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A34ED" w14:textId="77777777" w:rsidR="00046A04" w:rsidRPr="00AE5A84" w:rsidRDefault="00046A04" w:rsidP="59BF3192">
      <w:pPr>
        <w:spacing w:after="0" w:line="412" w:lineRule="exact"/>
        <w:ind w:right="-1"/>
        <w:jc w:val="center"/>
        <w:rPr>
          <w:rFonts w:ascii="Sylfaen" w:eastAsia="Times New Roman" w:hAnsi="Sylfaen"/>
          <w:b/>
          <w:bCs/>
          <w:sz w:val="36"/>
          <w:szCs w:val="36"/>
        </w:rPr>
      </w:pPr>
    </w:p>
    <w:p w14:paraId="4A22882C" w14:textId="77777777" w:rsidR="00046A04" w:rsidRPr="00AE5A84" w:rsidRDefault="00046A04" w:rsidP="59BF3192">
      <w:pPr>
        <w:spacing w:after="0" w:line="412" w:lineRule="exact"/>
        <w:ind w:right="-1"/>
        <w:jc w:val="center"/>
        <w:rPr>
          <w:rFonts w:ascii="Sylfaen" w:eastAsia="Times New Roman" w:hAnsi="Sylfaen"/>
          <w:b/>
          <w:bCs/>
          <w:sz w:val="36"/>
          <w:szCs w:val="36"/>
        </w:rPr>
      </w:pPr>
    </w:p>
    <w:p w14:paraId="7E147601" w14:textId="77777777" w:rsidR="00046A04" w:rsidRPr="00AE5A84" w:rsidRDefault="00046A04" w:rsidP="59BF3192">
      <w:pPr>
        <w:spacing w:after="0" w:line="412" w:lineRule="exact"/>
        <w:ind w:right="-1"/>
        <w:jc w:val="center"/>
        <w:rPr>
          <w:rFonts w:ascii="Sylfaen" w:eastAsia="Times New Roman" w:hAnsi="Sylfaen"/>
          <w:b/>
          <w:bCs/>
          <w:sz w:val="36"/>
          <w:szCs w:val="36"/>
        </w:rPr>
      </w:pPr>
    </w:p>
    <w:p w14:paraId="04D8EA91" w14:textId="77777777" w:rsidR="00046A04" w:rsidRPr="00AE5A84" w:rsidRDefault="00046A04" w:rsidP="59BF3192">
      <w:pPr>
        <w:spacing w:after="0" w:line="412" w:lineRule="exact"/>
        <w:ind w:right="-1"/>
        <w:jc w:val="center"/>
        <w:rPr>
          <w:rFonts w:ascii="Sylfaen" w:eastAsia="Times New Roman" w:hAnsi="Sylfaen"/>
          <w:b/>
          <w:bCs/>
          <w:sz w:val="36"/>
          <w:szCs w:val="36"/>
        </w:rPr>
      </w:pPr>
    </w:p>
    <w:p w14:paraId="1EB7BA49" w14:textId="77777777" w:rsidR="00046A04" w:rsidRPr="00AE5A84" w:rsidRDefault="00046A04" w:rsidP="59BF3192">
      <w:pPr>
        <w:spacing w:after="0" w:line="412" w:lineRule="exact"/>
        <w:ind w:right="-1"/>
        <w:jc w:val="center"/>
        <w:rPr>
          <w:rFonts w:ascii="Sylfaen" w:eastAsia="Times New Roman" w:hAnsi="Sylfaen"/>
          <w:b/>
          <w:bCs/>
          <w:sz w:val="36"/>
          <w:szCs w:val="36"/>
        </w:rPr>
      </w:pPr>
    </w:p>
    <w:p w14:paraId="254BB766" w14:textId="01DCA4FF" w:rsidR="59BF3192" w:rsidRPr="00AE5A84" w:rsidRDefault="00B76B2D" w:rsidP="59BF3192">
      <w:pPr>
        <w:spacing w:after="0" w:line="412" w:lineRule="exact"/>
        <w:ind w:right="-1"/>
        <w:jc w:val="center"/>
        <w:rPr>
          <w:rFonts w:ascii="Sylfaen" w:eastAsia="Times New Roman" w:hAnsi="Sylfaen" w:cstheme="minorHAnsi"/>
          <w:b/>
          <w:bCs/>
          <w:sz w:val="36"/>
          <w:szCs w:val="36"/>
        </w:rPr>
      </w:pPr>
      <w:r w:rsidRPr="00AE5A84">
        <w:rPr>
          <w:rFonts w:ascii="Sylfaen" w:eastAsia="Times New Roman" w:hAnsi="Sylfaen" w:cstheme="minorHAnsi"/>
          <w:b/>
          <w:bCs/>
          <w:sz w:val="36"/>
          <w:szCs w:val="36"/>
        </w:rPr>
        <w:t>Request for Proposal</w:t>
      </w:r>
    </w:p>
    <w:p w14:paraId="0C9C7AC2" w14:textId="77777777" w:rsidR="00A112B8" w:rsidRPr="00AE5A84" w:rsidRDefault="00A112B8" w:rsidP="00A112B8">
      <w:pPr>
        <w:spacing w:before="4" w:after="0" w:line="100" w:lineRule="exact"/>
        <w:rPr>
          <w:rFonts w:ascii="Sylfaen" w:hAnsi="Sylfaen" w:cstheme="minorHAnsi"/>
          <w:sz w:val="10"/>
          <w:szCs w:val="10"/>
        </w:rPr>
      </w:pPr>
    </w:p>
    <w:p w14:paraId="6A1E19D3" w14:textId="77777777" w:rsidR="00A112B8" w:rsidRPr="00AE5A84" w:rsidRDefault="00A112B8" w:rsidP="00A112B8">
      <w:pPr>
        <w:spacing w:after="0" w:line="200" w:lineRule="exact"/>
        <w:rPr>
          <w:rFonts w:ascii="Sylfaen" w:hAnsi="Sylfaen" w:cstheme="minorHAnsi"/>
          <w:sz w:val="20"/>
          <w:szCs w:val="20"/>
        </w:rPr>
      </w:pPr>
    </w:p>
    <w:p w14:paraId="1FD19A15" w14:textId="097253D2" w:rsidR="00A112B8" w:rsidRPr="00AE5A84" w:rsidRDefault="00A112B8" w:rsidP="00A112B8">
      <w:pPr>
        <w:spacing w:after="0" w:line="200" w:lineRule="exact"/>
        <w:rPr>
          <w:rFonts w:ascii="Sylfaen" w:hAnsi="Sylfaen" w:cstheme="minorHAnsi"/>
          <w:sz w:val="20"/>
          <w:szCs w:val="20"/>
        </w:rPr>
      </w:pPr>
    </w:p>
    <w:p w14:paraId="4710D6B8" w14:textId="77777777" w:rsidR="00A112B8" w:rsidRPr="00AE5A84" w:rsidRDefault="00A112B8" w:rsidP="00A112B8">
      <w:pPr>
        <w:spacing w:after="0" w:line="200" w:lineRule="exact"/>
        <w:rPr>
          <w:rFonts w:ascii="Sylfaen" w:hAnsi="Sylfaen" w:cstheme="minorHAnsi"/>
          <w:sz w:val="20"/>
          <w:szCs w:val="20"/>
        </w:rPr>
      </w:pPr>
    </w:p>
    <w:p w14:paraId="6D622D98" w14:textId="7A54306E" w:rsidR="00B76B2D" w:rsidRPr="00AE5A84" w:rsidRDefault="00B76B2D" w:rsidP="59BF3192">
      <w:pPr>
        <w:spacing w:after="0" w:line="240" w:lineRule="auto"/>
        <w:jc w:val="center"/>
        <w:rPr>
          <w:rFonts w:ascii="Sylfaen" w:eastAsia="Times New Roman" w:hAnsi="Sylfaen" w:cstheme="minorHAnsi"/>
          <w:b/>
          <w:bCs/>
          <w:i/>
          <w:iCs/>
          <w:spacing w:val="17"/>
          <w:sz w:val="36"/>
          <w:szCs w:val="36"/>
          <w:lang w:val="hy-AM"/>
        </w:rPr>
      </w:pPr>
      <w:r w:rsidRPr="00AE5A84">
        <w:rPr>
          <w:rFonts w:ascii="Sylfaen" w:eastAsia="Times New Roman" w:hAnsi="Sylfaen" w:cstheme="minorHAnsi"/>
          <w:b/>
          <w:bCs/>
          <w:i/>
          <w:iCs/>
          <w:spacing w:val="17"/>
          <w:sz w:val="36"/>
          <w:szCs w:val="36"/>
        </w:rPr>
        <w:t>for</w:t>
      </w:r>
    </w:p>
    <w:p w14:paraId="35623316" w14:textId="77777777" w:rsidR="00B76B2D" w:rsidRPr="00AE5A84" w:rsidRDefault="00B76B2D" w:rsidP="59BF3192">
      <w:pPr>
        <w:spacing w:after="0" w:line="240" w:lineRule="auto"/>
        <w:jc w:val="center"/>
        <w:rPr>
          <w:rFonts w:ascii="Sylfaen" w:eastAsia="Times New Roman" w:hAnsi="Sylfaen" w:cstheme="minorHAnsi"/>
          <w:b/>
          <w:bCs/>
          <w:i/>
          <w:iCs/>
          <w:spacing w:val="17"/>
          <w:sz w:val="36"/>
          <w:szCs w:val="36"/>
        </w:rPr>
      </w:pPr>
    </w:p>
    <w:p w14:paraId="50143CD3" w14:textId="39D50F08" w:rsidR="00A112B8" w:rsidRPr="00AE5A84" w:rsidRDefault="00F23D57" w:rsidP="59BF3192">
      <w:pPr>
        <w:spacing w:after="0" w:line="240" w:lineRule="auto"/>
        <w:jc w:val="center"/>
        <w:rPr>
          <w:rFonts w:ascii="Sylfaen" w:hAnsi="Sylfaen" w:cstheme="minorHAnsi"/>
          <w:sz w:val="20"/>
          <w:szCs w:val="20"/>
        </w:rPr>
      </w:pPr>
      <w:r w:rsidRPr="00AE5A84">
        <w:rPr>
          <w:rFonts w:ascii="Sylfaen" w:eastAsia="Times New Roman" w:hAnsi="Sylfaen" w:cstheme="minorHAnsi"/>
          <w:b/>
          <w:bCs/>
          <w:spacing w:val="17"/>
          <w:sz w:val="36"/>
          <w:szCs w:val="36"/>
        </w:rPr>
        <w:t xml:space="preserve">Design, manufacture, supply, </w:t>
      </w:r>
      <w:proofErr w:type="gramStart"/>
      <w:r w:rsidRPr="00AE5A84">
        <w:rPr>
          <w:rFonts w:ascii="Sylfaen" w:eastAsia="Times New Roman" w:hAnsi="Sylfaen" w:cstheme="minorHAnsi"/>
          <w:b/>
          <w:bCs/>
          <w:spacing w:val="17"/>
          <w:sz w:val="36"/>
          <w:szCs w:val="36"/>
        </w:rPr>
        <w:t>installation</w:t>
      </w:r>
      <w:proofErr w:type="gramEnd"/>
      <w:r w:rsidRPr="00AE5A84">
        <w:rPr>
          <w:rFonts w:ascii="Sylfaen" w:eastAsia="Times New Roman" w:hAnsi="Sylfaen" w:cstheme="minorHAnsi"/>
          <w:b/>
          <w:bCs/>
          <w:spacing w:val="17"/>
          <w:sz w:val="36"/>
          <w:szCs w:val="36"/>
        </w:rPr>
        <w:t xml:space="preserve"> and commissioning</w:t>
      </w:r>
      <w:r w:rsidRPr="00AE5A84">
        <w:rPr>
          <w:rFonts w:ascii="Sylfaen" w:eastAsia="Times New Roman" w:hAnsi="Sylfaen" w:cstheme="minorHAnsi"/>
          <w:b/>
          <w:bCs/>
          <w:color w:val="FF0000"/>
          <w:spacing w:val="17"/>
          <w:sz w:val="36"/>
          <w:szCs w:val="36"/>
        </w:rPr>
        <w:t xml:space="preserve"> </w:t>
      </w:r>
      <w:r w:rsidRPr="00AE5A84">
        <w:rPr>
          <w:rFonts w:ascii="Sylfaen" w:eastAsia="Times New Roman" w:hAnsi="Sylfaen" w:cstheme="minorHAnsi"/>
          <w:b/>
          <w:bCs/>
          <w:spacing w:val="17"/>
          <w:sz w:val="36"/>
          <w:szCs w:val="36"/>
        </w:rPr>
        <w:t>of two new 125</w:t>
      </w:r>
      <w:r w:rsidR="005E5121" w:rsidRPr="00AE5A84">
        <w:rPr>
          <w:rFonts w:ascii="Sylfaen" w:eastAsia="Times New Roman" w:hAnsi="Sylfaen" w:cstheme="minorHAnsi"/>
          <w:b/>
          <w:bCs/>
          <w:spacing w:val="17"/>
          <w:sz w:val="36"/>
          <w:szCs w:val="36"/>
        </w:rPr>
        <w:t>MVA</w:t>
      </w:r>
      <w:r w:rsidRPr="00AE5A84">
        <w:rPr>
          <w:rFonts w:ascii="Sylfaen" w:eastAsia="Times New Roman" w:hAnsi="Sylfaen" w:cstheme="minorHAnsi"/>
          <w:b/>
          <w:bCs/>
          <w:spacing w:val="17"/>
          <w:sz w:val="36"/>
          <w:szCs w:val="36"/>
        </w:rPr>
        <w:t>-13.8/220 kV transformers for Shamb HPP of ContourGlobal Hydro Cascade CJSC</w:t>
      </w:r>
    </w:p>
    <w:p w14:paraId="336E5700" w14:textId="77777777" w:rsidR="00A112B8" w:rsidRPr="00AE5A84" w:rsidRDefault="00A112B8" w:rsidP="00A112B8">
      <w:pPr>
        <w:spacing w:after="0" w:line="200" w:lineRule="exact"/>
        <w:rPr>
          <w:rFonts w:ascii="Sylfaen" w:hAnsi="Sylfaen" w:cstheme="minorHAnsi"/>
          <w:sz w:val="20"/>
          <w:szCs w:val="20"/>
        </w:rPr>
      </w:pPr>
    </w:p>
    <w:p w14:paraId="2B0C6781" w14:textId="77777777" w:rsidR="00A112B8" w:rsidRPr="00AE5A84" w:rsidRDefault="00A112B8" w:rsidP="001840E8">
      <w:pPr>
        <w:spacing w:after="0" w:line="200" w:lineRule="exact"/>
        <w:jc w:val="center"/>
        <w:rPr>
          <w:rFonts w:ascii="Sylfaen" w:hAnsi="Sylfaen" w:cstheme="minorHAnsi"/>
          <w:sz w:val="20"/>
          <w:szCs w:val="20"/>
        </w:rPr>
      </w:pPr>
    </w:p>
    <w:p w14:paraId="15EB84CD" w14:textId="08CEA398" w:rsidR="00A112B8" w:rsidRPr="00AE5A84" w:rsidRDefault="001840E8" w:rsidP="00180798">
      <w:pPr>
        <w:spacing w:after="0" w:line="240" w:lineRule="auto"/>
        <w:jc w:val="center"/>
        <w:rPr>
          <w:rFonts w:ascii="Sylfaen" w:eastAsia="Times New Roman" w:hAnsi="Sylfaen" w:cstheme="minorHAnsi"/>
          <w:b/>
          <w:bCs/>
          <w:spacing w:val="17"/>
          <w:sz w:val="36"/>
          <w:szCs w:val="36"/>
        </w:rPr>
      </w:pPr>
      <w:r w:rsidRPr="00AE5A84">
        <w:rPr>
          <w:rFonts w:ascii="Sylfaen" w:eastAsia="Times New Roman" w:hAnsi="Sylfaen" w:cstheme="minorHAnsi"/>
          <w:b/>
          <w:bCs/>
          <w:spacing w:val="17"/>
          <w:sz w:val="36"/>
          <w:szCs w:val="36"/>
        </w:rPr>
        <w:t xml:space="preserve">RFP reference number: </w:t>
      </w:r>
      <w:r w:rsidR="009C5BCA" w:rsidRPr="00AE5A84">
        <w:rPr>
          <w:rFonts w:ascii="Sylfaen" w:eastAsia="Times New Roman" w:hAnsi="Sylfaen" w:cstheme="minorHAnsi"/>
          <w:b/>
          <w:bCs/>
          <w:spacing w:val="17"/>
          <w:sz w:val="36"/>
          <w:szCs w:val="36"/>
        </w:rPr>
        <w:t xml:space="preserve">CGHC </w:t>
      </w:r>
      <w:r w:rsidR="00D26B04" w:rsidRPr="00AE5A84">
        <w:rPr>
          <w:rFonts w:ascii="Sylfaen" w:eastAsia="Times New Roman" w:hAnsi="Sylfaen" w:cstheme="minorHAnsi"/>
          <w:b/>
          <w:bCs/>
          <w:spacing w:val="17"/>
          <w:sz w:val="36"/>
          <w:szCs w:val="36"/>
        </w:rPr>
        <w:t>21</w:t>
      </w:r>
      <w:r w:rsidR="009C5BCA" w:rsidRPr="00AE5A84">
        <w:rPr>
          <w:rFonts w:ascii="Sylfaen" w:eastAsia="Times New Roman" w:hAnsi="Sylfaen" w:cstheme="minorHAnsi"/>
          <w:b/>
          <w:bCs/>
          <w:spacing w:val="17"/>
          <w:sz w:val="36"/>
          <w:szCs w:val="36"/>
        </w:rPr>
        <w:t>/22</w:t>
      </w:r>
    </w:p>
    <w:p w14:paraId="07526426" w14:textId="77777777" w:rsidR="00A112B8" w:rsidRPr="00AE5A84" w:rsidRDefault="00A112B8" w:rsidP="00A112B8">
      <w:pPr>
        <w:spacing w:after="0" w:line="200" w:lineRule="exact"/>
        <w:rPr>
          <w:rFonts w:ascii="Sylfaen" w:hAnsi="Sylfaen" w:cstheme="minorHAnsi"/>
          <w:sz w:val="20"/>
          <w:szCs w:val="20"/>
        </w:rPr>
      </w:pPr>
    </w:p>
    <w:p w14:paraId="7ED8B7B4" w14:textId="77777777" w:rsidR="00A112B8" w:rsidRPr="00AE5A84" w:rsidRDefault="00A112B8" w:rsidP="00A112B8">
      <w:pPr>
        <w:spacing w:after="0" w:line="200" w:lineRule="exact"/>
        <w:rPr>
          <w:rFonts w:ascii="Sylfaen" w:hAnsi="Sylfaen" w:cstheme="minorHAnsi"/>
          <w:sz w:val="20"/>
          <w:szCs w:val="20"/>
        </w:rPr>
      </w:pPr>
    </w:p>
    <w:p w14:paraId="5B0C738B" w14:textId="77777777" w:rsidR="00A112B8" w:rsidRPr="00AE5A84" w:rsidRDefault="00A112B8" w:rsidP="00A112B8">
      <w:pPr>
        <w:spacing w:before="8" w:after="0" w:line="220" w:lineRule="exact"/>
        <w:rPr>
          <w:rFonts w:ascii="Sylfaen" w:hAnsi="Sylfaen" w:cstheme="minorHAnsi"/>
        </w:rPr>
      </w:pPr>
    </w:p>
    <w:p w14:paraId="7241659E" w14:textId="5631363B" w:rsidR="00A112B8" w:rsidRPr="00AE5A84" w:rsidRDefault="00A112B8" w:rsidP="00F23D57">
      <w:pPr>
        <w:spacing w:after="0" w:line="240" w:lineRule="auto"/>
        <w:ind w:left="567" w:right="567"/>
        <w:jc w:val="center"/>
        <w:rPr>
          <w:rFonts w:ascii="Sylfaen" w:eastAsia="Times New Roman" w:hAnsi="Sylfaen" w:cstheme="minorHAnsi"/>
          <w:b/>
          <w:bCs/>
          <w:i/>
          <w:iCs/>
          <w:spacing w:val="-5"/>
          <w:sz w:val="38"/>
          <w:szCs w:val="38"/>
        </w:rPr>
      </w:pPr>
      <w:r w:rsidRPr="00AE5A84">
        <w:rPr>
          <w:rFonts w:ascii="Sylfaen" w:eastAsia="Times New Roman" w:hAnsi="Sylfaen" w:cstheme="minorHAnsi"/>
          <w:b/>
          <w:bCs/>
          <w:w w:val="99"/>
          <w:sz w:val="38"/>
          <w:szCs w:val="38"/>
        </w:rPr>
        <w:t>Employer</w:t>
      </w:r>
      <w:r w:rsidRPr="00AE5A84">
        <w:rPr>
          <w:rFonts w:ascii="Sylfaen" w:eastAsia="Times New Roman" w:hAnsi="Sylfaen" w:cstheme="minorHAnsi"/>
          <w:b/>
          <w:bCs/>
          <w:sz w:val="38"/>
          <w:szCs w:val="38"/>
        </w:rPr>
        <w:t>:</w:t>
      </w:r>
      <w:r w:rsidRPr="00AE5A84">
        <w:rPr>
          <w:rFonts w:ascii="Sylfaen" w:eastAsia="Times New Roman" w:hAnsi="Sylfaen" w:cstheme="minorHAnsi"/>
          <w:b/>
          <w:bCs/>
          <w:spacing w:val="51"/>
          <w:sz w:val="38"/>
          <w:szCs w:val="38"/>
        </w:rPr>
        <w:t xml:space="preserve"> </w:t>
      </w:r>
      <w:r w:rsidR="00F23D57" w:rsidRPr="00AE5A84">
        <w:rPr>
          <w:rFonts w:ascii="Sylfaen" w:eastAsia="Times New Roman" w:hAnsi="Sylfaen" w:cstheme="minorHAnsi"/>
          <w:b/>
          <w:bCs/>
          <w:i/>
          <w:iCs/>
          <w:spacing w:val="-5"/>
          <w:sz w:val="38"/>
          <w:szCs w:val="38"/>
        </w:rPr>
        <w:t>ContourGlobal Hydro Cascade CJSC</w:t>
      </w:r>
    </w:p>
    <w:p w14:paraId="55985293" w14:textId="77777777" w:rsidR="00B76B2D" w:rsidRPr="00AE5A84" w:rsidRDefault="00B76B2D" w:rsidP="00F23D57">
      <w:pPr>
        <w:spacing w:after="0" w:line="240" w:lineRule="auto"/>
        <w:ind w:left="567" w:right="567"/>
        <w:jc w:val="center"/>
        <w:rPr>
          <w:rFonts w:ascii="Sylfaen" w:eastAsia="Times New Roman" w:hAnsi="Sylfaen" w:cstheme="minorHAnsi"/>
          <w:b/>
          <w:bCs/>
          <w:w w:val="99"/>
          <w:sz w:val="38"/>
          <w:szCs w:val="38"/>
        </w:rPr>
      </w:pPr>
    </w:p>
    <w:p w14:paraId="38FA606F" w14:textId="107AE463" w:rsidR="00B76B2D" w:rsidRPr="00AE5A84" w:rsidRDefault="00B76B2D" w:rsidP="00F23D57">
      <w:pPr>
        <w:spacing w:after="0" w:line="240" w:lineRule="auto"/>
        <w:ind w:left="567" w:right="567"/>
        <w:jc w:val="center"/>
        <w:rPr>
          <w:rFonts w:ascii="Sylfaen" w:hAnsi="Sylfaen" w:cstheme="minorHAnsi"/>
          <w:sz w:val="17"/>
          <w:szCs w:val="17"/>
        </w:rPr>
      </w:pPr>
      <w:r w:rsidRPr="00AE5A84">
        <w:rPr>
          <w:rFonts w:ascii="Sylfaen" w:eastAsia="Times New Roman" w:hAnsi="Sylfaen" w:cstheme="minorHAnsi"/>
          <w:b/>
          <w:bCs/>
          <w:w w:val="99"/>
          <w:sz w:val="38"/>
          <w:szCs w:val="38"/>
        </w:rPr>
        <w:t>Country: Armenia</w:t>
      </w:r>
    </w:p>
    <w:p w14:paraId="51E4499F" w14:textId="77777777" w:rsidR="00A112B8" w:rsidRPr="00AE5A84" w:rsidRDefault="00A112B8" w:rsidP="00A112B8">
      <w:pPr>
        <w:spacing w:after="0" w:line="200" w:lineRule="exact"/>
        <w:rPr>
          <w:rFonts w:ascii="Sylfaen" w:hAnsi="Sylfaen" w:cstheme="minorHAnsi"/>
          <w:sz w:val="20"/>
          <w:szCs w:val="20"/>
        </w:rPr>
      </w:pPr>
    </w:p>
    <w:p w14:paraId="3DE92FE7" w14:textId="77777777" w:rsidR="00A112B8" w:rsidRPr="00AE5A84" w:rsidRDefault="00A112B8" w:rsidP="00A112B8">
      <w:pPr>
        <w:spacing w:after="0" w:line="200" w:lineRule="exact"/>
        <w:rPr>
          <w:rFonts w:ascii="Sylfaen" w:hAnsi="Sylfaen" w:cstheme="minorHAnsi"/>
          <w:sz w:val="20"/>
          <w:szCs w:val="20"/>
        </w:rPr>
      </w:pPr>
    </w:p>
    <w:p w14:paraId="1459BA4D" w14:textId="77777777" w:rsidR="002B292E" w:rsidRPr="00AE5A84" w:rsidRDefault="002B292E" w:rsidP="00A112B8">
      <w:pPr>
        <w:spacing w:after="0" w:line="240" w:lineRule="auto"/>
        <w:ind w:left="2955" w:right="3334"/>
        <w:jc w:val="center"/>
        <w:rPr>
          <w:rFonts w:ascii="Sylfaen" w:eastAsia="Times New Roman" w:hAnsi="Sylfaen" w:cstheme="minorHAnsi"/>
          <w:b/>
          <w:bCs/>
          <w:w w:val="99"/>
          <w:sz w:val="38"/>
          <w:szCs w:val="38"/>
        </w:rPr>
      </w:pPr>
    </w:p>
    <w:p w14:paraId="0DB33E71" w14:textId="77777777" w:rsidR="002B292E" w:rsidRPr="00AE5A84" w:rsidRDefault="002B292E" w:rsidP="00A112B8">
      <w:pPr>
        <w:spacing w:after="0" w:line="240" w:lineRule="auto"/>
        <w:ind w:left="2955" w:right="3334"/>
        <w:jc w:val="center"/>
        <w:rPr>
          <w:rFonts w:ascii="Sylfaen" w:eastAsia="Times New Roman" w:hAnsi="Sylfaen" w:cstheme="minorHAnsi"/>
          <w:b/>
          <w:bCs/>
          <w:w w:val="99"/>
          <w:sz w:val="38"/>
          <w:szCs w:val="38"/>
        </w:rPr>
      </w:pPr>
    </w:p>
    <w:p w14:paraId="5065CED9" w14:textId="77777777" w:rsidR="002B292E" w:rsidRPr="00AE5A84" w:rsidRDefault="002B292E" w:rsidP="00A112B8">
      <w:pPr>
        <w:spacing w:after="0" w:line="240" w:lineRule="auto"/>
        <w:ind w:left="2955" w:right="3334"/>
        <w:jc w:val="center"/>
        <w:rPr>
          <w:rFonts w:ascii="Sylfaen" w:eastAsia="Times New Roman" w:hAnsi="Sylfaen" w:cstheme="minorHAnsi"/>
          <w:b/>
          <w:bCs/>
          <w:w w:val="99"/>
          <w:sz w:val="38"/>
          <w:szCs w:val="38"/>
        </w:rPr>
      </w:pPr>
    </w:p>
    <w:p w14:paraId="305B6A83" w14:textId="77777777" w:rsidR="002B292E" w:rsidRPr="00AE5A84" w:rsidRDefault="002B292E" w:rsidP="00A112B8">
      <w:pPr>
        <w:spacing w:after="0" w:line="240" w:lineRule="auto"/>
        <w:ind w:left="2955" w:right="3334"/>
        <w:jc w:val="center"/>
        <w:rPr>
          <w:rFonts w:ascii="Sylfaen" w:eastAsia="Times New Roman" w:hAnsi="Sylfaen" w:cstheme="minorHAnsi"/>
          <w:b/>
          <w:bCs/>
          <w:w w:val="99"/>
          <w:sz w:val="38"/>
          <w:szCs w:val="38"/>
        </w:rPr>
      </w:pPr>
    </w:p>
    <w:p w14:paraId="52B5BC53" w14:textId="77777777" w:rsidR="002B292E" w:rsidRPr="00AE5A84" w:rsidRDefault="002B292E" w:rsidP="00A112B8">
      <w:pPr>
        <w:spacing w:after="0" w:line="240" w:lineRule="auto"/>
        <w:ind w:left="2955" w:right="3334"/>
        <w:jc w:val="center"/>
        <w:rPr>
          <w:rFonts w:ascii="Sylfaen" w:eastAsia="Times New Roman" w:hAnsi="Sylfaen" w:cstheme="minorHAnsi"/>
          <w:b/>
          <w:bCs/>
          <w:w w:val="99"/>
          <w:sz w:val="38"/>
          <w:szCs w:val="38"/>
        </w:rPr>
      </w:pPr>
    </w:p>
    <w:p w14:paraId="131155D4" w14:textId="77777777" w:rsidR="002B292E" w:rsidRPr="00AE5A84" w:rsidRDefault="002B292E" w:rsidP="00A112B8">
      <w:pPr>
        <w:spacing w:after="0" w:line="240" w:lineRule="auto"/>
        <w:ind w:left="2955" w:right="3334"/>
        <w:jc w:val="center"/>
        <w:rPr>
          <w:rFonts w:ascii="Sylfaen" w:eastAsia="Times New Roman" w:hAnsi="Sylfaen" w:cstheme="minorHAnsi"/>
          <w:b/>
          <w:bCs/>
          <w:w w:val="99"/>
          <w:sz w:val="38"/>
          <w:szCs w:val="38"/>
        </w:rPr>
      </w:pPr>
    </w:p>
    <w:p w14:paraId="5D4815B9" w14:textId="77777777" w:rsidR="00A112B8" w:rsidRPr="00AE5A84" w:rsidRDefault="00A112B8" w:rsidP="00A112B8">
      <w:pPr>
        <w:spacing w:after="0" w:line="200" w:lineRule="exact"/>
        <w:rPr>
          <w:rFonts w:ascii="Sylfaen" w:hAnsi="Sylfaen" w:cstheme="minorHAnsi"/>
          <w:sz w:val="24"/>
          <w:szCs w:val="24"/>
        </w:rPr>
      </w:pPr>
    </w:p>
    <w:p w14:paraId="3176414F" w14:textId="77777777" w:rsidR="00A112B8" w:rsidRPr="00AE5A84" w:rsidRDefault="00A112B8" w:rsidP="00A112B8">
      <w:pPr>
        <w:spacing w:after="0" w:line="200" w:lineRule="exact"/>
        <w:rPr>
          <w:rFonts w:ascii="Sylfaen" w:hAnsi="Sylfaen" w:cstheme="minorHAnsi"/>
          <w:sz w:val="24"/>
          <w:szCs w:val="24"/>
        </w:rPr>
      </w:pPr>
    </w:p>
    <w:p w14:paraId="20B44B25" w14:textId="77777777" w:rsidR="00A112B8" w:rsidRPr="00AE5A84" w:rsidRDefault="00A112B8" w:rsidP="00A112B8">
      <w:pPr>
        <w:spacing w:after="0" w:line="200" w:lineRule="exact"/>
        <w:rPr>
          <w:rFonts w:ascii="Sylfaen" w:hAnsi="Sylfaen" w:cstheme="minorHAnsi"/>
          <w:sz w:val="24"/>
          <w:szCs w:val="24"/>
        </w:rPr>
      </w:pPr>
    </w:p>
    <w:p w14:paraId="3FB37CF2" w14:textId="77777777" w:rsidR="00A112B8" w:rsidRPr="00AE5A84" w:rsidRDefault="00A112B8" w:rsidP="00A112B8">
      <w:pPr>
        <w:spacing w:before="17" w:after="0" w:line="280" w:lineRule="exact"/>
        <w:rPr>
          <w:rFonts w:ascii="Sylfaen" w:hAnsi="Sylfaen" w:cstheme="minorHAnsi"/>
          <w:sz w:val="24"/>
          <w:szCs w:val="24"/>
        </w:rPr>
      </w:pPr>
    </w:p>
    <w:p w14:paraId="63CD13B9" w14:textId="2CB54B0E" w:rsidR="00CA1A98" w:rsidRPr="00AE5A84" w:rsidRDefault="00A112B8" w:rsidP="00745AFD">
      <w:pPr>
        <w:spacing w:after="0" w:line="240" w:lineRule="auto"/>
        <w:ind w:left="1560" w:right="1842"/>
        <w:jc w:val="center"/>
        <w:rPr>
          <w:rFonts w:ascii="Sylfaen" w:eastAsia="Times New Roman" w:hAnsi="Sylfaen" w:cstheme="minorHAnsi"/>
          <w:b/>
          <w:bCs/>
          <w:i/>
          <w:sz w:val="24"/>
          <w:szCs w:val="24"/>
        </w:rPr>
      </w:pPr>
      <w:r w:rsidRPr="00AE5A84">
        <w:rPr>
          <w:rFonts w:ascii="Sylfaen" w:eastAsia="Times New Roman" w:hAnsi="Sylfaen" w:cstheme="minorHAnsi"/>
          <w:b/>
          <w:bCs/>
          <w:spacing w:val="15"/>
          <w:sz w:val="24"/>
          <w:szCs w:val="24"/>
        </w:rPr>
        <w:t>Issu</w:t>
      </w:r>
      <w:r w:rsidRPr="00AE5A84">
        <w:rPr>
          <w:rFonts w:ascii="Sylfaen" w:eastAsia="Times New Roman" w:hAnsi="Sylfaen" w:cstheme="minorHAnsi"/>
          <w:b/>
          <w:bCs/>
          <w:spacing w:val="17"/>
          <w:sz w:val="24"/>
          <w:szCs w:val="24"/>
        </w:rPr>
        <w:t>e</w:t>
      </w:r>
      <w:r w:rsidRPr="00AE5A84">
        <w:rPr>
          <w:rFonts w:ascii="Sylfaen" w:eastAsia="Times New Roman" w:hAnsi="Sylfaen" w:cstheme="minorHAnsi"/>
          <w:b/>
          <w:bCs/>
          <w:spacing w:val="15"/>
          <w:sz w:val="24"/>
          <w:szCs w:val="24"/>
        </w:rPr>
        <w:t>d</w:t>
      </w:r>
      <w:r w:rsidRPr="00AE5A84">
        <w:rPr>
          <w:rFonts w:ascii="Sylfaen" w:eastAsia="Times New Roman" w:hAnsi="Sylfaen" w:cstheme="minorHAnsi"/>
          <w:b/>
          <w:bCs/>
          <w:sz w:val="24"/>
          <w:szCs w:val="24"/>
        </w:rPr>
        <w:t>:</w:t>
      </w:r>
      <w:r w:rsidRPr="00AE5A84">
        <w:rPr>
          <w:rFonts w:ascii="Sylfaen" w:eastAsia="Times New Roman" w:hAnsi="Sylfaen" w:cstheme="minorHAnsi"/>
          <w:b/>
          <w:bCs/>
          <w:spacing w:val="35"/>
          <w:sz w:val="24"/>
          <w:szCs w:val="24"/>
        </w:rPr>
        <w:t xml:space="preserve"> </w:t>
      </w:r>
      <w:r w:rsidR="009B4D7B">
        <w:rPr>
          <w:rFonts w:ascii="Sylfaen" w:eastAsia="Times New Roman" w:hAnsi="Sylfaen" w:cstheme="minorHAnsi"/>
          <w:b/>
          <w:bCs/>
          <w:i/>
          <w:sz w:val="24"/>
          <w:szCs w:val="24"/>
        </w:rPr>
        <w:t>November 10</w:t>
      </w:r>
      <w:proofErr w:type="gramStart"/>
      <w:r w:rsidR="00BD0FE3" w:rsidRPr="00AE5A84">
        <w:rPr>
          <w:rFonts w:ascii="Sylfaen" w:eastAsia="Times New Roman" w:hAnsi="Sylfaen" w:cstheme="minorHAnsi"/>
          <w:b/>
          <w:bCs/>
          <w:i/>
          <w:sz w:val="24"/>
          <w:szCs w:val="24"/>
          <w:vertAlign w:val="superscript"/>
        </w:rPr>
        <w:t>th</w:t>
      </w:r>
      <w:r w:rsidR="00BD0FE3" w:rsidRPr="00AE5A84">
        <w:rPr>
          <w:rFonts w:ascii="Sylfaen" w:eastAsia="Times New Roman" w:hAnsi="Sylfaen" w:cstheme="minorHAnsi"/>
          <w:b/>
          <w:bCs/>
          <w:i/>
          <w:sz w:val="24"/>
          <w:szCs w:val="24"/>
        </w:rPr>
        <w:t xml:space="preserve"> </w:t>
      </w:r>
      <w:r w:rsidRPr="00AE5A84">
        <w:rPr>
          <w:rFonts w:ascii="Sylfaen" w:eastAsia="Times New Roman" w:hAnsi="Sylfaen" w:cstheme="minorHAnsi"/>
          <w:b/>
          <w:bCs/>
          <w:i/>
          <w:spacing w:val="1"/>
          <w:sz w:val="24"/>
          <w:szCs w:val="24"/>
        </w:rPr>
        <w:t xml:space="preserve"> </w:t>
      </w:r>
      <w:r w:rsidR="001840E8" w:rsidRPr="00AE5A84">
        <w:rPr>
          <w:rFonts w:ascii="Sylfaen" w:eastAsia="Times New Roman" w:hAnsi="Sylfaen" w:cstheme="minorHAnsi"/>
          <w:b/>
          <w:bCs/>
          <w:i/>
          <w:sz w:val="24"/>
          <w:szCs w:val="24"/>
        </w:rPr>
        <w:t>2022</w:t>
      </w:r>
      <w:proofErr w:type="gramEnd"/>
    </w:p>
    <w:p w14:paraId="46FC7BE9" w14:textId="77777777" w:rsidR="00CA1A98" w:rsidRPr="00AE5A84" w:rsidRDefault="00CA1A98">
      <w:pPr>
        <w:widowControl/>
        <w:spacing w:after="160" w:line="259" w:lineRule="auto"/>
        <w:rPr>
          <w:rFonts w:ascii="Sylfaen" w:eastAsia="Times New Roman" w:hAnsi="Sylfaen" w:cstheme="minorHAnsi"/>
          <w:b/>
          <w:bCs/>
          <w:i/>
          <w:sz w:val="24"/>
          <w:szCs w:val="24"/>
          <w:highlight w:val="green"/>
          <w:lang w:val="bg-BG"/>
        </w:rPr>
      </w:pPr>
      <w:r w:rsidRPr="00AE5A84">
        <w:rPr>
          <w:rFonts w:ascii="Sylfaen" w:eastAsia="Times New Roman" w:hAnsi="Sylfaen" w:cstheme="minorHAnsi"/>
          <w:b/>
          <w:bCs/>
          <w:i/>
          <w:sz w:val="24"/>
          <w:szCs w:val="24"/>
          <w:highlight w:val="green"/>
          <w:lang w:val="bg-BG"/>
        </w:rPr>
        <w:br w:type="page"/>
      </w:r>
    </w:p>
    <w:p w14:paraId="5AA684D7" w14:textId="77777777" w:rsidR="00A112B8" w:rsidRPr="00AE5A84" w:rsidRDefault="00A112B8" w:rsidP="00745AFD">
      <w:pPr>
        <w:spacing w:after="0" w:line="240" w:lineRule="auto"/>
        <w:ind w:left="1560" w:right="1842"/>
        <w:jc w:val="center"/>
        <w:rPr>
          <w:rFonts w:ascii="Sylfaen" w:eastAsia="Times New Roman" w:hAnsi="Sylfaen" w:cstheme="minorHAnsi"/>
          <w:sz w:val="24"/>
          <w:szCs w:val="24"/>
          <w:lang w:val="bg-BG"/>
        </w:rPr>
      </w:pPr>
    </w:p>
    <w:bookmarkStart w:id="0" w:name="_Letter_of_Invitation" w:displacedByCustomXml="next"/>
    <w:bookmarkEnd w:id="0" w:displacedByCustomXml="next"/>
    <w:sdt>
      <w:sdtPr>
        <w:rPr>
          <w:rFonts w:ascii="Sylfaen" w:hAnsi="Sylfaen" w:cstheme="minorHAnsi"/>
        </w:rPr>
        <w:id w:val="-2062171811"/>
        <w:docPartObj>
          <w:docPartGallery w:val="Table of Contents"/>
          <w:docPartUnique/>
        </w:docPartObj>
      </w:sdtPr>
      <w:sdtEndPr>
        <w:rPr>
          <w:b/>
          <w:bCs/>
          <w:noProof/>
        </w:rPr>
      </w:sdtEndPr>
      <w:sdtContent>
        <w:p w14:paraId="6282C2A0" w14:textId="77777777" w:rsidR="00D207DC" w:rsidRPr="00AE5A84" w:rsidRDefault="4457C54C" w:rsidP="00134BA9">
          <w:pPr>
            <w:widowControl/>
            <w:spacing w:after="160" w:line="259" w:lineRule="auto"/>
            <w:jc w:val="center"/>
            <w:rPr>
              <w:rFonts w:ascii="Sylfaen" w:hAnsi="Sylfaen" w:cstheme="minorHAnsi"/>
              <w:b/>
              <w:bCs/>
              <w:caps/>
              <w:sz w:val="28"/>
              <w:szCs w:val="28"/>
            </w:rPr>
          </w:pPr>
          <w:r w:rsidRPr="00AE5A84">
            <w:rPr>
              <w:rFonts w:ascii="Sylfaen" w:hAnsi="Sylfaen" w:cstheme="minorHAnsi"/>
              <w:b/>
              <w:bCs/>
              <w:caps/>
              <w:sz w:val="28"/>
              <w:szCs w:val="28"/>
            </w:rPr>
            <w:t>Contents</w:t>
          </w:r>
        </w:p>
        <w:p w14:paraId="2067B5AA" w14:textId="3F80DE22" w:rsidR="004E35CA" w:rsidRDefault="00D207DC">
          <w:pPr>
            <w:pStyle w:val="TOC1"/>
            <w:rPr>
              <w:rFonts w:asciiTheme="minorHAnsi" w:eastAsiaTheme="minorEastAsia" w:hAnsiTheme="minorHAnsi" w:cstheme="minorBidi"/>
              <w:noProof/>
            </w:rPr>
          </w:pPr>
          <w:r w:rsidRPr="00AE5A84">
            <w:rPr>
              <w:rFonts w:ascii="Sylfaen" w:hAnsi="Sylfaen" w:cstheme="minorHAnsi"/>
            </w:rPr>
            <w:fldChar w:fldCharType="begin"/>
          </w:r>
          <w:r w:rsidRPr="00AE5A84">
            <w:rPr>
              <w:rFonts w:ascii="Sylfaen" w:hAnsi="Sylfaen" w:cstheme="minorHAnsi"/>
            </w:rPr>
            <w:instrText xml:space="preserve"> TOC \o "1-3" \h \z \u </w:instrText>
          </w:r>
          <w:r w:rsidRPr="00AE5A84">
            <w:rPr>
              <w:rFonts w:ascii="Sylfaen" w:hAnsi="Sylfaen" w:cstheme="minorHAnsi"/>
            </w:rPr>
            <w:fldChar w:fldCharType="separate"/>
          </w:r>
          <w:hyperlink w:anchor="_Toc118970203" w:history="1">
            <w:r w:rsidR="004E35CA" w:rsidRPr="001971A4">
              <w:rPr>
                <w:rStyle w:val="Hyperlink"/>
                <w:rFonts w:ascii="Sylfaen" w:hAnsi="Sylfaen" w:cstheme="minorHAnsi"/>
                <w:noProof/>
              </w:rPr>
              <w:t>Letter of Invitation</w:t>
            </w:r>
            <w:r w:rsidR="004E35CA">
              <w:rPr>
                <w:noProof/>
                <w:webHidden/>
              </w:rPr>
              <w:tab/>
            </w:r>
            <w:r w:rsidR="004E35CA">
              <w:rPr>
                <w:noProof/>
                <w:webHidden/>
              </w:rPr>
              <w:fldChar w:fldCharType="begin"/>
            </w:r>
            <w:r w:rsidR="004E35CA">
              <w:rPr>
                <w:noProof/>
                <w:webHidden/>
              </w:rPr>
              <w:instrText xml:space="preserve"> PAGEREF _Toc118970203 \h </w:instrText>
            </w:r>
            <w:r w:rsidR="004E35CA">
              <w:rPr>
                <w:noProof/>
                <w:webHidden/>
              </w:rPr>
            </w:r>
            <w:r w:rsidR="004E35CA">
              <w:rPr>
                <w:noProof/>
                <w:webHidden/>
              </w:rPr>
              <w:fldChar w:fldCharType="separate"/>
            </w:r>
            <w:r w:rsidR="004E35CA">
              <w:rPr>
                <w:noProof/>
                <w:webHidden/>
              </w:rPr>
              <w:t>4</w:t>
            </w:r>
            <w:r w:rsidR="004E35CA">
              <w:rPr>
                <w:noProof/>
                <w:webHidden/>
              </w:rPr>
              <w:fldChar w:fldCharType="end"/>
            </w:r>
          </w:hyperlink>
        </w:p>
        <w:p w14:paraId="45B10829" w14:textId="6C7765DC" w:rsidR="004E35CA" w:rsidRDefault="007B2CE4">
          <w:pPr>
            <w:pStyle w:val="TOC1"/>
            <w:rPr>
              <w:rFonts w:asciiTheme="minorHAnsi" w:eastAsiaTheme="minorEastAsia" w:hAnsiTheme="minorHAnsi" w:cstheme="minorBidi"/>
              <w:noProof/>
            </w:rPr>
          </w:pPr>
          <w:hyperlink w:anchor="_Toc118970204" w:history="1">
            <w:r w:rsidR="004E35CA" w:rsidRPr="001971A4">
              <w:rPr>
                <w:rStyle w:val="Hyperlink"/>
                <w:rFonts w:ascii="Sylfaen" w:hAnsi="Sylfaen" w:cstheme="minorHAnsi"/>
                <w:noProof/>
              </w:rPr>
              <w:t>Instructions to Bidders</w:t>
            </w:r>
            <w:r w:rsidR="004E35CA">
              <w:rPr>
                <w:noProof/>
                <w:webHidden/>
              </w:rPr>
              <w:tab/>
            </w:r>
            <w:r w:rsidR="004E35CA">
              <w:rPr>
                <w:noProof/>
                <w:webHidden/>
              </w:rPr>
              <w:fldChar w:fldCharType="begin"/>
            </w:r>
            <w:r w:rsidR="004E35CA">
              <w:rPr>
                <w:noProof/>
                <w:webHidden/>
              </w:rPr>
              <w:instrText xml:space="preserve"> PAGEREF _Toc118970204 \h </w:instrText>
            </w:r>
            <w:r w:rsidR="004E35CA">
              <w:rPr>
                <w:noProof/>
                <w:webHidden/>
              </w:rPr>
            </w:r>
            <w:r w:rsidR="004E35CA">
              <w:rPr>
                <w:noProof/>
                <w:webHidden/>
              </w:rPr>
              <w:fldChar w:fldCharType="separate"/>
            </w:r>
            <w:r w:rsidR="004E35CA">
              <w:rPr>
                <w:noProof/>
                <w:webHidden/>
              </w:rPr>
              <w:t>5</w:t>
            </w:r>
            <w:r w:rsidR="004E35CA">
              <w:rPr>
                <w:noProof/>
                <w:webHidden/>
              </w:rPr>
              <w:fldChar w:fldCharType="end"/>
            </w:r>
          </w:hyperlink>
        </w:p>
        <w:p w14:paraId="3392D8B9" w14:textId="3E00F67E" w:rsidR="004E35CA" w:rsidRDefault="007B2CE4">
          <w:pPr>
            <w:pStyle w:val="TOC2"/>
            <w:rPr>
              <w:rFonts w:asciiTheme="minorHAnsi" w:eastAsiaTheme="minorEastAsia" w:hAnsiTheme="minorHAnsi" w:cstheme="minorBidi"/>
              <w:noProof/>
            </w:rPr>
          </w:pPr>
          <w:hyperlink w:anchor="_Toc118970205" w:history="1">
            <w:r w:rsidR="004E35CA" w:rsidRPr="001971A4">
              <w:rPr>
                <w:rStyle w:val="Hyperlink"/>
                <w:rFonts w:ascii="Sylfaen" w:hAnsi="Sylfaen" w:cstheme="minorHAnsi"/>
                <w:noProof/>
              </w:rPr>
              <w:t>1.</w:t>
            </w:r>
            <w:r w:rsidR="004E35CA">
              <w:rPr>
                <w:rFonts w:asciiTheme="minorHAnsi" w:eastAsiaTheme="minorEastAsia" w:hAnsiTheme="minorHAnsi" w:cstheme="minorBidi"/>
                <w:noProof/>
              </w:rPr>
              <w:tab/>
            </w:r>
            <w:r w:rsidR="004E35CA" w:rsidRPr="001971A4">
              <w:rPr>
                <w:rStyle w:val="Hyperlink"/>
                <w:rFonts w:ascii="Sylfaen" w:hAnsi="Sylfaen" w:cstheme="minorHAnsi"/>
                <w:noProof/>
              </w:rPr>
              <w:t>P</w:t>
            </w:r>
            <w:r w:rsidR="004E35CA" w:rsidRPr="001971A4">
              <w:rPr>
                <w:rStyle w:val="Hyperlink"/>
                <w:rFonts w:ascii="Sylfaen" w:hAnsi="Sylfaen" w:cstheme="minorHAnsi"/>
                <w:noProof/>
                <w:spacing w:val="-1"/>
              </w:rPr>
              <w:t>u</w:t>
            </w:r>
            <w:r w:rsidR="004E35CA" w:rsidRPr="001971A4">
              <w:rPr>
                <w:rStyle w:val="Hyperlink"/>
                <w:rFonts w:ascii="Sylfaen" w:hAnsi="Sylfaen" w:cstheme="minorHAnsi"/>
                <w:noProof/>
                <w:spacing w:val="1"/>
              </w:rPr>
              <w:t>r</w:t>
            </w:r>
            <w:r w:rsidR="004E35CA" w:rsidRPr="001971A4">
              <w:rPr>
                <w:rStyle w:val="Hyperlink"/>
                <w:rFonts w:ascii="Sylfaen" w:hAnsi="Sylfaen" w:cstheme="minorHAnsi"/>
                <w:noProof/>
                <w:spacing w:val="-1"/>
              </w:rPr>
              <w:t>po</w:t>
            </w:r>
            <w:r w:rsidR="004E35CA" w:rsidRPr="001971A4">
              <w:rPr>
                <w:rStyle w:val="Hyperlink"/>
                <w:rFonts w:ascii="Sylfaen" w:hAnsi="Sylfaen" w:cstheme="minorHAnsi"/>
                <w:noProof/>
              </w:rPr>
              <w:t>se</w:t>
            </w:r>
            <w:r w:rsidR="004E35CA">
              <w:rPr>
                <w:noProof/>
                <w:webHidden/>
              </w:rPr>
              <w:tab/>
            </w:r>
            <w:r w:rsidR="004E35CA">
              <w:rPr>
                <w:noProof/>
                <w:webHidden/>
              </w:rPr>
              <w:fldChar w:fldCharType="begin"/>
            </w:r>
            <w:r w:rsidR="004E35CA">
              <w:rPr>
                <w:noProof/>
                <w:webHidden/>
              </w:rPr>
              <w:instrText xml:space="preserve"> PAGEREF _Toc118970205 \h </w:instrText>
            </w:r>
            <w:r w:rsidR="004E35CA">
              <w:rPr>
                <w:noProof/>
                <w:webHidden/>
              </w:rPr>
            </w:r>
            <w:r w:rsidR="004E35CA">
              <w:rPr>
                <w:noProof/>
                <w:webHidden/>
              </w:rPr>
              <w:fldChar w:fldCharType="separate"/>
            </w:r>
            <w:r w:rsidR="004E35CA">
              <w:rPr>
                <w:noProof/>
                <w:webHidden/>
              </w:rPr>
              <w:t>5</w:t>
            </w:r>
            <w:r w:rsidR="004E35CA">
              <w:rPr>
                <w:noProof/>
                <w:webHidden/>
              </w:rPr>
              <w:fldChar w:fldCharType="end"/>
            </w:r>
          </w:hyperlink>
        </w:p>
        <w:p w14:paraId="23910428" w14:textId="72E95F21" w:rsidR="004E35CA" w:rsidRDefault="007B2CE4">
          <w:pPr>
            <w:pStyle w:val="TOC2"/>
            <w:rPr>
              <w:rFonts w:asciiTheme="minorHAnsi" w:eastAsiaTheme="minorEastAsia" w:hAnsiTheme="minorHAnsi" w:cstheme="minorBidi"/>
              <w:noProof/>
            </w:rPr>
          </w:pPr>
          <w:hyperlink w:anchor="_Toc118970206" w:history="1">
            <w:r w:rsidR="004E35CA" w:rsidRPr="001971A4">
              <w:rPr>
                <w:rStyle w:val="Hyperlink"/>
                <w:rFonts w:ascii="Sylfaen" w:hAnsi="Sylfaen" w:cstheme="minorHAnsi"/>
                <w:noProof/>
              </w:rPr>
              <w:t>2.</w:t>
            </w:r>
            <w:r w:rsidR="004E35CA">
              <w:rPr>
                <w:rFonts w:asciiTheme="minorHAnsi" w:eastAsiaTheme="minorEastAsia" w:hAnsiTheme="minorHAnsi" w:cstheme="minorBidi"/>
                <w:noProof/>
              </w:rPr>
              <w:tab/>
            </w:r>
            <w:r w:rsidR="004E35CA" w:rsidRPr="001971A4">
              <w:rPr>
                <w:rStyle w:val="Hyperlink"/>
                <w:rFonts w:ascii="Sylfaen" w:hAnsi="Sylfaen" w:cstheme="minorHAnsi"/>
                <w:noProof/>
              </w:rPr>
              <w:t>E</w:t>
            </w:r>
            <w:r w:rsidR="004E35CA" w:rsidRPr="001971A4">
              <w:rPr>
                <w:rStyle w:val="Hyperlink"/>
                <w:rFonts w:ascii="Sylfaen" w:hAnsi="Sylfaen" w:cstheme="minorHAnsi"/>
                <w:noProof/>
                <w:spacing w:val="1"/>
              </w:rPr>
              <w:t>l</w:t>
            </w:r>
            <w:r w:rsidR="004E35CA" w:rsidRPr="001971A4">
              <w:rPr>
                <w:rStyle w:val="Hyperlink"/>
                <w:rFonts w:ascii="Sylfaen" w:hAnsi="Sylfaen" w:cstheme="minorHAnsi"/>
                <w:noProof/>
              </w:rPr>
              <w:t>i</w:t>
            </w:r>
            <w:r w:rsidR="004E35CA" w:rsidRPr="001971A4">
              <w:rPr>
                <w:rStyle w:val="Hyperlink"/>
                <w:rFonts w:ascii="Sylfaen" w:hAnsi="Sylfaen" w:cstheme="minorHAnsi"/>
                <w:noProof/>
                <w:spacing w:val="1"/>
              </w:rPr>
              <w:t>g</w:t>
            </w:r>
            <w:r w:rsidR="004E35CA" w:rsidRPr="001971A4">
              <w:rPr>
                <w:rStyle w:val="Hyperlink"/>
                <w:rFonts w:ascii="Sylfaen" w:hAnsi="Sylfaen" w:cstheme="minorHAnsi"/>
                <w:noProof/>
                <w:spacing w:val="2"/>
              </w:rPr>
              <w:t>i</w:t>
            </w:r>
            <w:r w:rsidR="004E35CA" w:rsidRPr="001971A4">
              <w:rPr>
                <w:rStyle w:val="Hyperlink"/>
                <w:rFonts w:ascii="Sylfaen" w:hAnsi="Sylfaen" w:cstheme="minorHAnsi"/>
                <w:noProof/>
                <w:spacing w:val="-3"/>
              </w:rPr>
              <w:t>b</w:t>
            </w:r>
            <w:r w:rsidR="004E35CA" w:rsidRPr="001971A4">
              <w:rPr>
                <w:rStyle w:val="Hyperlink"/>
                <w:rFonts w:ascii="Sylfaen" w:hAnsi="Sylfaen" w:cstheme="minorHAnsi"/>
                <w:noProof/>
                <w:spacing w:val="1"/>
              </w:rPr>
              <w:t>l</w:t>
            </w:r>
            <w:r w:rsidR="004E35CA" w:rsidRPr="001971A4">
              <w:rPr>
                <w:rStyle w:val="Hyperlink"/>
                <w:rFonts w:ascii="Sylfaen" w:hAnsi="Sylfaen" w:cstheme="minorHAnsi"/>
                <w:noProof/>
              </w:rPr>
              <w:t xml:space="preserve">e </w:t>
            </w:r>
            <w:r w:rsidR="004E35CA" w:rsidRPr="001971A4">
              <w:rPr>
                <w:rStyle w:val="Hyperlink"/>
                <w:rFonts w:ascii="Sylfaen" w:hAnsi="Sylfaen" w:cstheme="minorHAnsi"/>
                <w:noProof/>
                <w:spacing w:val="1"/>
              </w:rPr>
              <w:t>Bidders</w:t>
            </w:r>
            <w:r w:rsidR="004E35CA">
              <w:rPr>
                <w:noProof/>
                <w:webHidden/>
              </w:rPr>
              <w:tab/>
            </w:r>
            <w:r w:rsidR="004E35CA">
              <w:rPr>
                <w:noProof/>
                <w:webHidden/>
              </w:rPr>
              <w:fldChar w:fldCharType="begin"/>
            </w:r>
            <w:r w:rsidR="004E35CA">
              <w:rPr>
                <w:noProof/>
                <w:webHidden/>
              </w:rPr>
              <w:instrText xml:space="preserve"> PAGEREF _Toc118970206 \h </w:instrText>
            </w:r>
            <w:r w:rsidR="004E35CA">
              <w:rPr>
                <w:noProof/>
                <w:webHidden/>
              </w:rPr>
            </w:r>
            <w:r w:rsidR="004E35CA">
              <w:rPr>
                <w:noProof/>
                <w:webHidden/>
              </w:rPr>
              <w:fldChar w:fldCharType="separate"/>
            </w:r>
            <w:r w:rsidR="004E35CA">
              <w:rPr>
                <w:noProof/>
                <w:webHidden/>
              </w:rPr>
              <w:t>5</w:t>
            </w:r>
            <w:r w:rsidR="004E35CA">
              <w:rPr>
                <w:noProof/>
                <w:webHidden/>
              </w:rPr>
              <w:fldChar w:fldCharType="end"/>
            </w:r>
          </w:hyperlink>
        </w:p>
        <w:p w14:paraId="0D5928EF" w14:textId="5B05FEA7" w:rsidR="004E35CA" w:rsidRDefault="007B2CE4">
          <w:pPr>
            <w:pStyle w:val="TOC2"/>
            <w:rPr>
              <w:rFonts w:asciiTheme="minorHAnsi" w:eastAsiaTheme="minorEastAsia" w:hAnsiTheme="minorHAnsi" w:cstheme="minorBidi"/>
              <w:noProof/>
            </w:rPr>
          </w:pPr>
          <w:hyperlink w:anchor="_Toc118970207" w:history="1">
            <w:r w:rsidR="004E35CA" w:rsidRPr="001971A4">
              <w:rPr>
                <w:rStyle w:val="Hyperlink"/>
                <w:rFonts w:ascii="Sylfaen" w:hAnsi="Sylfaen" w:cstheme="minorHAnsi"/>
                <w:bCs/>
                <w:noProof/>
                <w:spacing w:val="-1"/>
              </w:rPr>
              <w:t>3.</w:t>
            </w:r>
            <w:r w:rsidR="004E35CA">
              <w:rPr>
                <w:rFonts w:asciiTheme="minorHAnsi" w:eastAsiaTheme="minorEastAsia" w:hAnsiTheme="minorHAnsi" w:cstheme="minorBidi"/>
                <w:noProof/>
              </w:rPr>
              <w:tab/>
            </w:r>
            <w:r w:rsidR="004E35CA" w:rsidRPr="001971A4">
              <w:rPr>
                <w:rStyle w:val="Hyperlink"/>
                <w:rFonts w:ascii="Sylfaen" w:hAnsi="Sylfaen" w:cstheme="minorHAnsi"/>
                <w:bCs/>
                <w:noProof/>
                <w:spacing w:val="-1"/>
              </w:rPr>
              <w:t>Eligible countries</w:t>
            </w:r>
            <w:r w:rsidR="004E35CA">
              <w:rPr>
                <w:noProof/>
                <w:webHidden/>
              </w:rPr>
              <w:tab/>
            </w:r>
            <w:r w:rsidR="004E35CA">
              <w:rPr>
                <w:noProof/>
                <w:webHidden/>
              </w:rPr>
              <w:fldChar w:fldCharType="begin"/>
            </w:r>
            <w:r w:rsidR="004E35CA">
              <w:rPr>
                <w:noProof/>
                <w:webHidden/>
              </w:rPr>
              <w:instrText xml:space="preserve"> PAGEREF _Toc118970207 \h </w:instrText>
            </w:r>
            <w:r w:rsidR="004E35CA">
              <w:rPr>
                <w:noProof/>
                <w:webHidden/>
              </w:rPr>
            </w:r>
            <w:r w:rsidR="004E35CA">
              <w:rPr>
                <w:noProof/>
                <w:webHidden/>
              </w:rPr>
              <w:fldChar w:fldCharType="separate"/>
            </w:r>
            <w:r w:rsidR="004E35CA">
              <w:rPr>
                <w:noProof/>
                <w:webHidden/>
              </w:rPr>
              <w:t>7</w:t>
            </w:r>
            <w:r w:rsidR="004E35CA">
              <w:rPr>
                <w:noProof/>
                <w:webHidden/>
              </w:rPr>
              <w:fldChar w:fldCharType="end"/>
            </w:r>
          </w:hyperlink>
        </w:p>
        <w:p w14:paraId="3084075B" w14:textId="16144E6A" w:rsidR="004E35CA" w:rsidRDefault="007B2CE4">
          <w:pPr>
            <w:pStyle w:val="TOC2"/>
            <w:rPr>
              <w:rFonts w:asciiTheme="minorHAnsi" w:eastAsiaTheme="minorEastAsia" w:hAnsiTheme="minorHAnsi" w:cstheme="minorBidi"/>
              <w:noProof/>
            </w:rPr>
          </w:pPr>
          <w:hyperlink w:anchor="_Toc118970208" w:history="1">
            <w:r w:rsidR="004E35CA" w:rsidRPr="001971A4">
              <w:rPr>
                <w:rStyle w:val="Hyperlink"/>
                <w:rFonts w:ascii="Sylfaen" w:hAnsi="Sylfaen" w:cstheme="minorHAnsi"/>
                <w:bCs/>
                <w:noProof/>
                <w:spacing w:val="-1"/>
              </w:rPr>
              <w:t>4.</w:t>
            </w:r>
            <w:r w:rsidR="004E35CA">
              <w:rPr>
                <w:rFonts w:asciiTheme="minorHAnsi" w:eastAsiaTheme="minorEastAsia" w:hAnsiTheme="minorHAnsi" w:cstheme="minorBidi"/>
                <w:noProof/>
              </w:rPr>
              <w:tab/>
            </w:r>
            <w:r w:rsidR="004E35CA" w:rsidRPr="001971A4">
              <w:rPr>
                <w:rStyle w:val="Hyperlink"/>
                <w:rFonts w:ascii="Sylfaen" w:hAnsi="Sylfaen" w:cstheme="minorHAnsi"/>
                <w:bCs/>
                <w:noProof/>
                <w:spacing w:val="-1"/>
              </w:rPr>
              <w:t>Sanctions</w:t>
            </w:r>
            <w:r w:rsidR="004E35CA">
              <w:rPr>
                <w:noProof/>
                <w:webHidden/>
              </w:rPr>
              <w:tab/>
            </w:r>
            <w:r w:rsidR="004E35CA">
              <w:rPr>
                <w:noProof/>
                <w:webHidden/>
              </w:rPr>
              <w:fldChar w:fldCharType="begin"/>
            </w:r>
            <w:r w:rsidR="004E35CA">
              <w:rPr>
                <w:noProof/>
                <w:webHidden/>
              </w:rPr>
              <w:instrText xml:space="preserve"> PAGEREF _Toc118970208 \h </w:instrText>
            </w:r>
            <w:r w:rsidR="004E35CA">
              <w:rPr>
                <w:noProof/>
                <w:webHidden/>
              </w:rPr>
            </w:r>
            <w:r w:rsidR="004E35CA">
              <w:rPr>
                <w:noProof/>
                <w:webHidden/>
              </w:rPr>
              <w:fldChar w:fldCharType="separate"/>
            </w:r>
            <w:r w:rsidR="004E35CA">
              <w:rPr>
                <w:noProof/>
                <w:webHidden/>
              </w:rPr>
              <w:t>7</w:t>
            </w:r>
            <w:r w:rsidR="004E35CA">
              <w:rPr>
                <w:noProof/>
                <w:webHidden/>
              </w:rPr>
              <w:fldChar w:fldCharType="end"/>
            </w:r>
          </w:hyperlink>
        </w:p>
        <w:p w14:paraId="541B002E" w14:textId="6FDA6920" w:rsidR="004E35CA" w:rsidRDefault="007B2CE4">
          <w:pPr>
            <w:pStyle w:val="TOC2"/>
            <w:rPr>
              <w:rFonts w:asciiTheme="minorHAnsi" w:eastAsiaTheme="minorEastAsia" w:hAnsiTheme="minorHAnsi" w:cstheme="minorBidi"/>
              <w:noProof/>
            </w:rPr>
          </w:pPr>
          <w:hyperlink w:anchor="_Toc118970209" w:history="1">
            <w:r w:rsidR="004E35CA" w:rsidRPr="001971A4">
              <w:rPr>
                <w:rStyle w:val="Hyperlink"/>
                <w:rFonts w:ascii="Sylfaen" w:eastAsia="GHEA Grapalat" w:hAnsi="Sylfaen" w:cstheme="minorHAnsi"/>
                <w:noProof/>
              </w:rPr>
              <w:t>5.</w:t>
            </w:r>
            <w:r w:rsidR="004E35CA">
              <w:rPr>
                <w:rFonts w:asciiTheme="minorHAnsi" w:eastAsiaTheme="minorEastAsia" w:hAnsiTheme="minorHAnsi" w:cstheme="minorBidi"/>
                <w:noProof/>
              </w:rPr>
              <w:tab/>
            </w:r>
            <w:r w:rsidR="004E35CA" w:rsidRPr="001971A4">
              <w:rPr>
                <w:rStyle w:val="Hyperlink"/>
                <w:rFonts w:ascii="Sylfaen" w:eastAsia="GHEA Grapalat" w:hAnsi="Sylfaen" w:cstheme="minorHAnsi"/>
                <w:noProof/>
              </w:rPr>
              <w:t>Preparation and submission of Proposals</w:t>
            </w:r>
            <w:r w:rsidR="004E35CA">
              <w:rPr>
                <w:noProof/>
                <w:webHidden/>
              </w:rPr>
              <w:tab/>
            </w:r>
            <w:r w:rsidR="004E35CA">
              <w:rPr>
                <w:noProof/>
                <w:webHidden/>
              </w:rPr>
              <w:fldChar w:fldCharType="begin"/>
            </w:r>
            <w:r w:rsidR="004E35CA">
              <w:rPr>
                <w:noProof/>
                <w:webHidden/>
              </w:rPr>
              <w:instrText xml:space="preserve"> PAGEREF _Toc118970209 \h </w:instrText>
            </w:r>
            <w:r w:rsidR="004E35CA">
              <w:rPr>
                <w:noProof/>
                <w:webHidden/>
              </w:rPr>
            </w:r>
            <w:r w:rsidR="004E35CA">
              <w:rPr>
                <w:noProof/>
                <w:webHidden/>
              </w:rPr>
              <w:fldChar w:fldCharType="separate"/>
            </w:r>
            <w:r w:rsidR="004E35CA">
              <w:rPr>
                <w:noProof/>
                <w:webHidden/>
              </w:rPr>
              <w:t>8</w:t>
            </w:r>
            <w:r w:rsidR="004E35CA">
              <w:rPr>
                <w:noProof/>
                <w:webHidden/>
              </w:rPr>
              <w:fldChar w:fldCharType="end"/>
            </w:r>
          </w:hyperlink>
        </w:p>
        <w:p w14:paraId="2AE2C18C" w14:textId="63A44580" w:rsidR="004E35CA" w:rsidRDefault="007B2CE4">
          <w:pPr>
            <w:pStyle w:val="TOC2"/>
            <w:rPr>
              <w:rFonts w:asciiTheme="minorHAnsi" w:eastAsiaTheme="minorEastAsia" w:hAnsiTheme="minorHAnsi" w:cstheme="minorBidi"/>
              <w:noProof/>
            </w:rPr>
          </w:pPr>
          <w:hyperlink w:anchor="_Toc118970210" w:history="1">
            <w:r w:rsidR="004E35CA" w:rsidRPr="001971A4">
              <w:rPr>
                <w:rStyle w:val="Hyperlink"/>
                <w:rFonts w:ascii="Sylfaen" w:eastAsia="GHEA Grapalat" w:hAnsi="Sylfaen" w:cstheme="minorHAnsi"/>
                <w:noProof/>
              </w:rPr>
              <w:t>6.</w:t>
            </w:r>
            <w:r w:rsidR="004E35CA">
              <w:rPr>
                <w:rFonts w:asciiTheme="minorHAnsi" w:eastAsiaTheme="minorEastAsia" w:hAnsiTheme="minorHAnsi" w:cstheme="minorBidi"/>
                <w:noProof/>
              </w:rPr>
              <w:tab/>
            </w:r>
            <w:r w:rsidR="004E35CA" w:rsidRPr="001971A4">
              <w:rPr>
                <w:rStyle w:val="Hyperlink"/>
                <w:rFonts w:ascii="Sylfaen" w:eastAsia="GHEA Grapalat" w:hAnsi="Sylfaen" w:cstheme="minorHAnsi"/>
                <w:noProof/>
              </w:rPr>
              <w:t>Opening and Review of Proposals</w:t>
            </w:r>
            <w:r w:rsidR="004E35CA">
              <w:rPr>
                <w:noProof/>
                <w:webHidden/>
              </w:rPr>
              <w:tab/>
            </w:r>
            <w:r w:rsidR="004E35CA">
              <w:rPr>
                <w:noProof/>
                <w:webHidden/>
              </w:rPr>
              <w:fldChar w:fldCharType="begin"/>
            </w:r>
            <w:r w:rsidR="004E35CA">
              <w:rPr>
                <w:noProof/>
                <w:webHidden/>
              </w:rPr>
              <w:instrText xml:space="preserve"> PAGEREF _Toc118970210 \h </w:instrText>
            </w:r>
            <w:r w:rsidR="004E35CA">
              <w:rPr>
                <w:noProof/>
                <w:webHidden/>
              </w:rPr>
            </w:r>
            <w:r w:rsidR="004E35CA">
              <w:rPr>
                <w:noProof/>
                <w:webHidden/>
              </w:rPr>
              <w:fldChar w:fldCharType="separate"/>
            </w:r>
            <w:r w:rsidR="004E35CA">
              <w:rPr>
                <w:noProof/>
                <w:webHidden/>
              </w:rPr>
              <w:t>10</w:t>
            </w:r>
            <w:r w:rsidR="004E35CA">
              <w:rPr>
                <w:noProof/>
                <w:webHidden/>
              </w:rPr>
              <w:fldChar w:fldCharType="end"/>
            </w:r>
          </w:hyperlink>
        </w:p>
        <w:p w14:paraId="5827F3B8" w14:textId="6DBD5A32" w:rsidR="004E35CA" w:rsidRDefault="007B2CE4">
          <w:pPr>
            <w:pStyle w:val="TOC2"/>
            <w:rPr>
              <w:rFonts w:asciiTheme="minorHAnsi" w:eastAsiaTheme="minorEastAsia" w:hAnsiTheme="minorHAnsi" w:cstheme="minorBidi"/>
              <w:noProof/>
            </w:rPr>
          </w:pPr>
          <w:hyperlink w:anchor="_Toc118970211" w:history="1">
            <w:r w:rsidR="004E35CA" w:rsidRPr="001971A4">
              <w:rPr>
                <w:rStyle w:val="Hyperlink"/>
                <w:rFonts w:ascii="Sylfaen" w:eastAsia="Times New Roman" w:hAnsi="Sylfaen" w:cstheme="minorHAnsi"/>
                <w:noProof/>
                <w:lang w:val="en-GB"/>
              </w:rPr>
              <w:t>a.      Evaluation of Technical Proposals:</w:t>
            </w:r>
            <w:r w:rsidR="004E35CA">
              <w:rPr>
                <w:noProof/>
                <w:webHidden/>
              </w:rPr>
              <w:tab/>
            </w:r>
            <w:r w:rsidR="004E35CA">
              <w:rPr>
                <w:noProof/>
                <w:webHidden/>
              </w:rPr>
              <w:fldChar w:fldCharType="begin"/>
            </w:r>
            <w:r w:rsidR="004E35CA">
              <w:rPr>
                <w:noProof/>
                <w:webHidden/>
              </w:rPr>
              <w:instrText xml:space="preserve"> PAGEREF _Toc118970211 \h </w:instrText>
            </w:r>
            <w:r w:rsidR="004E35CA">
              <w:rPr>
                <w:noProof/>
                <w:webHidden/>
              </w:rPr>
            </w:r>
            <w:r w:rsidR="004E35CA">
              <w:rPr>
                <w:noProof/>
                <w:webHidden/>
              </w:rPr>
              <w:fldChar w:fldCharType="separate"/>
            </w:r>
            <w:r w:rsidR="004E35CA">
              <w:rPr>
                <w:noProof/>
                <w:webHidden/>
              </w:rPr>
              <w:t>11</w:t>
            </w:r>
            <w:r w:rsidR="004E35CA">
              <w:rPr>
                <w:noProof/>
                <w:webHidden/>
              </w:rPr>
              <w:fldChar w:fldCharType="end"/>
            </w:r>
          </w:hyperlink>
        </w:p>
        <w:p w14:paraId="0FBDCE36" w14:textId="473D01D6" w:rsidR="004E35CA" w:rsidRDefault="007B2CE4">
          <w:pPr>
            <w:pStyle w:val="TOC2"/>
            <w:rPr>
              <w:rFonts w:asciiTheme="minorHAnsi" w:eastAsiaTheme="minorEastAsia" w:hAnsiTheme="minorHAnsi" w:cstheme="minorBidi"/>
              <w:noProof/>
            </w:rPr>
          </w:pPr>
          <w:hyperlink w:anchor="_Toc118970212" w:history="1">
            <w:r w:rsidR="004E35CA" w:rsidRPr="001971A4">
              <w:rPr>
                <w:rStyle w:val="Hyperlink"/>
                <w:rFonts w:ascii="Sylfaen" w:hAnsi="Sylfaen" w:cstheme="minorHAnsi"/>
                <w:noProof/>
              </w:rPr>
              <w:t>a.</w:t>
            </w:r>
            <w:r w:rsidR="004E35CA">
              <w:rPr>
                <w:rFonts w:asciiTheme="minorHAnsi" w:eastAsiaTheme="minorEastAsia" w:hAnsiTheme="minorHAnsi" w:cstheme="minorBidi"/>
                <w:noProof/>
              </w:rPr>
              <w:tab/>
            </w:r>
            <w:r w:rsidR="004E35CA" w:rsidRPr="001971A4">
              <w:rPr>
                <w:rStyle w:val="Hyperlink"/>
                <w:rFonts w:ascii="Sylfaen" w:hAnsi="Sylfaen" w:cstheme="minorHAnsi"/>
                <w:noProof/>
              </w:rPr>
              <w:t>E</w:t>
            </w:r>
            <w:r w:rsidR="004E35CA" w:rsidRPr="001971A4">
              <w:rPr>
                <w:rStyle w:val="Hyperlink"/>
                <w:rFonts w:ascii="Sylfaen" w:hAnsi="Sylfaen" w:cstheme="minorHAnsi"/>
                <w:noProof/>
                <w:spacing w:val="1"/>
              </w:rPr>
              <w:t>v</w:t>
            </w:r>
            <w:r w:rsidR="004E35CA" w:rsidRPr="001971A4">
              <w:rPr>
                <w:rStyle w:val="Hyperlink"/>
                <w:rFonts w:ascii="Sylfaen" w:hAnsi="Sylfaen" w:cstheme="minorHAnsi"/>
                <w:noProof/>
                <w:spacing w:val="-1"/>
              </w:rPr>
              <w:t>a</w:t>
            </w:r>
            <w:r w:rsidR="004E35CA" w:rsidRPr="001971A4">
              <w:rPr>
                <w:rStyle w:val="Hyperlink"/>
                <w:rFonts w:ascii="Sylfaen" w:hAnsi="Sylfaen" w:cstheme="minorHAnsi"/>
                <w:noProof/>
                <w:spacing w:val="1"/>
              </w:rPr>
              <w:t>l</w:t>
            </w:r>
            <w:r w:rsidR="004E35CA" w:rsidRPr="001971A4">
              <w:rPr>
                <w:rStyle w:val="Hyperlink"/>
                <w:rFonts w:ascii="Sylfaen" w:hAnsi="Sylfaen" w:cstheme="minorHAnsi"/>
                <w:noProof/>
                <w:spacing w:val="-1"/>
              </w:rPr>
              <w:t>ua</w:t>
            </w:r>
            <w:r w:rsidR="004E35CA" w:rsidRPr="001971A4">
              <w:rPr>
                <w:rStyle w:val="Hyperlink"/>
                <w:rFonts w:ascii="Sylfaen" w:hAnsi="Sylfaen" w:cstheme="minorHAnsi"/>
                <w:noProof/>
              </w:rPr>
              <w:t>t</w:t>
            </w:r>
            <w:r w:rsidR="004E35CA" w:rsidRPr="001971A4">
              <w:rPr>
                <w:rStyle w:val="Hyperlink"/>
                <w:rFonts w:ascii="Sylfaen" w:hAnsi="Sylfaen" w:cstheme="minorHAnsi"/>
                <w:noProof/>
                <w:spacing w:val="1"/>
              </w:rPr>
              <w:t>i</w:t>
            </w:r>
            <w:r w:rsidR="004E35CA" w:rsidRPr="001971A4">
              <w:rPr>
                <w:rStyle w:val="Hyperlink"/>
                <w:rFonts w:ascii="Sylfaen" w:hAnsi="Sylfaen" w:cstheme="minorHAnsi"/>
                <w:noProof/>
                <w:spacing w:val="-1"/>
              </w:rPr>
              <w:t>o</w:t>
            </w:r>
            <w:r w:rsidR="004E35CA" w:rsidRPr="001971A4">
              <w:rPr>
                <w:rStyle w:val="Hyperlink"/>
                <w:rFonts w:ascii="Sylfaen" w:hAnsi="Sylfaen" w:cstheme="minorHAnsi"/>
                <w:noProof/>
              </w:rPr>
              <w:t>n</w:t>
            </w:r>
            <w:r w:rsidR="004E35CA" w:rsidRPr="001971A4">
              <w:rPr>
                <w:rStyle w:val="Hyperlink"/>
                <w:rFonts w:ascii="Sylfaen" w:hAnsi="Sylfaen" w:cstheme="minorHAnsi"/>
                <w:noProof/>
                <w:spacing w:val="-1"/>
              </w:rPr>
              <w:t xml:space="preserve"> o</w:t>
            </w:r>
            <w:r w:rsidR="004E35CA" w:rsidRPr="001971A4">
              <w:rPr>
                <w:rStyle w:val="Hyperlink"/>
                <w:rFonts w:ascii="Sylfaen" w:hAnsi="Sylfaen" w:cstheme="minorHAnsi"/>
                <w:noProof/>
              </w:rPr>
              <w:t xml:space="preserve">f </w:t>
            </w:r>
            <w:r w:rsidR="004E35CA" w:rsidRPr="001971A4">
              <w:rPr>
                <w:rStyle w:val="Hyperlink"/>
                <w:rFonts w:ascii="Sylfaen" w:hAnsi="Sylfaen" w:cstheme="minorHAnsi"/>
                <w:noProof/>
                <w:spacing w:val="-3"/>
              </w:rPr>
              <w:t>F</w:t>
            </w:r>
            <w:r w:rsidR="004E35CA" w:rsidRPr="001971A4">
              <w:rPr>
                <w:rStyle w:val="Hyperlink"/>
                <w:rFonts w:ascii="Sylfaen" w:hAnsi="Sylfaen" w:cstheme="minorHAnsi"/>
                <w:noProof/>
                <w:spacing w:val="1"/>
              </w:rPr>
              <w:t>i</w:t>
            </w:r>
            <w:r w:rsidR="004E35CA" w:rsidRPr="001971A4">
              <w:rPr>
                <w:rStyle w:val="Hyperlink"/>
                <w:rFonts w:ascii="Sylfaen" w:hAnsi="Sylfaen" w:cstheme="minorHAnsi"/>
                <w:noProof/>
                <w:spacing w:val="-1"/>
              </w:rPr>
              <w:t>nan</w:t>
            </w:r>
            <w:r w:rsidR="004E35CA" w:rsidRPr="001971A4">
              <w:rPr>
                <w:rStyle w:val="Hyperlink"/>
                <w:rFonts w:ascii="Sylfaen" w:hAnsi="Sylfaen" w:cstheme="minorHAnsi"/>
                <w:noProof/>
                <w:spacing w:val="1"/>
              </w:rPr>
              <w:t>ci</w:t>
            </w:r>
            <w:r w:rsidR="004E35CA" w:rsidRPr="001971A4">
              <w:rPr>
                <w:rStyle w:val="Hyperlink"/>
                <w:rFonts w:ascii="Sylfaen" w:hAnsi="Sylfaen" w:cstheme="minorHAnsi"/>
                <w:noProof/>
                <w:spacing w:val="-1"/>
              </w:rPr>
              <w:t>a</w:t>
            </w:r>
            <w:r w:rsidR="004E35CA" w:rsidRPr="001971A4">
              <w:rPr>
                <w:rStyle w:val="Hyperlink"/>
                <w:rFonts w:ascii="Sylfaen" w:hAnsi="Sylfaen" w:cstheme="minorHAnsi"/>
                <w:noProof/>
              </w:rPr>
              <w:t>l</w:t>
            </w:r>
            <w:r w:rsidR="004E35CA" w:rsidRPr="001971A4">
              <w:rPr>
                <w:rStyle w:val="Hyperlink"/>
                <w:rFonts w:ascii="Sylfaen" w:hAnsi="Sylfaen" w:cstheme="minorHAnsi"/>
                <w:noProof/>
                <w:spacing w:val="-1"/>
              </w:rPr>
              <w:t xml:space="preserve"> </w:t>
            </w:r>
            <w:r w:rsidR="004E35CA" w:rsidRPr="001971A4">
              <w:rPr>
                <w:rStyle w:val="Hyperlink"/>
                <w:rFonts w:ascii="Sylfaen" w:hAnsi="Sylfaen" w:cstheme="minorHAnsi"/>
                <w:noProof/>
              </w:rPr>
              <w:t>P</w:t>
            </w:r>
            <w:r w:rsidR="004E35CA" w:rsidRPr="001971A4">
              <w:rPr>
                <w:rStyle w:val="Hyperlink"/>
                <w:rFonts w:ascii="Sylfaen" w:hAnsi="Sylfaen" w:cstheme="minorHAnsi"/>
                <w:noProof/>
                <w:spacing w:val="1"/>
              </w:rPr>
              <w:t>r</w:t>
            </w:r>
            <w:r w:rsidR="004E35CA" w:rsidRPr="001971A4">
              <w:rPr>
                <w:rStyle w:val="Hyperlink"/>
                <w:rFonts w:ascii="Sylfaen" w:hAnsi="Sylfaen" w:cstheme="minorHAnsi"/>
                <w:noProof/>
                <w:spacing w:val="-3"/>
              </w:rPr>
              <w:t>o</w:t>
            </w:r>
            <w:r w:rsidR="004E35CA" w:rsidRPr="001971A4">
              <w:rPr>
                <w:rStyle w:val="Hyperlink"/>
                <w:rFonts w:ascii="Sylfaen" w:hAnsi="Sylfaen" w:cstheme="minorHAnsi"/>
                <w:noProof/>
                <w:spacing w:val="-1"/>
              </w:rPr>
              <w:t>po</w:t>
            </w:r>
            <w:r w:rsidR="004E35CA" w:rsidRPr="001971A4">
              <w:rPr>
                <w:rStyle w:val="Hyperlink"/>
                <w:rFonts w:ascii="Sylfaen" w:hAnsi="Sylfaen" w:cstheme="minorHAnsi"/>
                <w:noProof/>
              </w:rPr>
              <w:t>s</w:t>
            </w:r>
            <w:r w:rsidR="004E35CA" w:rsidRPr="001971A4">
              <w:rPr>
                <w:rStyle w:val="Hyperlink"/>
                <w:rFonts w:ascii="Sylfaen" w:hAnsi="Sylfaen" w:cstheme="minorHAnsi"/>
                <w:noProof/>
                <w:spacing w:val="-1"/>
              </w:rPr>
              <w:t>a</w:t>
            </w:r>
            <w:r w:rsidR="004E35CA" w:rsidRPr="001971A4">
              <w:rPr>
                <w:rStyle w:val="Hyperlink"/>
                <w:rFonts w:ascii="Sylfaen" w:hAnsi="Sylfaen" w:cstheme="minorHAnsi"/>
                <w:noProof/>
                <w:spacing w:val="1"/>
              </w:rPr>
              <w:t>l</w:t>
            </w:r>
            <w:r w:rsidR="004E35CA" w:rsidRPr="001971A4">
              <w:rPr>
                <w:rStyle w:val="Hyperlink"/>
                <w:rFonts w:ascii="Sylfaen" w:hAnsi="Sylfaen" w:cstheme="minorHAnsi"/>
                <w:noProof/>
              </w:rPr>
              <w:t>s</w:t>
            </w:r>
            <w:r w:rsidR="004E35CA">
              <w:rPr>
                <w:noProof/>
                <w:webHidden/>
              </w:rPr>
              <w:tab/>
            </w:r>
            <w:r w:rsidR="004E35CA">
              <w:rPr>
                <w:noProof/>
                <w:webHidden/>
              </w:rPr>
              <w:fldChar w:fldCharType="begin"/>
            </w:r>
            <w:r w:rsidR="004E35CA">
              <w:rPr>
                <w:noProof/>
                <w:webHidden/>
              </w:rPr>
              <w:instrText xml:space="preserve"> PAGEREF _Toc118970212 \h </w:instrText>
            </w:r>
            <w:r w:rsidR="004E35CA">
              <w:rPr>
                <w:noProof/>
                <w:webHidden/>
              </w:rPr>
            </w:r>
            <w:r w:rsidR="004E35CA">
              <w:rPr>
                <w:noProof/>
                <w:webHidden/>
              </w:rPr>
              <w:fldChar w:fldCharType="separate"/>
            </w:r>
            <w:r w:rsidR="004E35CA">
              <w:rPr>
                <w:noProof/>
                <w:webHidden/>
              </w:rPr>
              <w:t>13</w:t>
            </w:r>
            <w:r w:rsidR="004E35CA">
              <w:rPr>
                <w:noProof/>
                <w:webHidden/>
              </w:rPr>
              <w:fldChar w:fldCharType="end"/>
            </w:r>
          </w:hyperlink>
        </w:p>
        <w:p w14:paraId="7F9CA476" w14:textId="00AD192A" w:rsidR="004E35CA" w:rsidRDefault="007B2CE4">
          <w:pPr>
            <w:pStyle w:val="TOC2"/>
            <w:rPr>
              <w:rFonts w:asciiTheme="minorHAnsi" w:eastAsiaTheme="minorEastAsia" w:hAnsiTheme="minorHAnsi" w:cstheme="minorBidi"/>
              <w:noProof/>
            </w:rPr>
          </w:pPr>
          <w:hyperlink w:anchor="_Toc118970213" w:history="1">
            <w:r w:rsidR="004E35CA" w:rsidRPr="001971A4">
              <w:rPr>
                <w:rStyle w:val="Hyperlink"/>
                <w:rFonts w:ascii="Sylfaen" w:hAnsi="Sylfaen" w:cstheme="minorHAnsi"/>
                <w:noProof/>
              </w:rPr>
              <w:t>b.</w:t>
            </w:r>
            <w:r w:rsidR="004E35CA">
              <w:rPr>
                <w:rFonts w:asciiTheme="minorHAnsi" w:eastAsiaTheme="minorEastAsia" w:hAnsiTheme="minorHAnsi" w:cstheme="minorBidi"/>
                <w:noProof/>
              </w:rPr>
              <w:tab/>
            </w:r>
            <w:r w:rsidR="004E35CA" w:rsidRPr="001971A4">
              <w:rPr>
                <w:rStyle w:val="Hyperlink"/>
                <w:rFonts w:ascii="Sylfaen" w:hAnsi="Sylfaen" w:cstheme="minorHAnsi"/>
                <w:noProof/>
              </w:rPr>
              <w:t>Final</w:t>
            </w:r>
            <w:r w:rsidR="004E35CA" w:rsidRPr="001971A4">
              <w:rPr>
                <w:rStyle w:val="Hyperlink"/>
                <w:rFonts w:ascii="Sylfaen" w:hAnsi="Sylfaen" w:cstheme="minorHAnsi"/>
                <w:b/>
                <w:bCs/>
                <w:noProof/>
                <w:spacing w:val="-1"/>
              </w:rPr>
              <w:t xml:space="preserve"> </w:t>
            </w:r>
            <w:r w:rsidR="004E35CA" w:rsidRPr="001971A4">
              <w:rPr>
                <w:rStyle w:val="Hyperlink"/>
                <w:rFonts w:ascii="Sylfaen" w:hAnsi="Sylfaen" w:cstheme="minorHAnsi"/>
                <w:noProof/>
              </w:rPr>
              <w:t>Q</w:t>
            </w:r>
            <w:r w:rsidR="004E35CA" w:rsidRPr="001971A4">
              <w:rPr>
                <w:rStyle w:val="Hyperlink"/>
                <w:rFonts w:ascii="Sylfaen" w:hAnsi="Sylfaen" w:cstheme="minorHAnsi"/>
                <w:noProof/>
                <w:spacing w:val="-1"/>
              </w:rPr>
              <w:t>ua</w:t>
            </w:r>
            <w:r w:rsidR="004E35CA" w:rsidRPr="001971A4">
              <w:rPr>
                <w:rStyle w:val="Hyperlink"/>
                <w:rFonts w:ascii="Sylfaen" w:hAnsi="Sylfaen" w:cstheme="minorHAnsi"/>
                <w:noProof/>
                <w:spacing w:val="1"/>
              </w:rPr>
              <w:t>li</w:t>
            </w:r>
            <w:r w:rsidR="004E35CA" w:rsidRPr="001971A4">
              <w:rPr>
                <w:rStyle w:val="Hyperlink"/>
                <w:rFonts w:ascii="Sylfaen" w:hAnsi="Sylfaen" w:cstheme="minorHAnsi"/>
                <w:noProof/>
              </w:rPr>
              <w:t>t</w:t>
            </w:r>
            <w:r w:rsidR="004E35CA" w:rsidRPr="001971A4">
              <w:rPr>
                <w:rStyle w:val="Hyperlink"/>
                <w:rFonts w:ascii="Sylfaen" w:hAnsi="Sylfaen" w:cstheme="minorHAnsi"/>
                <w:noProof/>
                <w:spacing w:val="2"/>
              </w:rPr>
              <w:t>y</w:t>
            </w:r>
            <w:r w:rsidR="004E35CA" w:rsidRPr="001971A4">
              <w:rPr>
                <w:rStyle w:val="Hyperlink"/>
                <w:rFonts w:ascii="Sylfaen" w:hAnsi="Sylfaen" w:cstheme="minorHAnsi"/>
                <w:noProof/>
              </w:rPr>
              <w:t>-</w:t>
            </w:r>
            <w:r w:rsidR="004E35CA" w:rsidRPr="001971A4">
              <w:rPr>
                <w:rStyle w:val="Hyperlink"/>
                <w:rFonts w:ascii="Sylfaen" w:hAnsi="Sylfaen" w:cstheme="minorHAnsi"/>
                <w:noProof/>
                <w:spacing w:val="-2"/>
              </w:rPr>
              <w:t xml:space="preserve"> </w:t>
            </w:r>
            <w:r w:rsidR="004E35CA" w:rsidRPr="001971A4">
              <w:rPr>
                <w:rStyle w:val="Hyperlink"/>
                <w:rFonts w:ascii="Sylfaen" w:hAnsi="Sylfaen" w:cstheme="minorHAnsi"/>
                <w:noProof/>
                <w:spacing w:val="-1"/>
              </w:rPr>
              <w:t>an</w:t>
            </w:r>
            <w:r w:rsidR="004E35CA" w:rsidRPr="001971A4">
              <w:rPr>
                <w:rStyle w:val="Hyperlink"/>
                <w:rFonts w:ascii="Sylfaen" w:hAnsi="Sylfaen" w:cstheme="minorHAnsi"/>
                <w:noProof/>
              </w:rPr>
              <w:t>d</w:t>
            </w:r>
            <w:r w:rsidR="004E35CA" w:rsidRPr="001971A4">
              <w:rPr>
                <w:rStyle w:val="Hyperlink"/>
                <w:rFonts w:ascii="Sylfaen" w:hAnsi="Sylfaen" w:cstheme="minorHAnsi"/>
                <w:noProof/>
                <w:spacing w:val="-1"/>
              </w:rPr>
              <w:t xml:space="preserve"> </w:t>
            </w:r>
            <w:r w:rsidR="004E35CA" w:rsidRPr="001971A4">
              <w:rPr>
                <w:rStyle w:val="Hyperlink"/>
                <w:rFonts w:ascii="Sylfaen" w:hAnsi="Sylfaen" w:cstheme="minorHAnsi"/>
                <w:noProof/>
                <w:spacing w:val="1"/>
              </w:rPr>
              <w:t>C</w:t>
            </w:r>
            <w:r w:rsidR="004E35CA" w:rsidRPr="001971A4">
              <w:rPr>
                <w:rStyle w:val="Hyperlink"/>
                <w:rFonts w:ascii="Sylfaen" w:hAnsi="Sylfaen" w:cstheme="minorHAnsi"/>
                <w:noProof/>
                <w:spacing w:val="-1"/>
              </w:rPr>
              <w:t>o</w:t>
            </w:r>
            <w:r w:rsidR="004E35CA" w:rsidRPr="001971A4">
              <w:rPr>
                <w:rStyle w:val="Hyperlink"/>
                <w:rFonts w:ascii="Sylfaen" w:hAnsi="Sylfaen" w:cstheme="minorHAnsi"/>
                <w:noProof/>
              </w:rPr>
              <w:t>s</w:t>
            </w:r>
            <w:r w:rsidR="004E35CA" w:rsidRPr="001971A4">
              <w:rPr>
                <w:rStyle w:val="Hyperlink"/>
                <w:rFonts w:ascii="Sylfaen" w:hAnsi="Sylfaen" w:cstheme="minorHAnsi"/>
                <w:noProof/>
                <w:spacing w:val="1"/>
              </w:rPr>
              <w:t>t</w:t>
            </w:r>
            <w:r w:rsidR="004E35CA" w:rsidRPr="001971A4">
              <w:rPr>
                <w:rStyle w:val="Hyperlink"/>
                <w:rFonts w:ascii="Sylfaen" w:hAnsi="Sylfaen" w:cstheme="minorHAnsi"/>
                <w:noProof/>
              </w:rPr>
              <w:t>-</w:t>
            </w:r>
            <w:r w:rsidR="004E35CA" w:rsidRPr="001971A4">
              <w:rPr>
                <w:rStyle w:val="Hyperlink"/>
                <w:rFonts w:ascii="Sylfaen" w:hAnsi="Sylfaen" w:cstheme="minorHAnsi"/>
                <w:noProof/>
                <w:spacing w:val="-2"/>
              </w:rPr>
              <w:t xml:space="preserve"> </w:t>
            </w:r>
            <w:r w:rsidR="004E35CA" w:rsidRPr="001971A4">
              <w:rPr>
                <w:rStyle w:val="Hyperlink"/>
                <w:rFonts w:ascii="Sylfaen" w:hAnsi="Sylfaen" w:cstheme="minorHAnsi"/>
                <w:noProof/>
                <w:spacing w:val="1"/>
              </w:rPr>
              <w:t>B</w:t>
            </w:r>
            <w:r w:rsidR="004E35CA" w:rsidRPr="001971A4">
              <w:rPr>
                <w:rStyle w:val="Hyperlink"/>
                <w:rFonts w:ascii="Sylfaen" w:hAnsi="Sylfaen" w:cstheme="minorHAnsi"/>
                <w:noProof/>
                <w:spacing w:val="-1"/>
              </w:rPr>
              <w:t>a</w:t>
            </w:r>
            <w:r w:rsidR="004E35CA" w:rsidRPr="001971A4">
              <w:rPr>
                <w:rStyle w:val="Hyperlink"/>
                <w:rFonts w:ascii="Sylfaen" w:hAnsi="Sylfaen" w:cstheme="minorHAnsi"/>
                <w:noProof/>
              </w:rPr>
              <w:t>s</w:t>
            </w:r>
            <w:r w:rsidR="004E35CA" w:rsidRPr="001971A4">
              <w:rPr>
                <w:rStyle w:val="Hyperlink"/>
                <w:rFonts w:ascii="Sylfaen" w:hAnsi="Sylfaen" w:cstheme="minorHAnsi"/>
                <w:noProof/>
                <w:spacing w:val="-1"/>
              </w:rPr>
              <w:t>e</w:t>
            </w:r>
            <w:r w:rsidR="004E35CA" w:rsidRPr="001971A4">
              <w:rPr>
                <w:rStyle w:val="Hyperlink"/>
                <w:rFonts w:ascii="Sylfaen" w:hAnsi="Sylfaen" w:cstheme="minorHAnsi"/>
                <w:noProof/>
              </w:rPr>
              <w:t xml:space="preserve">d </w:t>
            </w:r>
            <w:r w:rsidR="004E35CA" w:rsidRPr="001971A4">
              <w:rPr>
                <w:rStyle w:val="Hyperlink"/>
                <w:rFonts w:ascii="Sylfaen" w:hAnsi="Sylfaen" w:cstheme="minorHAnsi"/>
                <w:noProof/>
                <w:spacing w:val="-2"/>
              </w:rPr>
              <w:t>R</w:t>
            </w:r>
            <w:r w:rsidR="004E35CA" w:rsidRPr="001971A4">
              <w:rPr>
                <w:rStyle w:val="Hyperlink"/>
                <w:rFonts w:ascii="Sylfaen" w:hAnsi="Sylfaen" w:cstheme="minorHAnsi"/>
                <w:noProof/>
                <w:spacing w:val="-1"/>
              </w:rPr>
              <w:t>an</w:t>
            </w:r>
            <w:r w:rsidR="004E35CA" w:rsidRPr="001971A4">
              <w:rPr>
                <w:rStyle w:val="Hyperlink"/>
                <w:rFonts w:ascii="Sylfaen" w:hAnsi="Sylfaen" w:cstheme="minorHAnsi"/>
                <w:noProof/>
              </w:rPr>
              <w:t>king. Contract Award</w:t>
            </w:r>
            <w:r w:rsidR="004E35CA">
              <w:rPr>
                <w:noProof/>
                <w:webHidden/>
              </w:rPr>
              <w:tab/>
            </w:r>
            <w:r w:rsidR="004E35CA">
              <w:rPr>
                <w:noProof/>
                <w:webHidden/>
              </w:rPr>
              <w:fldChar w:fldCharType="begin"/>
            </w:r>
            <w:r w:rsidR="004E35CA">
              <w:rPr>
                <w:noProof/>
                <w:webHidden/>
              </w:rPr>
              <w:instrText xml:space="preserve"> PAGEREF _Toc118970213 \h </w:instrText>
            </w:r>
            <w:r w:rsidR="004E35CA">
              <w:rPr>
                <w:noProof/>
                <w:webHidden/>
              </w:rPr>
            </w:r>
            <w:r w:rsidR="004E35CA">
              <w:rPr>
                <w:noProof/>
                <w:webHidden/>
              </w:rPr>
              <w:fldChar w:fldCharType="separate"/>
            </w:r>
            <w:r w:rsidR="004E35CA">
              <w:rPr>
                <w:noProof/>
                <w:webHidden/>
              </w:rPr>
              <w:t>13</w:t>
            </w:r>
            <w:r w:rsidR="004E35CA">
              <w:rPr>
                <w:noProof/>
                <w:webHidden/>
              </w:rPr>
              <w:fldChar w:fldCharType="end"/>
            </w:r>
          </w:hyperlink>
        </w:p>
        <w:p w14:paraId="375E4192" w14:textId="657FAB0E" w:rsidR="004E35CA" w:rsidRDefault="007B2CE4">
          <w:pPr>
            <w:pStyle w:val="TOC2"/>
            <w:rPr>
              <w:rFonts w:asciiTheme="minorHAnsi" w:eastAsiaTheme="minorEastAsia" w:hAnsiTheme="minorHAnsi" w:cstheme="minorBidi"/>
              <w:noProof/>
            </w:rPr>
          </w:pPr>
          <w:hyperlink w:anchor="_Toc118970214" w:history="1">
            <w:r w:rsidR="004E35CA" w:rsidRPr="001971A4">
              <w:rPr>
                <w:rStyle w:val="Hyperlink"/>
                <w:rFonts w:ascii="Sylfaen" w:hAnsi="Sylfaen" w:cstheme="minorHAnsi"/>
                <w:noProof/>
              </w:rPr>
              <w:t>7.  Employer’s right to accept any bid and to reject any or all bids</w:t>
            </w:r>
            <w:r w:rsidR="004E35CA">
              <w:rPr>
                <w:noProof/>
                <w:webHidden/>
              </w:rPr>
              <w:tab/>
            </w:r>
            <w:r w:rsidR="004E35CA">
              <w:rPr>
                <w:noProof/>
                <w:webHidden/>
              </w:rPr>
              <w:fldChar w:fldCharType="begin"/>
            </w:r>
            <w:r w:rsidR="004E35CA">
              <w:rPr>
                <w:noProof/>
                <w:webHidden/>
              </w:rPr>
              <w:instrText xml:space="preserve"> PAGEREF _Toc118970214 \h </w:instrText>
            </w:r>
            <w:r w:rsidR="004E35CA">
              <w:rPr>
                <w:noProof/>
                <w:webHidden/>
              </w:rPr>
            </w:r>
            <w:r w:rsidR="004E35CA">
              <w:rPr>
                <w:noProof/>
                <w:webHidden/>
              </w:rPr>
              <w:fldChar w:fldCharType="separate"/>
            </w:r>
            <w:r w:rsidR="004E35CA">
              <w:rPr>
                <w:noProof/>
                <w:webHidden/>
              </w:rPr>
              <w:t>14</w:t>
            </w:r>
            <w:r w:rsidR="004E35CA">
              <w:rPr>
                <w:noProof/>
                <w:webHidden/>
              </w:rPr>
              <w:fldChar w:fldCharType="end"/>
            </w:r>
          </w:hyperlink>
        </w:p>
        <w:p w14:paraId="36065DE0" w14:textId="5BD93871" w:rsidR="004E35CA" w:rsidRDefault="007B2CE4">
          <w:pPr>
            <w:pStyle w:val="TOC2"/>
            <w:rPr>
              <w:rFonts w:asciiTheme="minorHAnsi" w:eastAsiaTheme="minorEastAsia" w:hAnsiTheme="minorHAnsi" w:cstheme="minorBidi"/>
              <w:noProof/>
            </w:rPr>
          </w:pPr>
          <w:hyperlink w:anchor="_Toc118970215" w:history="1">
            <w:r w:rsidR="004E35CA" w:rsidRPr="001971A4">
              <w:rPr>
                <w:rStyle w:val="Hyperlink"/>
                <w:rFonts w:ascii="Sylfaen" w:hAnsi="Sylfaen" w:cstheme="minorHAnsi"/>
                <w:noProof/>
              </w:rPr>
              <w:t>8. Clarifications</w:t>
            </w:r>
            <w:r w:rsidR="004E35CA" w:rsidRPr="001971A4">
              <w:rPr>
                <w:rStyle w:val="Hyperlink"/>
                <w:rFonts w:ascii="Sylfaen" w:hAnsi="Sylfaen" w:cstheme="minorHAnsi"/>
                <w:b/>
                <w:bCs/>
                <w:noProof/>
                <w:spacing w:val="-1"/>
              </w:rPr>
              <w:t xml:space="preserve"> </w:t>
            </w:r>
            <w:r w:rsidR="004E35CA" w:rsidRPr="001971A4">
              <w:rPr>
                <w:rStyle w:val="Hyperlink"/>
                <w:rFonts w:ascii="Sylfaen" w:hAnsi="Sylfaen" w:cstheme="minorHAnsi"/>
                <w:noProof/>
              </w:rPr>
              <w:t>to documentation</w:t>
            </w:r>
            <w:r w:rsidR="004E35CA">
              <w:rPr>
                <w:noProof/>
                <w:webHidden/>
              </w:rPr>
              <w:tab/>
            </w:r>
            <w:r w:rsidR="004E35CA">
              <w:rPr>
                <w:noProof/>
                <w:webHidden/>
              </w:rPr>
              <w:fldChar w:fldCharType="begin"/>
            </w:r>
            <w:r w:rsidR="004E35CA">
              <w:rPr>
                <w:noProof/>
                <w:webHidden/>
              </w:rPr>
              <w:instrText xml:space="preserve"> PAGEREF _Toc118970215 \h </w:instrText>
            </w:r>
            <w:r w:rsidR="004E35CA">
              <w:rPr>
                <w:noProof/>
                <w:webHidden/>
              </w:rPr>
            </w:r>
            <w:r w:rsidR="004E35CA">
              <w:rPr>
                <w:noProof/>
                <w:webHidden/>
              </w:rPr>
              <w:fldChar w:fldCharType="separate"/>
            </w:r>
            <w:r w:rsidR="004E35CA">
              <w:rPr>
                <w:noProof/>
                <w:webHidden/>
              </w:rPr>
              <w:t>14</w:t>
            </w:r>
            <w:r w:rsidR="004E35CA">
              <w:rPr>
                <w:noProof/>
                <w:webHidden/>
              </w:rPr>
              <w:fldChar w:fldCharType="end"/>
            </w:r>
          </w:hyperlink>
        </w:p>
        <w:p w14:paraId="2D4C1A11" w14:textId="374F5EBB" w:rsidR="004E35CA" w:rsidRDefault="007B2CE4">
          <w:pPr>
            <w:pStyle w:val="TOC2"/>
            <w:rPr>
              <w:rFonts w:asciiTheme="minorHAnsi" w:eastAsiaTheme="minorEastAsia" w:hAnsiTheme="minorHAnsi" w:cstheme="minorBidi"/>
              <w:noProof/>
            </w:rPr>
          </w:pPr>
          <w:hyperlink w:anchor="_Toc118970216" w:history="1">
            <w:r w:rsidR="004E35CA" w:rsidRPr="001971A4">
              <w:rPr>
                <w:rStyle w:val="Hyperlink"/>
                <w:rFonts w:ascii="Sylfaen" w:hAnsi="Sylfaen" w:cstheme="minorHAnsi"/>
                <w:noProof/>
              </w:rPr>
              <w:t>9. Changes to documentation</w:t>
            </w:r>
            <w:r w:rsidR="004E35CA">
              <w:rPr>
                <w:noProof/>
                <w:webHidden/>
              </w:rPr>
              <w:tab/>
            </w:r>
            <w:r w:rsidR="004E35CA">
              <w:rPr>
                <w:noProof/>
                <w:webHidden/>
              </w:rPr>
              <w:fldChar w:fldCharType="begin"/>
            </w:r>
            <w:r w:rsidR="004E35CA">
              <w:rPr>
                <w:noProof/>
                <w:webHidden/>
              </w:rPr>
              <w:instrText xml:space="preserve"> PAGEREF _Toc118970216 \h </w:instrText>
            </w:r>
            <w:r w:rsidR="004E35CA">
              <w:rPr>
                <w:noProof/>
                <w:webHidden/>
              </w:rPr>
            </w:r>
            <w:r w:rsidR="004E35CA">
              <w:rPr>
                <w:noProof/>
                <w:webHidden/>
              </w:rPr>
              <w:fldChar w:fldCharType="separate"/>
            </w:r>
            <w:r w:rsidR="004E35CA">
              <w:rPr>
                <w:noProof/>
                <w:webHidden/>
              </w:rPr>
              <w:t>14</w:t>
            </w:r>
            <w:r w:rsidR="004E35CA">
              <w:rPr>
                <w:noProof/>
                <w:webHidden/>
              </w:rPr>
              <w:fldChar w:fldCharType="end"/>
            </w:r>
          </w:hyperlink>
        </w:p>
        <w:p w14:paraId="5B90C0C9" w14:textId="38F6325C" w:rsidR="004E35CA" w:rsidRDefault="007B2CE4">
          <w:pPr>
            <w:pStyle w:val="TOC2"/>
            <w:rPr>
              <w:rFonts w:asciiTheme="minorHAnsi" w:eastAsiaTheme="minorEastAsia" w:hAnsiTheme="minorHAnsi" w:cstheme="minorBidi"/>
              <w:noProof/>
            </w:rPr>
          </w:pPr>
          <w:hyperlink w:anchor="_Toc118970217" w:history="1">
            <w:r w:rsidR="004E35CA" w:rsidRPr="001971A4">
              <w:rPr>
                <w:rStyle w:val="Hyperlink"/>
                <w:rFonts w:ascii="Sylfaen" w:hAnsi="Sylfaen" w:cstheme="minorHAnsi"/>
                <w:noProof/>
              </w:rPr>
              <w:t>10. Language</w:t>
            </w:r>
            <w:r w:rsidR="004E35CA">
              <w:rPr>
                <w:noProof/>
                <w:webHidden/>
              </w:rPr>
              <w:tab/>
            </w:r>
            <w:r w:rsidR="004E35CA">
              <w:rPr>
                <w:noProof/>
                <w:webHidden/>
              </w:rPr>
              <w:fldChar w:fldCharType="begin"/>
            </w:r>
            <w:r w:rsidR="004E35CA">
              <w:rPr>
                <w:noProof/>
                <w:webHidden/>
              </w:rPr>
              <w:instrText xml:space="preserve"> PAGEREF _Toc118970217 \h </w:instrText>
            </w:r>
            <w:r w:rsidR="004E35CA">
              <w:rPr>
                <w:noProof/>
                <w:webHidden/>
              </w:rPr>
            </w:r>
            <w:r w:rsidR="004E35CA">
              <w:rPr>
                <w:noProof/>
                <w:webHidden/>
              </w:rPr>
              <w:fldChar w:fldCharType="separate"/>
            </w:r>
            <w:r w:rsidR="004E35CA">
              <w:rPr>
                <w:noProof/>
                <w:webHidden/>
              </w:rPr>
              <w:t>14</w:t>
            </w:r>
            <w:r w:rsidR="004E35CA">
              <w:rPr>
                <w:noProof/>
                <w:webHidden/>
              </w:rPr>
              <w:fldChar w:fldCharType="end"/>
            </w:r>
          </w:hyperlink>
        </w:p>
        <w:p w14:paraId="5B40CB37" w14:textId="0C447B4F" w:rsidR="004E35CA" w:rsidRDefault="007B2CE4">
          <w:pPr>
            <w:pStyle w:val="TOC2"/>
            <w:rPr>
              <w:rFonts w:asciiTheme="minorHAnsi" w:eastAsiaTheme="minorEastAsia" w:hAnsiTheme="minorHAnsi" w:cstheme="minorBidi"/>
              <w:noProof/>
            </w:rPr>
          </w:pPr>
          <w:hyperlink w:anchor="_Toc118970218" w:history="1">
            <w:r w:rsidR="004E35CA" w:rsidRPr="001971A4">
              <w:rPr>
                <w:rStyle w:val="Hyperlink"/>
                <w:rFonts w:ascii="Sylfaen" w:hAnsi="Sylfaen" w:cstheme="minorHAnsi"/>
                <w:noProof/>
              </w:rPr>
              <w:t>11. Currency</w:t>
            </w:r>
            <w:r w:rsidR="004E35CA">
              <w:rPr>
                <w:noProof/>
                <w:webHidden/>
              </w:rPr>
              <w:tab/>
            </w:r>
            <w:r w:rsidR="004E35CA">
              <w:rPr>
                <w:noProof/>
                <w:webHidden/>
              </w:rPr>
              <w:fldChar w:fldCharType="begin"/>
            </w:r>
            <w:r w:rsidR="004E35CA">
              <w:rPr>
                <w:noProof/>
                <w:webHidden/>
              </w:rPr>
              <w:instrText xml:space="preserve"> PAGEREF _Toc118970218 \h </w:instrText>
            </w:r>
            <w:r w:rsidR="004E35CA">
              <w:rPr>
                <w:noProof/>
                <w:webHidden/>
              </w:rPr>
            </w:r>
            <w:r w:rsidR="004E35CA">
              <w:rPr>
                <w:noProof/>
                <w:webHidden/>
              </w:rPr>
              <w:fldChar w:fldCharType="separate"/>
            </w:r>
            <w:r w:rsidR="004E35CA">
              <w:rPr>
                <w:noProof/>
                <w:webHidden/>
              </w:rPr>
              <w:t>14</w:t>
            </w:r>
            <w:r w:rsidR="004E35CA">
              <w:rPr>
                <w:noProof/>
                <w:webHidden/>
              </w:rPr>
              <w:fldChar w:fldCharType="end"/>
            </w:r>
          </w:hyperlink>
        </w:p>
        <w:p w14:paraId="5FC0E1E8" w14:textId="7CAE5FFA" w:rsidR="004E35CA" w:rsidRDefault="007B2CE4">
          <w:pPr>
            <w:pStyle w:val="TOC2"/>
            <w:rPr>
              <w:rFonts w:asciiTheme="minorHAnsi" w:eastAsiaTheme="minorEastAsia" w:hAnsiTheme="minorHAnsi" w:cstheme="minorBidi"/>
              <w:noProof/>
            </w:rPr>
          </w:pPr>
          <w:hyperlink w:anchor="_Toc118970219" w:history="1">
            <w:r w:rsidR="004E35CA" w:rsidRPr="001971A4">
              <w:rPr>
                <w:rStyle w:val="Hyperlink"/>
                <w:rFonts w:ascii="Sylfaen" w:hAnsi="Sylfaen" w:cstheme="minorHAnsi"/>
                <w:noProof/>
              </w:rPr>
              <w:t xml:space="preserve">12. </w:t>
            </w:r>
            <w:r w:rsidR="004E35CA" w:rsidRPr="001971A4">
              <w:rPr>
                <w:rStyle w:val="Hyperlink"/>
                <w:rFonts w:ascii="Sylfaen" w:hAnsi="Sylfaen" w:cstheme="minorHAnsi"/>
                <w:noProof/>
                <w:spacing w:val="-1"/>
              </w:rPr>
              <w:t>Confidentiality</w:t>
            </w:r>
            <w:r w:rsidR="004E35CA">
              <w:rPr>
                <w:noProof/>
                <w:webHidden/>
              </w:rPr>
              <w:tab/>
            </w:r>
            <w:r w:rsidR="004E35CA">
              <w:rPr>
                <w:noProof/>
                <w:webHidden/>
              </w:rPr>
              <w:fldChar w:fldCharType="begin"/>
            </w:r>
            <w:r w:rsidR="004E35CA">
              <w:rPr>
                <w:noProof/>
                <w:webHidden/>
              </w:rPr>
              <w:instrText xml:space="preserve"> PAGEREF _Toc118970219 \h </w:instrText>
            </w:r>
            <w:r w:rsidR="004E35CA">
              <w:rPr>
                <w:noProof/>
                <w:webHidden/>
              </w:rPr>
            </w:r>
            <w:r w:rsidR="004E35CA">
              <w:rPr>
                <w:noProof/>
                <w:webHidden/>
              </w:rPr>
              <w:fldChar w:fldCharType="separate"/>
            </w:r>
            <w:r w:rsidR="004E35CA">
              <w:rPr>
                <w:noProof/>
                <w:webHidden/>
              </w:rPr>
              <w:t>14</w:t>
            </w:r>
            <w:r w:rsidR="004E35CA">
              <w:rPr>
                <w:noProof/>
                <w:webHidden/>
              </w:rPr>
              <w:fldChar w:fldCharType="end"/>
            </w:r>
          </w:hyperlink>
        </w:p>
        <w:p w14:paraId="05A774D3" w14:textId="33881215" w:rsidR="004E35CA" w:rsidRDefault="007B2CE4">
          <w:pPr>
            <w:pStyle w:val="TOC2"/>
            <w:rPr>
              <w:rFonts w:asciiTheme="minorHAnsi" w:eastAsiaTheme="minorEastAsia" w:hAnsiTheme="minorHAnsi" w:cstheme="minorBidi"/>
              <w:noProof/>
            </w:rPr>
          </w:pPr>
          <w:hyperlink w:anchor="_Toc118970220" w:history="1">
            <w:r w:rsidR="004E35CA" w:rsidRPr="001971A4">
              <w:rPr>
                <w:rStyle w:val="Hyperlink"/>
                <w:rFonts w:ascii="Sylfaen" w:hAnsi="Sylfaen" w:cstheme="minorHAnsi"/>
                <w:noProof/>
              </w:rPr>
              <w:t xml:space="preserve">13. </w:t>
            </w:r>
            <w:r w:rsidR="004E35CA" w:rsidRPr="001971A4">
              <w:rPr>
                <w:rStyle w:val="Hyperlink"/>
                <w:rFonts w:ascii="Sylfaen" w:hAnsi="Sylfaen" w:cstheme="minorHAnsi"/>
                <w:noProof/>
                <w:spacing w:val="-1"/>
              </w:rPr>
              <w:t>Conflict of Interest</w:t>
            </w:r>
            <w:r w:rsidR="004E35CA">
              <w:rPr>
                <w:noProof/>
                <w:webHidden/>
              </w:rPr>
              <w:tab/>
            </w:r>
            <w:r w:rsidR="004E35CA">
              <w:rPr>
                <w:noProof/>
                <w:webHidden/>
              </w:rPr>
              <w:fldChar w:fldCharType="begin"/>
            </w:r>
            <w:r w:rsidR="004E35CA">
              <w:rPr>
                <w:noProof/>
                <w:webHidden/>
              </w:rPr>
              <w:instrText xml:space="preserve"> PAGEREF _Toc118970220 \h </w:instrText>
            </w:r>
            <w:r w:rsidR="004E35CA">
              <w:rPr>
                <w:noProof/>
                <w:webHidden/>
              </w:rPr>
            </w:r>
            <w:r w:rsidR="004E35CA">
              <w:rPr>
                <w:noProof/>
                <w:webHidden/>
              </w:rPr>
              <w:fldChar w:fldCharType="separate"/>
            </w:r>
            <w:r w:rsidR="004E35CA">
              <w:rPr>
                <w:noProof/>
                <w:webHidden/>
              </w:rPr>
              <w:t>15</w:t>
            </w:r>
            <w:r w:rsidR="004E35CA">
              <w:rPr>
                <w:noProof/>
                <w:webHidden/>
              </w:rPr>
              <w:fldChar w:fldCharType="end"/>
            </w:r>
          </w:hyperlink>
        </w:p>
        <w:p w14:paraId="04397994" w14:textId="3F9587E4" w:rsidR="004E35CA" w:rsidRDefault="007B2CE4">
          <w:pPr>
            <w:pStyle w:val="TOC2"/>
            <w:rPr>
              <w:rFonts w:asciiTheme="minorHAnsi" w:eastAsiaTheme="minorEastAsia" w:hAnsiTheme="minorHAnsi" w:cstheme="minorBidi"/>
              <w:noProof/>
            </w:rPr>
          </w:pPr>
          <w:hyperlink w:anchor="_Toc118970221" w:history="1">
            <w:r w:rsidR="004E35CA" w:rsidRPr="001971A4">
              <w:rPr>
                <w:rStyle w:val="Hyperlink"/>
                <w:rFonts w:ascii="Sylfaen" w:hAnsi="Sylfaen" w:cstheme="minorHAnsi"/>
                <w:noProof/>
              </w:rPr>
              <w:t xml:space="preserve">14. </w:t>
            </w:r>
            <w:r w:rsidR="004E35CA" w:rsidRPr="001971A4">
              <w:rPr>
                <w:rStyle w:val="Hyperlink"/>
                <w:rFonts w:ascii="Sylfaen" w:hAnsi="Sylfaen" w:cstheme="minorHAnsi"/>
                <w:noProof/>
                <w:spacing w:val="-1"/>
              </w:rPr>
              <w:t>Costs</w:t>
            </w:r>
            <w:r w:rsidR="004E35CA">
              <w:rPr>
                <w:noProof/>
                <w:webHidden/>
              </w:rPr>
              <w:tab/>
            </w:r>
            <w:r w:rsidR="004E35CA">
              <w:rPr>
                <w:noProof/>
                <w:webHidden/>
              </w:rPr>
              <w:fldChar w:fldCharType="begin"/>
            </w:r>
            <w:r w:rsidR="004E35CA">
              <w:rPr>
                <w:noProof/>
                <w:webHidden/>
              </w:rPr>
              <w:instrText xml:space="preserve"> PAGEREF _Toc118970221 \h </w:instrText>
            </w:r>
            <w:r w:rsidR="004E35CA">
              <w:rPr>
                <w:noProof/>
                <w:webHidden/>
              </w:rPr>
            </w:r>
            <w:r w:rsidR="004E35CA">
              <w:rPr>
                <w:noProof/>
                <w:webHidden/>
              </w:rPr>
              <w:fldChar w:fldCharType="separate"/>
            </w:r>
            <w:r w:rsidR="004E35CA">
              <w:rPr>
                <w:noProof/>
                <w:webHidden/>
              </w:rPr>
              <w:t>15</w:t>
            </w:r>
            <w:r w:rsidR="004E35CA">
              <w:rPr>
                <w:noProof/>
                <w:webHidden/>
              </w:rPr>
              <w:fldChar w:fldCharType="end"/>
            </w:r>
          </w:hyperlink>
        </w:p>
        <w:p w14:paraId="2BF9DBB6" w14:textId="7B990F11" w:rsidR="004E35CA" w:rsidRDefault="007B2CE4">
          <w:pPr>
            <w:pStyle w:val="TOC1"/>
            <w:tabs>
              <w:tab w:val="left" w:pos="440"/>
            </w:tabs>
            <w:rPr>
              <w:rFonts w:asciiTheme="minorHAnsi" w:eastAsiaTheme="minorEastAsia" w:hAnsiTheme="minorHAnsi" w:cstheme="minorBidi"/>
              <w:noProof/>
            </w:rPr>
          </w:pPr>
          <w:hyperlink w:anchor="_Toc118970222" w:history="1">
            <w:r w:rsidR="004E35CA" w:rsidRPr="001971A4">
              <w:rPr>
                <w:rStyle w:val="Hyperlink"/>
                <w:rFonts w:ascii="Sylfaen" w:hAnsi="Sylfaen" w:cstheme="minorHAnsi"/>
                <w:noProof/>
              </w:rPr>
              <w:t>II.</w:t>
            </w:r>
            <w:r w:rsidR="004E35CA">
              <w:rPr>
                <w:rFonts w:asciiTheme="minorHAnsi" w:eastAsiaTheme="minorEastAsia" w:hAnsiTheme="minorHAnsi" w:cstheme="minorBidi"/>
                <w:noProof/>
              </w:rPr>
              <w:tab/>
            </w:r>
            <w:r w:rsidR="004E35CA" w:rsidRPr="001971A4">
              <w:rPr>
                <w:rStyle w:val="Hyperlink"/>
                <w:rFonts w:ascii="Sylfaen" w:hAnsi="Sylfaen" w:cstheme="minorHAnsi"/>
                <w:noProof/>
              </w:rPr>
              <w:t>Technical Specification (attached)</w:t>
            </w:r>
            <w:r w:rsidR="004E35CA">
              <w:rPr>
                <w:noProof/>
                <w:webHidden/>
              </w:rPr>
              <w:tab/>
            </w:r>
            <w:r w:rsidR="004E35CA">
              <w:rPr>
                <w:noProof/>
                <w:webHidden/>
              </w:rPr>
              <w:fldChar w:fldCharType="begin"/>
            </w:r>
            <w:r w:rsidR="004E35CA">
              <w:rPr>
                <w:noProof/>
                <w:webHidden/>
              </w:rPr>
              <w:instrText xml:space="preserve"> PAGEREF _Toc118970222 \h </w:instrText>
            </w:r>
            <w:r w:rsidR="004E35CA">
              <w:rPr>
                <w:noProof/>
                <w:webHidden/>
              </w:rPr>
            </w:r>
            <w:r w:rsidR="004E35CA">
              <w:rPr>
                <w:noProof/>
                <w:webHidden/>
              </w:rPr>
              <w:fldChar w:fldCharType="separate"/>
            </w:r>
            <w:r w:rsidR="004E35CA">
              <w:rPr>
                <w:noProof/>
                <w:webHidden/>
              </w:rPr>
              <w:t>16</w:t>
            </w:r>
            <w:r w:rsidR="004E35CA">
              <w:rPr>
                <w:noProof/>
                <w:webHidden/>
              </w:rPr>
              <w:fldChar w:fldCharType="end"/>
            </w:r>
          </w:hyperlink>
        </w:p>
        <w:p w14:paraId="2B6EB0C2" w14:textId="0369AD84" w:rsidR="004E35CA" w:rsidRDefault="007B2CE4">
          <w:pPr>
            <w:pStyle w:val="TOC1"/>
            <w:tabs>
              <w:tab w:val="left" w:pos="960"/>
            </w:tabs>
            <w:rPr>
              <w:rFonts w:asciiTheme="minorHAnsi" w:eastAsiaTheme="minorEastAsia" w:hAnsiTheme="minorHAnsi" w:cstheme="minorBidi"/>
              <w:noProof/>
            </w:rPr>
          </w:pPr>
          <w:hyperlink w:anchor="_Toc118970223" w:history="1">
            <w:r w:rsidR="004E35CA" w:rsidRPr="001971A4">
              <w:rPr>
                <w:rStyle w:val="Hyperlink"/>
                <w:rFonts w:ascii="Sylfaen" w:hAnsi="Sylfaen" w:cstheme="minorHAnsi"/>
                <w:noProof/>
              </w:rPr>
              <w:t>III.</w:t>
            </w:r>
            <w:r w:rsidR="004E35CA">
              <w:rPr>
                <w:rFonts w:asciiTheme="minorHAnsi" w:eastAsiaTheme="minorEastAsia" w:hAnsiTheme="minorHAnsi" w:cstheme="minorBidi"/>
                <w:noProof/>
              </w:rPr>
              <w:tab/>
            </w:r>
            <w:r w:rsidR="004E35CA" w:rsidRPr="001971A4">
              <w:rPr>
                <w:rStyle w:val="Hyperlink"/>
                <w:rFonts w:ascii="Sylfaen" w:hAnsi="Sylfaen" w:cstheme="minorHAnsi"/>
                <w:noProof/>
              </w:rPr>
              <w:t>Draft contract (attached)</w:t>
            </w:r>
            <w:r w:rsidR="004E35CA">
              <w:rPr>
                <w:noProof/>
                <w:webHidden/>
              </w:rPr>
              <w:tab/>
            </w:r>
            <w:r w:rsidR="004E35CA">
              <w:rPr>
                <w:noProof/>
                <w:webHidden/>
              </w:rPr>
              <w:fldChar w:fldCharType="begin"/>
            </w:r>
            <w:r w:rsidR="004E35CA">
              <w:rPr>
                <w:noProof/>
                <w:webHidden/>
              </w:rPr>
              <w:instrText xml:space="preserve"> PAGEREF _Toc118970223 \h </w:instrText>
            </w:r>
            <w:r w:rsidR="004E35CA">
              <w:rPr>
                <w:noProof/>
                <w:webHidden/>
              </w:rPr>
            </w:r>
            <w:r w:rsidR="004E35CA">
              <w:rPr>
                <w:noProof/>
                <w:webHidden/>
              </w:rPr>
              <w:fldChar w:fldCharType="separate"/>
            </w:r>
            <w:r w:rsidR="004E35CA">
              <w:rPr>
                <w:noProof/>
                <w:webHidden/>
              </w:rPr>
              <w:t>16</w:t>
            </w:r>
            <w:r w:rsidR="004E35CA">
              <w:rPr>
                <w:noProof/>
                <w:webHidden/>
              </w:rPr>
              <w:fldChar w:fldCharType="end"/>
            </w:r>
          </w:hyperlink>
        </w:p>
        <w:p w14:paraId="507FBB92" w14:textId="4A862486" w:rsidR="004E35CA" w:rsidRDefault="007B2CE4">
          <w:pPr>
            <w:pStyle w:val="TOC1"/>
            <w:tabs>
              <w:tab w:val="left" w:pos="960"/>
            </w:tabs>
            <w:rPr>
              <w:rFonts w:asciiTheme="minorHAnsi" w:eastAsiaTheme="minorEastAsia" w:hAnsiTheme="minorHAnsi" w:cstheme="minorBidi"/>
              <w:noProof/>
            </w:rPr>
          </w:pPr>
          <w:hyperlink w:anchor="_Toc118970224" w:history="1">
            <w:r w:rsidR="004E35CA" w:rsidRPr="001971A4">
              <w:rPr>
                <w:rStyle w:val="Hyperlink"/>
                <w:rFonts w:ascii="Sylfaen" w:hAnsi="Sylfaen" w:cstheme="minorHAnsi"/>
                <w:noProof/>
              </w:rPr>
              <w:t>IV.</w:t>
            </w:r>
            <w:r w:rsidR="004E35CA">
              <w:rPr>
                <w:rFonts w:asciiTheme="minorHAnsi" w:eastAsiaTheme="minorEastAsia" w:hAnsiTheme="minorHAnsi" w:cstheme="minorBidi"/>
                <w:noProof/>
              </w:rPr>
              <w:tab/>
            </w:r>
            <w:r w:rsidR="004E35CA" w:rsidRPr="001971A4">
              <w:rPr>
                <w:rStyle w:val="Hyperlink"/>
                <w:rFonts w:ascii="Sylfaen" w:hAnsi="Sylfaen" w:cstheme="minorHAnsi"/>
                <w:noProof/>
              </w:rPr>
              <w:t>Attachments</w:t>
            </w:r>
            <w:r w:rsidR="004E35CA">
              <w:rPr>
                <w:noProof/>
                <w:webHidden/>
              </w:rPr>
              <w:tab/>
            </w:r>
            <w:r w:rsidR="004E35CA">
              <w:rPr>
                <w:noProof/>
                <w:webHidden/>
              </w:rPr>
              <w:fldChar w:fldCharType="begin"/>
            </w:r>
            <w:r w:rsidR="004E35CA">
              <w:rPr>
                <w:noProof/>
                <w:webHidden/>
              </w:rPr>
              <w:instrText xml:space="preserve"> PAGEREF _Toc118970224 \h </w:instrText>
            </w:r>
            <w:r w:rsidR="004E35CA">
              <w:rPr>
                <w:noProof/>
                <w:webHidden/>
              </w:rPr>
            </w:r>
            <w:r w:rsidR="004E35CA">
              <w:rPr>
                <w:noProof/>
                <w:webHidden/>
              </w:rPr>
              <w:fldChar w:fldCharType="separate"/>
            </w:r>
            <w:r w:rsidR="004E35CA">
              <w:rPr>
                <w:noProof/>
                <w:webHidden/>
              </w:rPr>
              <w:t>16</w:t>
            </w:r>
            <w:r w:rsidR="004E35CA">
              <w:rPr>
                <w:noProof/>
                <w:webHidden/>
              </w:rPr>
              <w:fldChar w:fldCharType="end"/>
            </w:r>
          </w:hyperlink>
        </w:p>
        <w:p w14:paraId="4F4BB99D" w14:textId="231EDB8D" w:rsidR="004E35CA" w:rsidRDefault="007B2CE4">
          <w:pPr>
            <w:pStyle w:val="TOC1"/>
            <w:tabs>
              <w:tab w:val="left" w:pos="440"/>
            </w:tabs>
            <w:rPr>
              <w:rFonts w:asciiTheme="minorHAnsi" w:eastAsiaTheme="minorEastAsia" w:hAnsiTheme="minorHAnsi" w:cstheme="minorBidi"/>
              <w:noProof/>
            </w:rPr>
          </w:pPr>
          <w:hyperlink w:anchor="_Toc118970225" w:history="1">
            <w:r w:rsidR="004E35CA" w:rsidRPr="001971A4">
              <w:rPr>
                <w:rStyle w:val="Hyperlink"/>
                <w:rFonts w:ascii="Sylfaen" w:hAnsi="Sylfaen" w:cstheme="minorHAnsi"/>
                <w:noProof/>
              </w:rPr>
              <w:t>V.</w:t>
            </w:r>
            <w:r w:rsidR="004E35CA">
              <w:rPr>
                <w:rFonts w:asciiTheme="minorHAnsi" w:eastAsiaTheme="minorEastAsia" w:hAnsiTheme="minorHAnsi" w:cstheme="minorBidi"/>
                <w:noProof/>
              </w:rPr>
              <w:tab/>
            </w:r>
            <w:r w:rsidR="004E35CA" w:rsidRPr="001971A4">
              <w:rPr>
                <w:rStyle w:val="Hyperlink"/>
                <w:rFonts w:ascii="Sylfaen" w:hAnsi="Sylfaen" w:cstheme="minorHAnsi"/>
                <w:noProof/>
              </w:rPr>
              <w:t>Technical Proposal forms</w:t>
            </w:r>
            <w:r w:rsidR="004E35CA">
              <w:rPr>
                <w:noProof/>
                <w:webHidden/>
              </w:rPr>
              <w:tab/>
            </w:r>
            <w:r w:rsidR="004E35CA">
              <w:rPr>
                <w:noProof/>
                <w:webHidden/>
              </w:rPr>
              <w:fldChar w:fldCharType="begin"/>
            </w:r>
            <w:r w:rsidR="004E35CA">
              <w:rPr>
                <w:noProof/>
                <w:webHidden/>
              </w:rPr>
              <w:instrText xml:space="preserve"> PAGEREF _Toc118970225 \h </w:instrText>
            </w:r>
            <w:r w:rsidR="004E35CA">
              <w:rPr>
                <w:noProof/>
                <w:webHidden/>
              </w:rPr>
            </w:r>
            <w:r w:rsidR="004E35CA">
              <w:rPr>
                <w:noProof/>
                <w:webHidden/>
              </w:rPr>
              <w:fldChar w:fldCharType="separate"/>
            </w:r>
            <w:r w:rsidR="004E35CA">
              <w:rPr>
                <w:noProof/>
                <w:webHidden/>
              </w:rPr>
              <w:t>17</w:t>
            </w:r>
            <w:r w:rsidR="004E35CA">
              <w:rPr>
                <w:noProof/>
                <w:webHidden/>
              </w:rPr>
              <w:fldChar w:fldCharType="end"/>
            </w:r>
          </w:hyperlink>
        </w:p>
        <w:p w14:paraId="271C9341" w14:textId="1ECA28B1" w:rsidR="004E35CA" w:rsidRDefault="007B2CE4">
          <w:pPr>
            <w:pStyle w:val="TOC3"/>
            <w:tabs>
              <w:tab w:val="right" w:leader="dot" w:pos="9203"/>
            </w:tabs>
            <w:rPr>
              <w:rFonts w:asciiTheme="minorHAnsi" w:eastAsiaTheme="minorEastAsia" w:hAnsiTheme="minorHAnsi" w:cstheme="minorBidi"/>
              <w:noProof/>
            </w:rPr>
          </w:pPr>
          <w:hyperlink w:anchor="_Toc118970226" w:history="1">
            <w:r w:rsidR="004E35CA" w:rsidRPr="001971A4">
              <w:rPr>
                <w:rStyle w:val="Hyperlink"/>
                <w:rFonts w:ascii="Sylfaen" w:hAnsi="Sylfaen" w:cstheme="minorHAnsi"/>
                <w:noProof/>
              </w:rPr>
              <w:t>T1 Technical Proposal Letter of Submission</w:t>
            </w:r>
            <w:r w:rsidR="004E35CA">
              <w:rPr>
                <w:noProof/>
                <w:webHidden/>
              </w:rPr>
              <w:tab/>
            </w:r>
            <w:r w:rsidR="004E35CA">
              <w:rPr>
                <w:noProof/>
                <w:webHidden/>
              </w:rPr>
              <w:fldChar w:fldCharType="begin"/>
            </w:r>
            <w:r w:rsidR="004E35CA">
              <w:rPr>
                <w:noProof/>
                <w:webHidden/>
              </w:rPr>
              <w:instrText xml:space="preserve"> PAGEREF _Toc118970226 \h </w:instrText>
            </w:r>
            <w:r w:rsidR="004E35CA">
              <w:rPr>
                <w:noProof/>
                <w:webHidden/>
              </w:rPr>
            </w:r>
            <w:r w:rsidR="004E35CA">
              <w:rPr>
                <w:noProof/>
                <w:webHidden/>
              </w:rPr>
              <w:fldChar w:fldCharType="separate"/>
            </w:r>
            <w:r w:rsidR="004E35CA">
              <w:rPr>
                <w:noProof/>
                <w:webHidden/>
              </w:rPr>
              <w:t>17</w:t>
            </w:r>
            <w:r w:rsidR="004E35CA">
              <w:rPr>
                <w:noProof/>
                <w:webHidden/>
              </w:rPr>
              <w:fldChar w:fldCharType="end"/>
            </w:r>
          </w:hyperlink>
        </w:p>
        <w:p w14:paraId="0E49E894" w14:textId="7CE15A92" w:rsidR="004E35CA" w:rsidRDefault="007B2CE4">
          <w:pPr>
            <w:pStyle w:val="TOC3"/>
            <w:tabs>
              <w:tab w:val="right" w:leader="dot" w:pos="9203"/>
            </w:tabs>
            <w:rPr>
              <w:rFonts w:asciiTheme="minorHAnsi" w:eastAsiaTheme="minorEastAsia" w:hAnsiTheme="minorHAnsi" w:cstheme="minorBidi"/>
              <w:noProof/>
            </w:rPr>
          </w:pPr>
          <w:hyperlink w:anchor="_Toc118970227" w:history="1">
            <w:r w:rsidR="004E35CA" w:rsidRPr="001971A4">
              <w:rPr>
                <w:rStyle w:val="Hyperlink"/>
                <w:rFonts w:ascii="Sylfaen" w:hAnsi="Sylfaen" w:cstheme="minorHAnsi"/>
                <w:noProof/>
                <w:lang w:val="en-GB"/>
              </w:rPr>
              <w:t>T2 Technical Description</w:t>
            </w:r>
            <w:r w:rsidR="004E35CA">
              <w:rPr>
                <w:noProof/>
                <w:webHidden/>
              </w:rPr>
              <w:tab/>
            </w:r>
            <w:r w:rsidR="004E35CA">
              <w:rPr>
                <w:noProof/>
                <w:webHidden/>
              </w:rPr>
              <w:fldChar w:fldCharType="begin"/>
            </w:r>
            <w:r w:rsidR="004E35CA">
              <w:rPr>
                <w:noProof/>
                <w:webHidden/>
              </w:rPr>
              <w:instrText xml:space="preserve"> PAGEREF _Toc118970227 \h </w:instrText>
            </w:r>
            <w:r w:rsidR="004E35CA">
              <w:rPr>
                <w:noProof/>
                <w:webHidden/>
              </w:rPr>
            </w:r>
            <w:r w:rsidR="004E35CA">
              <w:rPr>
                <w:noProof/>
                <w:webHidden/>
              </w:rPr>
              <w:fldChar w:fldCharType="separate"/>
            </w:r>
            <w:r w:rsidR="004E35CA">
              <w:rPr>
                <w:noProof/>
                <w:webHidden/>
              </w:rPr>
              <w:t>19</w:t>
            </w:r>
            <w:r w:rsidR="004E35CA">
              <w:rPr>
                <w:noProof/>
                <w:webHidden/>
              </w:rPr>
              <w:fldChar w:fldCharType="end"/>
            </w:r>
          </w:hyperlink>
        </w:p>
        <w:p w14:paraId="446C1F93" w14:textId="0FA3F30E" w:rsidR="004E35CA" w:rsidRDefault="007B2CE4">
          <w:pPr>
            <w:pStyle w:val="TOC3"/>
            <w:tabs>
              <w:tab w:val="right" w:leader="dot" w:pos="9203"/>
            </w:tabs>
            <w:rPr>
              <w:rFonts w:asciiTheme="minorHAnsi" w:eastAsiaTheme="minorEastAsia" w:hAnsiTheme="minorHAnsi" w:cstheme="minorBidi"/>
              <w:noProof/>
            </w:rPr>
          </w:pPr>
          <w:r>
            <w:fldChar w:fldCharType="begin"/>
          </w:r>
          <w:r>
            <w:instrText xml:space="preserve"> HYPERLINK \l "_Toc118970228" </w:instrText>
          </w:r>
          <w:r>
            <w:fldChar w:fldCharType="separate"/>
          </w:r>
          <w:r w:rsidR="004E35CA" w:rsidRPr="001971A4">
            <w:rPr>
              <w:rStyle w:val="Hyperlink"/>
              <w:rFonts w:ascii="Sylfaen" w:hAnsi="Sylfaen" w:cstheme="minorHAnsi"/>
              <w:noProof/>
              <w:lang w:val="en-GB"/>
            </w:rPr>
            <w:t xml:space="preserve">T3 Comments, Deviations and Suggestions of Bidder on the </w:t>
          </w:r>
          <w:del w:id="1" w:author="Anush Harutyunyan" w:date="2022-11-10T22:26:00Z">
            <w:r w:rsidR="004E35CA" w:rsidRPr="001971A4" w:rsidDel="00837174">
              <w:rPr>
                <w:rStyle w:val="Hyperlink"/>
                <w:rFonts w:ascii="Sylfaen" w:hAnsi="Sylfaen" w:cstheme="minorHAnsi"/>
                <w:noProof/>
                <w:lang w:val="en-GB"/>
              </w:rPr>
              <w:delText>RFP</w:delText>
            </w:r>
          </w:del>
          <w:ins w:id="2" w:author="Anush Harutyunyan" w:date="2022-11-10T22:26:00Z">
            <w:r w:rsidR="00837174">
              <w:rPr>
                <w:rStyle w:val="Hyperlink"/>
                <w:rFonts w:ascii="Sylfaen" w:hAnsi="Sylfaen" w:cstheme="minorHAnsi"/>
                <w:noProof/>
                <w:lang w:val="en-GB"/>
              </w:rPr>
              <w:t>Technical Specification</w:t>
            </w:r>
          </w:ins>
          <w:r w:rsidR="004E35CA">
            <w:rPr>
              <w:noProof/>
              <w:webHidden/>
            </w:rPr>
            <w:tab/>
          </w:r>
          <w:r w:rsidR="004E35CA">
            <w:rPr>
              <w:noProof/>
              <w:webHidden/>
            </w:rPr>
            <w:fldChar w:fldCharType="begin"/>
          </w:r>
          <w:r w:rsidR="004E35CA">
            <w:rPr>
              <w:noProof/>
              <w:webHidden/>
            </w:rPr>
            <w:instrText xml:space="preserve"> PAGEREF _Toc118970228 \h </w:instrText>
          </w:r>
          <w:r w:rsidR="004E35CA">
            <w:rPr>
              <w:noProof/>
              <w:webHidden/>
            </w:rPr>
          </w:r>
          <w:r w:rsidR="004E35CA">
            <w:rPr>
              <w:noProof/>
              <w:webHidden/>
            </w:rPr>
            <w:fldChar w:fldCharType="separate"/>
          </w:r>
          <w:r w:rsidR="004E35CA">
            <w:rPr>
              <w:noProof/>
              <w:webHidden/>
            </w:rPr>
            <w:t>21</w:t>
          </w:r>
          <w:r w:rsidR="004E35CA">
            <w:rPr>
              <w:noProof/>
              <w:webHidden/>
            </w:rPr>
            <w:fldChar w:fldCharType="end"/>
          </w:r>
          <w:r>
            <w:rPr>
              <w:noProof/>
            </w:rPr>
            <w:fldChar w:fldCharType="end"/>
          </w:r>
        </w:p>
        <w:p w14:paraId="030431E2" w14:textId="2DF8A121" w:rsidR="004E35CA" w:rsidRDefault="007B2CE4">
          <w:pPr>
            <w:pStyle w:val="TOC3"/>
            <w:tabs>
              <w:tab w:val="right" w:leader="dot" w:pos="9203"/>
            </w:tabs>
            <w:rPr>
              <w:rFonts w:asciiTheme="minorHAnsi" w:eastAsiaTheme="minorEastAsia" w:hAnsiTheme="minorHAnsi" w:cstheme="minorBidi"/>
              <w:noProof/>
            </w:rPr>
          </w:pPr>
          <w:hyperlink w:anchor="_Toc118970229" w:history="1">
            <w:r w:rsidR="004E35CA" w:rsidRPr="001971A4">
              <w:rPr>
                <w:rStyle w:val="Hyperlink"/>
                <w:rFonts w:ascii="Sylfaen" w:hAnsi="Sylfaen" w:cstheme="minorHAnsi"/>
                <w:bCs/>
                <w:noProof/>
              </w:rPr>
              <w:t>T4 Statement</w:t>
            </w:r>
            <w:r w:rsidR="004E35CA" w:rsidRPr="001971A4">
              <w:rPr>
                <w:rStyle w:val="Hyperlink"/>
                <w:rFonts w:ascii="Sylfaen" w:hAnsi="Sylfaen" w:cstheme="minorHAnsi"/>
                <w:bCs/>
                <w:noProof/>
                <w:w w:val="99"/>
              </w:rPr>
              <w:t xml:space="preserve"> </w:t>
            </w:r>
            <w:r w:rsidR="004E35CA" w:rsidRPr="001971A4">
              <w:rPr>
                <w:rStyle w:val="Hyperlink"/>
                <w:rFonts w:ascii="Sylfaen" w:hAnsi="Sylfaen" w:cstheme="minorHAnsi"/>
                <w:noProof/>
              </w:rPr>
              <w:t>for t</w:t>
            </w:r>
            <w:r w:rsidR="004E35CA" w:rsidRPr="001971A4">
              <w:rPr>
                <w:rStyle w:val="Hyperlink"/>
                <w:rFonts w:ascii="Sylfaen" w:hAnsi="Sylfaen" w:cstheme="minorHAnsi"/>
                <w:noProof/>
                <w:spacing w:val="-1"/>
              </w:rPr>
              <w:t>h</w:t>
            </w:r>
            <w:r w:rsidR="004E35CA" w:rsidRPr="001971A4">
              <w:rPr>
                <w:rStyle w:val="Hyperlink"/>
                <w:rFonts w:ascii="Sylfaen" w:hAnsi="Sylfaen" w:cstheme="minorHAnsi"/>
                <w:noProof/>
              </w:rPr>
              <w:t>e</w:t>
            </w:r>
            <w:r w:rsidR="004E35CA" w:rsidRPr="001971A4">
              <w:rPr>
                <w:rStyle w:val="Hyperlink"/>
                <w:rFonts w:ascii="Sylfaen" w:hAnsi="Sylfaen" w:cstheme="minorHAnsi"/>
                <w:noProof/>
                <w:spacing w:val="-2"/>
              </w:rPr>
              <w:t xml:space="preserve"> </w:t>
            </w:r>
            <w:r w:rsidR="004E35CA" w:rsidRPr="001971A4">
              <w:rPr>
                <w:rStyle w:val="Hyperlink"/>
                <w:rFonts w:ascii="Sylfaen" w:hAnsi="Sylfaen" w:cstheme="minorHAnsi"/>
                <w:noProof/>
              </w:rPr>
              <w:t>Use</w:t>
            </w:r>
            <w:r w:rsidR="004E35CA" w:rsidRPr="001971A4">
              <w:rPr>
                <w:rStyle w:val="Hyperlink"/>
                <w:rFonts w:ascii="Sylfaen" w:hAnsi="Sylfaen" w:cstheme="minorHAnsi"/>
                <w:noProof/>
                <w:spacing w:val="-1"/>
              </w:rPr>
              <w:t xml:space="preserve"> </w:t>
            </w:r>
            <w:r w:rsidR="004E35CA" w:rsidRPr="001971A4">
              <w:rPr>
                <w:rStyle w:val="Hyperlink"/>
                <w:rFonts w:ascii="Sylfaen" w:hAnsi="Sylfaen" w:cstheme="minorHAnsi"/>
                <w:noProof/>
                <w:spacing w:val="1"/>
              </w:rPr>
              <w:t>o</w:t>
            </w:r>
            <w:r w:rsidR="004E35CA" w:rsidRPr="001971A4">
              <w:rPr>
                <w:rStyle w:val="Hyperlink"/>
                <w:rFonts w:ascii="Sylfaen" w:hAnsi="Sylfaen" w:cstheme="minorHAnsi"/>
                <w:noProof/>
              </w:rPr>
              <w:t>f Su</w:t>
            </w:r>
            <w:r w:rsidR="004E35CA" w:rsidRPr="001971A4">
              <w:rPr>
                <w:rStyle w:val="Hyperlink"/>
                <w:rFonts w:ascii="Sylfaen" w:hAnsi="Sylfaen" w:cstheme="minorHAnsi"/>
                <w:noProof/>
                <w:spacing w:val="-1"/>
              </w:rPr>
              <w:t>b</w:t>
            </w:r>
            <w:r w:rsidR="004E35CA" w:rsidRPr="001971A4">
              <w:rPr>
                <w:rStyle w:val="Hyperlink"/>
                <w:rFonts w:ascii="Sylfaen" w:hAnsi="Sylfaen" w:cstheme="minorHAnsi"/>
                <w:noProof/>
                <w:spacing w:val="-2"/>
              </w:rPr>
              <w:t>c</w:t>
            </w:r>
            <w:r w:rsidR="004E35CA" w:rsidRPr="001971A4">
              <w:rPr>
                <w:rStyle w:val="Hyperlink"/>
                <w:rFonts w:ascii="Sylfaen" w:hAnsi="Sylfaen" w:cstheme="minorHAnsi"/>
                <w:noProof/>
                <w:spacing w:val="1"/>
              </w:rPr>
              <w:t>o</w:t>
            </w:r>
            <w:r w:rsidR="004E35CA" w:rsidRPr="001971A4">
              <w:rPr>
                <w:rStyle w:val="Hyperlink"/>
                <w:rFonts w:ascii="Sylfaen" w:hAnsi="Sylfaen" w:cstheme="minorHAnsi"/>
                <w:noProof/>
                <w:spacing w:val="-1"/>
              </w:rPr>
              <w:t>n</w:t>
            </w:r>
            <w:r w:rsidR="004E35CA" w:rsidRPr="001971A4">
              <w:rPr>
                <w:rStyle w:val="Hyperlink"/>
                <w:rFonts w:ascii="Sylfaen" w:hAnsi="Sylfaen" w:cstheme="minorHAnsi"/>
                <w:noProof/>
              </w:rPr>
              <w:t>tra</w:t>
            </w:r>
            <w:r w:rsidR="004E35CA" w:rsidRPr="001971A4">
              <w:rPr>
                <w:rStyle w:val="Hyperlink"/>
                <w:rFonts w:ascii="Sylfaen" w:hAnsi="Sylfaen" w:cstheme="minorHAnsi"/>
                <w:noProof/>
                <w:spacing w:val="-2"/>
              </w:rPr>
              <w:t>ct</w:t>
            </w:r>
            <w:r w:rsidR="004E35CA" w:rsidRPr="001971A4">
              <w:rPr>
                <w:rStyle w:val="Hyperlink"/>
                <w:rFonts w:ascii="Sylfaen" w:hAnsi="Sylfaen" w:cstheme="minorHAnsi"/>
                <w:noProof/>
                <w:spacing w:val="1"/>
              </w:rPr>
              <w:t>o</w:t>
            </w:r>
            <w:r w:rsidR="004E35CA" w:rsidRPr="001971A4">
              <w:rPr>
                <w:rStyle w:val="Hyperlink"/>
                <w:rFonts w:ascii="Sylfaen" w:hAnsi="Sylfaen" w:cstheme="minorHAnsi"/>
                <w:noProof/>
              </w:rPr>
              <w:t>rs</w:t>
            </w:r>
            <w:r w:rsidR="004E35CA">
              <w:rPr>
                <w:noProof/>
                <w:webHidden/>
              </w:rPr>
              <w:tab/>
            </w:r>
            <w:r w:rsidR="004E35CA">
              <w:rPr>
                <w:noProof/>
                <w:webHidden/>
              </w:rPr>
              <w:fldChar w:fldCharType="begin"/>
            </w:r>
            <w:r w:rsidR="004E35CA">
              <w:rPr>
                <w:noProof/>
                <w:webHidden/>
              </w:rPr>
              <w:instrText xml:space="preserve"> PAGEREF _Toc118970229 \h </w:instrText>
            </w:r>
            <w:r w:rsidR="004E35CA">
              <w:rPr>
                <w:noProof/>
                <w:webHidden/>
              </w:rPr>
            </w:r>
            <w:r w:rsidR="004E35CA">
              <w:rPr>
                <w:noProof/>
                <w:webHidden/>
              </w:rPr>
              <w:fldChar w:fldCharType="separate"/>
            </w:r>
            <w:r w:rsidR="004E35CA">
              <w:rPr>
                <w:noProof/>
                <w:webHidden/>
              </w:rPr>
              <w:t>22</w:t>
            </w:r>
            <w:r w:rsidR="004E35CA">
              <w:rPr>
                <w:noProof/>
                <w:webHidden/>
              </w:rPr>
              <w:fldChar w:fldCharType="end"/>
            </w:r>
          </w:hyperlink>
        </w:p>
        <w:p w14:paraId="52FA58A8" w14:textId="78EF717C" w:rsidR="004E35CA" w:rsidRDefault="007B2CE4">
          <w:pPr>
            <w:pStyle w:val="TOC3"/>
            <w:tabs>
              <w:tab w:val="right" w:leader="dot" w:pos="9203"/>
            </w:tabs>
            <w:rPr>
              <w:rFonts w:asciiTheme="minorHAnsi" w:eastAsiaTheme="minorEastAsia" w:hAnsiTheme="minorHAnsi" w:cstheme="minorBidi"/>
              <w:noProof/>
            </w:rPr>
          </w:pPr>
          <w:hyperlink w:anchor="_Toc118970230" w:history="1">
            <w:r w:rsidR="004E35CA" w:rsidRPr="001971A4">
              <w:rPr>
                <w:rStyle w:val="Hyperlink"/>
                <w:rFonts w:ascii="Sylfaen" w:eastAsiaTheme="majorEastAsia" w:hAnsi="Sylfaen" w:cstheme="minorHAnsi"/>
                <w:noProof/>
              </w:rPr>
              <w:t>T5</w:t>
            </w:r>
            <w:r w:rsidR="004E35CA" w:rsidRPr="001971A4">
              <w:rPr>
                <w:rStyle w:val="Hyperlink"/>
                <w:rFonts w:ascii="Sylfaen" w:hAnsi="Sylfaen" w:cstheme="minorHAnsi"/>
                <w:noProof/>
              </w:rPr>
              <w:t xml:space="preserve"> Health and Safety Checklist</w:t>
            </w:r>
            <w:r w:rsidR="004E35CA">
              <w:rPr>
                <w:noProof/>
                <w:webHidden/>
              </w:rPr>
              <w:tab/>
            </w:r>
            <w:r w:rsidR="004E35CA">
              <w:rPr>
                <w:noProof/>
                <w:webHidden/>
              </w:rPr>
              <w:fldChar w:fldCharType="begin"/>
            </w:r>
            <w:r w:rsidR="004E35CA">
              <w:rPr>
                <w:noProof/>
                <w:webHidden/>
              </w:rPr>
              <w:instrText xml:space="preserve"> PAGEREF _Toc118970230 \h </w:instrText>
            </w:r>
            <w:r w:rsidR="004E35CA">
              <w:rPr>
                <w:noProof/>
                <w:webHidden/>
              </w:rPr>
            </w:r>
            <w:r w:rsidR="004E35CA">
              <w:rPr>
                <w:noProof/>
                <w:webHidden/>
              </w:rPr>
              <w:fldChar w:fldCharType="separate"/>
            </w:r>
            <w:r w:rsidR="004E35CA">
              <w:rPr>
                <w:noProof/>
                <w:webHidden/>
              </w:rPr>
              <w:t>23</w:t>
            </w:r>
            <w:r w:rsidR="004E35CA">
              <w:rPr>
                <w:noProof/>
                <w:webHidden/>
              </w:rPr>
              <w:fldChar w:fldCharType="end"/>
            </w:r>
          </w:hyperlink>
        </w:p>
        <w:p w14:paraId="69280FA8" w14:textId="7F8CBB6A" w:rsidR="004E35CA" w:rsidRDefault="007B2CE4">
          <w:pPr>
            <w:pStyle w:val="TOC3"/>
            <w:tabs>
              <w:tab w:val="right" w:leader="dot" w:pos="9203"/>
            </w:tabs>
            <w:rPr>
              <w:rFonts w:asciiTheme="minorHAnsi" w:eastAsiaTheme="minorEastAsia" w:hAnsiTheme="minorHAnsi" w:cstheme="minorBidi"/>
              <w:noProof/>
            </w:rPr>
          </w:pPr>
          <w:hyperlink w:anchor="_Toc118970231" w:history="1">
            <w:r w:rsidR="004E35CA" w:rsidRPr="001971A4">
              <w:rPr>
                <w:rStyle w:val="Hyperlink"/>
                <w:rFonts w:ascii="Sylfaen" w:hAnsi="Sylfaen" w:cstheme="minorHAnsi"/>
                <w:noProof/>
              </w:rPr>
              <w:t>T6 Third Party Questionnaire</w:t>
            </w:r>
            <w:r w:rsidR="004E35CA">
              <w:rPr>
                <w:noProof/>
                <w:webHidden/>
              </w:rPr>
              <w:tab/>
            </w:r>
            <w:r w:rsidR="004E35CA">
              <w:rPr>
                <w:noProof/>
                <w:webHidden/>
              </w:rPr>
              <w:fldChar w:fldCharType="begin"/>
            </w:r>
            <w:r w:rsidR="004E35CA">
              <w:rPr>
                <w:noProof/>
                <w:webHidden/>
              </w:rPr>
              <w:instrText xml:space="preserve"> PAGEREF _Toc118970231 \h </w:instrText>
            </w:r>
            <w:r w:rsidR="004E35CA">
              <w:rPr>
                <w:noProof/>
                <w:webHidden/>
              </w:rPr>
            </w:r>
            <w:r w:rsidR="004E35CA">
              <w:rPr>
                <w:noProof/>
                <w:webHidden/>
              </w:rPr>
              <w:fldChar w:fldCharType="separate"/>
            </w:r>
            <w:r w:rsidR="004E35CA">
              <w:rPr>
                <w:noProof/>
                <w:webHidden/>
              </w:rPr>
              <w:t>32</w:t>
            </w:r>
            <w:r w:rsidR="004E35CA">
              <w:rPr>
                <w:noProof/>
                <w:webHidden/>
              </w:rPr>
              <w:fldChar w:fldCharType="end"/>
            </w:r>
          </w:hyperlink>
        </w:p>
        <w:p w14:paraId="40ED7CB8" w14:textId="3BB95B05" w:rsidR="004E35CA" w:rsidRDefault="007B2CE4">
          <w:pPr>
            <w:pStyle w:val="TOC2"/>
            <w:rPr>
              <w:rFonts w:asciiTheme="minorHAnsi" w:eastAsiaTheme="minorEastAsia" w:hAnsiTheme="minorHAnsi" w:cstheme="minorBidi"/>
              <w:noProof/>
            </w:rPr>
          </w:pPr>
          <w:hyperlink w:anchor="_Toc118970232" w:history="1">
            <w:r w:rsidR="004E35CA" w:rsidRPr="001971A4">
              <w:rPr>
                <w:rStyle w:val="Hyperlink"/>
                <w:rFonts w:ascii="Sylfaen" w:hAnsi="Sylfaen" w:cstheme="minorHAnsi"/>
                <w:noProof/>
              </w:rPr>
              <w:t>Financial Proposal Forms</w:t>
            </w:r>
            <w:r w:rsidR="004E35CA">
              <w:rPr>
                <w:noProof/>
                <w:webHidden/>
              </w:rPr>
              <w:tab/>
            </w:r>
            <w:r w:rsidR="004E35CA">
              <w:rPr>
                <w:noProof/>
                <w:webHidden/>
              </w:rPr>
              <w:fldChar w:fldCharType="begin"/>
            </w:r>
            <w:r w:rsidR="004E35CA">
              <w:rPr>
                <w:noProof/>
                <w:webHidden/>
              </w:rPr>
              <w:instrText xml:space="preserve"> PAGEREF _Toc118970232 \h </w:instrText>
            </w:r>
            <w:r w:rsidR="004E35CA">
              <w:rPr>
                <w:noProof/>
                <w:webHidden/>
              </w:rPr>
            </w:r>
            <w:r w:rsidR="004E35CA">
              <w:rPr>
                <w:noProof/>
                <w:webHidden/>
              </w:rPr>
              <w:fldChar w:fldCharType="separate"/>
            </w:r>
            <w:r w:rsidR="004E35CA">
              <w:rPr>
                <w:noProof/>
                <w:webHidden/>
              </w:rPr>
              <w:t>33</w:t>
            </w:r>
            <w:r w:rsidR="004E35CA">
              <w:rPr>
                <w:noProof/>
                <w:webHidden/>
              </w:rPr>
              <w:fldChar w:fldCharType="end"/>
            </w:r>
          </w:hyperlink>
        </w:p>
        <w:p w14:paraId="71D66CC4" w14:textId="4D104E92" w:rsidR="004E35CA" w:rsidRDefault="007B2CE4">
          <w:pPr>
            <w:pStyle w:val="TOC3"/>
            <w:tabs>
              <w:tab w:val="right" w:leader="dot" w:pos="9203"/>
            </w:tabs>
            <w:rPr>
              <w:rFonts w:asciiTheme="minorHAnsi" w:eastAsiaTheme="minorEastAsia" w:hAnsiTheme="minorHAnsi" w:cstheme="minorBidi"/>
              <w:noProof/>
            </w:rPr>
          </w:pPr>
          <w:hyperlink w:anchor="_Toc118970233" w:history="1">
            <w:r w:rsidR="004E35CA" w:rsidRPr="001971A4">
              <w:rPr>
                <w:rStyle w:val="Hyperlink"/>
                <w:rFonts w:ascii="Sylfaen" w:hAnsi="Sylfaen" w:cstheme="minorHAnsi"/>
                <w:noProof/>
              </w:rPr>
              <w:t>F1 Financial Proposal Submission Form</w:t>
            </w:r>
            <w:r w:rsidR="004E35CA">
              <w:rPr>
                <w:noProof/>
                <w:webHidden/>
              </w:rPr>
              <w:tab/>
            </w:r>
            <w:r w:rsidR="004E35CA">
              <w:rPr>
                <w:noProof/>
                <w:webHidden/>
              </w:rPr>
              <w:fldChar w:fldCharType="begin"/>
            </w:r>
            <w:r w:rsidR="004E35CA">
              <w:rPr>
                <w:noProof/>
                <w:webHidden/>
              </w:rPr>
              <w:instrText xml:space="preserve"> PAGEREF _Toc118970233 \h </w:instrText>
            </w:r>
            <w:r w:rsidR="004E35CA">
              <w:rPr>
                <w:noProof/>
                <w:webHidden/>
              </w:rPr>
            </w:r>
            <w:r w:rsidR="004E35CA">
              <w:rPr>
                <w:noProof/>
                <w:webHidden/>
              </w:rPr>
              <w:fldChar w:fldCharType="separate"/>
            </w:r>
            <w:r w:rsidR="004E35CA">
              <w:rPr>
                <w:noProof/>
                <w:webHidden/>
              </w:rPr>
              <w:t>34</w:t>
            </w:r>
            <w:r w:rsidR="004E35CA">
              <w:rPr>
                <w:noProof/>
                <w:webHidden/>
              </w:rPr>
              <w:fldChar w:fldCharType="end"/>
            </w:r>
          </w:hyperlink>
        </w:p>
        <w:p w14:paraId="4A1797CF" w14:textId="1796F3E0" w:rsidR="004E35CA" w:rsidRDefault="007B2CE4">
          <w:pPr>
            <w:pStyle w:val="TOC3"/>
            <w:tabs>
              <w:tab w:val="right" w:leader="dot" w:pos="9203"/>
            </w:tabs>
            <w:rPr>
              <w:rFonts w:asciiTheme="minorHAnsi" w:eastAsiaTheme="minorEastAsia" w:hAnsiTheme="minorHAnsi" w:cstheme="minorBidi"/>
              <w:noProof/>
            </w:rPr>
          </w:pPr>
          <w:hyperlink w:anchor="_Toc118970234" w:history="1">
            <w:r w:rsidR="004E35CA" w:rsidRPr="001971A4">
              <w:rPr>
                <w:rStyle w:val="Hyperlink"/>
                <w:rFonts w:ascii="Sylfaen" w:hAnsi="Sylfaen" w:cstheme="minorHAnsi"/>
                <w:noProof/>
              </w:rPr>
              <w:t>Bidder’s Qualification</w:t>
            </w:r>
            <w:r w:rsidR="004E35CA">
              <w:rPr>
                <w:noProof/>
                <w:webHidden/>
              </w:rPr>
              <w:tab/>
            </w:r>
            <w:r w:rsidR="004E35CA">
              <w:rPr>
                <w:noProof/>
                <w:webHidden/>
              </w:rPr>
              <w:fldChar w:fldCharType="begin"/>
            </w:r>
            <w:r w:rsidR="004E35CA">
              <w:rPr>
                <w:noProof/>
                <w:webHidden/>
              </w:rPr>
              <w:instrText xml:space="preserve"> PAGEREF _Toc118970234 \h </w:instrText>
            </w:r>
            <w:r w:rsidR="004E35CA">
              <w:rPr>
                <w:noProof/>
                <w:webHidden/>
              </w:rPr>
            </w:r>
            <w:r w:rsidR="004E35CA">
              <w:rPr>
                <w:noProof/>
                <w:webHidden/>
              </w:rPr>
              <w:fldChar w:fldCharType="separate"/>
            </w:r>
            <w:r w:rsidR="004E35CA">
              <w:rPr>
                <w:noProof/>
                <w:webHidden/>
              </w:rPr>
              <w:t>36</w:t>
            </w:r>
            <w:r w:rsidR="004E35CA">
              <w:rPr>
                <w:noProof/>
                <w:webHidden/>
              </w:rPr>
              <w:fldChar w:fldCharType="end"/>
            </w:r>
          </w:hyperlink>
        </w:p>
        <w:p w14:paraId="0627BCBD" w14:textId="6A9AFE4F" w:rsidR="004E35CA" w:rsidRDefault="007B2CE4">
          <w:pPr>
            <w:pStyle w:val="TOC3"/>
            <w:tabs>
              <w:tab w:val="right" w:leader="dot" w:pos="9203"/>
            </w:tabs>
            <w:rPr>
              <w:rFonts w:asciiTheme="minorHAnsi" w:eastAsiaTheme="minorEastAsia" w:hAnsiTheme="minorHAnsi" w:cstheme="minorBidi"/>
              <w:noProof/>
            </w:rPr>
          </w:pPr>
          <w:hyperlink w:anchor="_Toc118970235" w:history="1">
            <w:r w:rsidR="004E35CA" w:rsidRPr="001971A4">
              <w:rPr>
                <w:rStyle w:val="Hyperlink"/>
                <w:rFonts w:ascii="Sylfaen" w:hAnsi="Sylfaen" w:cstheme="minorHAnsi"/>
                <w:noProof/>
                <w:spacing w:val="-2"/>
              </w:rPr>
              <w:t>Form FIN - 1: Financial Performance</w:t>
            </w:r>
            <w:r w:rsidR="004E35CA">
              <w:rPr>
                <w:noProof/>
                <w:webHidden/>
              </w:rPr>
              <w:tab/>
            </w:r>
            <w:r w:rsidR="004E35CA">
              <w:rPr>
                <w:noProof/>
                <w:webHidden/>
              </w:rPr>
              <w:fldChar w:fldCharType="begin"/>
            </w:r>
            <w:r w:rsidR="004E35CA">
              <w:rPr>
                <w:noProof/>
                <w:webHidden/>
              </w:rPr>
              <w:instrText xml:space="preserve"> PAGEREF _Toc118970235 \h </w:instrText>
            </w:r>
            <w:r w:rsidR="004E35CA">
              <w:rPr>
                <w:noProof/>
                <w:webHidden/>
              </w:rPr>
            </w:r>
            <w:r w:rsidR="004E35CA">
              <w:rPr>
                <w:noProof/>
                <w:webHidden/>
              </w:rPr>
              <w:fldChar w:fldCharType="separate"/>
            </w:r>
            <w:r w:rsidR="004E35CA">
              <w:rPr>
                <w:noProof/>
                <w:webHidden/>
              </w:rPr>
              <w:t>37</w:t>
            </w:r>
            <w:r w:rsidR="004E35CA">
              <w:rPr>
                <w:noProof/>
                <w:webHidden/>
              </w:rPr>
              <w:fldChar w:fldCharType="end"/>
            </w:r>
          </w:hyperlink>
        </w:p>
        <w:p w14:paraId="4ADB1096" w14:textId="2D3022EE" w:rsidR="004E35CA" w:rsidRDefault="007B2CE4">
          <w:pPr>
            <w:pStyle w:val="TOC3"/>
            <w:tabs>
              <w:tab w:val="right" w:leader="dot" w:pos="9203"/>
            </w:tabs>
            <w:rPr>
              <w:rFonts w:asciiTheme="minorHAnsi" w:eastAsiaTheme="minorEastAsia" w:hAnsiTheme="minorHAnsi" w:cstheme="minorBidi"/>
              <w:noProof/>
            </w:rPr>
          </w:pPr>
          <w:hyperlink w:anchor="_Toc118970250" w:history="1">
            <w:r w:rsidR="004E35CA" w:rsidRPr="001971A4">
              <w:rPr>
                <w:rStyle w:val="Hyperlink"/>
                <w:rFonts w:ascii="Sylfaen" w:hAnsi="Sylfaen" w:cstheme="minorHAnsi"/>
                <w:noProof/>
                <w:spacing w:val="-2"/>
              </w:rPr>
              <w:t>Form ELI – 1: Bidder’s Information Sheet</w:t>
            </w:r>
            <w:r w:rsidR="004E35CA">
              <w:rPr>
                <w:noProof/>
                <w:webHidden/>
              </w:rPr>
              <w:tab/>
            </w:r>
            <w:r w:rsidR="004E35CA">
              <w:rPr>
                <w:noProof/>
                <w:webHidden/>
              </w:rPr>
              <w:fldChar w:fldCharType="begin"/>
            </w:r>
            <w:r w:rsidR="004E35CA">
              <w:rPr>
                <w:noProof/>
                <w:webHidden/>
              </w:rPr>
              <w:instrText xml:space="preserve"> PAGEREF _Toc118970250 \h </w:instrText>
            </w:r>
            <w:r w:rsidR="004E35CA">
              <w:rPr>
                <w:noProof/>
                <w:webHidden/>
              </w:rPr>
            </w:r>
            <w:r w:rsidR="004E35CA">
              <w:rPr>
                <w:noProof/>
                <w:webHidden/>
              </w:rPr>
              <w:fldChar w:fldCharType="separate"/>
            </w:r>
            <w:r w:rsidR="004E35CA">
              <w:rPr>
                <w:noProof/>
                <w:webHidden/>
              </w:rPr>
              <w:t>38</w:t>
            </w:r>
            <w:r w:rsidR="004E35CA">
              <w:rPr>
                <w:noProof/>
                <w:webHidden/>
              </w:rPr>
              <w:fldChar w:fldCharType="end"/>
            </w:r>
          </w:hyperlink>
        </w:p>
        <w:p w14:paraId="51183903" w14:textId="24748D3C" w:rsidR="004E35CA" w:rsidRDefault="007B2CE4">
          <w:pPr>
            <w:pStyle w:val="TOC3"/>
            <w:tabs>
              <w:tab w:val="right" w:leader="dot" w:pos="9203"/>
            </w:tabs>
            <w:rPr>
              <w:rFonts w:asciiTheme="minorHAnsi" w:eastAsiaTheme="minorEastAsia" w:hAnsiTheme="minorHAnsi" w:cstheme="minorBidi"/>
              <w:noProof/>
            </w:rPr>
          </w:pPr>
          <w:hyperlink w:anchor="_Toc118970251" w:history="1">
            <w:r w:rsidR="004E35CA" w:rsidRPr="001971A4">
              <w:rPr>
                <w:rStyle w:val="Hyperlink"/>
                <w:rFonts w:ascii="Sylfaen" w:hAnsi="Sylfaen" w:cstheme="minorHAnsi"/>
                <w:noProof/>
                <w:spacing w:val="-2"/>
              </w:rPr>
              <w:t>Form ELI - 2: Joint Venture Information Sheet</w:t>
            </w:r>
            <w:r w:rsidR="004E35CA">
              <w:rPr>
                <w:noProof/>
                <w:webHidden/>
              </w:rPr>
              <w:tab/>
            </w:r>
            <w:r w:rsidR="004E35CA">
              <w:rPr>
                <w:noProof/>
                <w:webHidden/>
              </w:rPr>
              <w:fldChar w:fldCharType="begin"/>
            </w:r>
            <w:r w:rsidR="004E35CA">
              <w:rPr>
                <w:noProof/>
                <w:webHidden/>
              </w:rPr>
              <w:instrText xml:space="preserve"> PAGEREF _Toc118970251 \h </w:instrText>
            </w:r>
            <w:r w:rsidR="004E35CA">
              <w:rPr>
                <w:noProof/>
                <w:webHidden/>
              </w:rPr>
            </w:r>
            <w:r w:rsidR="004E35CA">
              <w:rPr>
                <w:noProof/>
                <w:webHidden/>
              </w:rPr>
              <w:fldChar w:fldCharType="separate"/>
            </w:r>
            <w:r w:rsidR="004E35CA">
              <w:rPr>
                <w:noProof/>
                <w:webHidden/>
              </w:rPr>
              <w:t>39</w:t>
            </w:r>
            <w:r w:rsidR="004E35CA">
              <w:rPr>
                <w:noProof/>
                <w:webHidden/>
              </w:rPr>
              <w:fldChar w:fldCharType="end"/>
            </w:r>
          </w:hyperlink>
        </w:p>
        <w:p w14:paraId="294FFEDC" w14:textId="10E6FA66" w:rsidR="004E35CA" w:rsidRDefault="007B2CE4">
          <w:pPr>
            <w:pStyle w:val="TOC3"/>
            <w:tabs>
              <w:tab w:val="right" w:leader="dot" w:pos="9203"/>
            </w:tabs>
            <w:rPr>
              <w:rFonts w:asciiTheme="minorHAnsi" w:eastAsiaTheme="minorEastAsia" w:hAnsiTheme="minorHAnsi" w:cstheme="minorBidi"/>
              <w:noProof/>
            </w:rPr>
          </w:pPr>
          <w:hyperlink w:anchor="_Toc118970252" w:history="1">
            <w:r w:rsidR="004E35CA" w:rsidRPr="001971A4">
              <w:rPr>
                <w:rStyle w:val="Hyperlink"/>
                <w:rFonts w:ascii="Sylfaen" w:hAnsi="Sylfaen" w:cstheme="minorHAnsi"/>
                <w:noProof/>
                <w:spacing w:val="-2"/>
              </w:rPr>
              <w:t>Form LIT - 1: Pending Litigation and Arbitration</w:t>
            </w:r>
            <w:r w:rsidR="004E35CA">
              <w:rPr>
                <w:noProof/>
                <w:webHidden/>
              </w:rPr>
              <w:tab/>
            </w:r>
            <w:r w:rsidR="004E35CA">
              <w:rPr>
                <w:noProof/>
                <w:webHidden/>
              </w:rPr>
              <w:fldChar w:fldCharType="begin"/>
            </w:r>
            <w:r w:rsidR="004E35CA">
              <w:rPr>
                <w:noProof/>
                <w:webHidden/>
              </w:rPr>
              <w:instrText xml:space="preserve"> PAGEREF _Toc118970252 \h </w:instrText>
            </w:r>
            <w:r w:rsidR="004E35CA">
              <w:rPr>
                <w:noProof/>
                <w:webHidden/>
              </w:rPr>
            </w:r>
            <w:r w:rsidR="004E35CA">
              <w:rPr>
                <w:noProof/>
                <w:webHidden/>
              </w:rPr>
              <w:fldChar w:fldCharType="separate"/>
            </w:r>
            <w:r w:rsidR="004E35CA">
              <w:rPr>
                <w:noProof/>
                <w:webHidden/>
              </w:rPr>
              <w:t>40</w:t>
            </w:r>
            <w:r w:rsidR="004E35CA">
              <w:rPr>
                <w:noProof/>
                <w:webHidden/>
              </w:rPr>
              <w:fldChar w:fldCharType="end"/>
            </w:r>
          </w:hyperlink>
        </w:p>
        <w:p w14:paraId="7CF0FE6F" w14:textId="656C2AD2" w:rsidR="004E35CA" w:rsidRDefault="007B2CE4">
          <w:pPr>
            <w:pStyle w:val="TOC3"/>
            <w:tabs>
              <w:tab w:val="right" w:leader="dot" w:pos="9203"/>
            </w:tabs>
            <w:rPr>
              <w:rFonts w:asciiTheme="minorHAnsi" w:eastAsiaTheme="minorEastAsia" w:hAnsiTheme="minorHAnsi" w:cstheme="minorBidi"/>
              <w:noProof/>
            </w:rPr>
          </w:pPr>
          <w:hyperlink w:anchor="_Toc118970253" w:history="1">
            <w:r w:rsidR="004E35CA" w:rsidRPr="001971A4">
              <w:rPr>
                <w:rStyle w:val="Hyperlink"/>
                <w:rFonts w:ascii="Sylfaen" w:hAnsi="Sylfaen" w:cstheme="minorHAnsi"/>
                <w:noProof/>
                <w:spacing w:val="-2"/>
              </w:rPr>
              <w:t>Form EXP – 1:  Professional Experience</w:t>
            </w:r>
            <w:r w:rsidR="004E35CA">
              <w:rPr>
                <w:noProof/>
                <w:webHidden/>
              </w:rPr>
              <w:tab/>
            </w:r>
            <w:r w:rsidR="004E35CA">
              <w:rPr>
                <w:noProof/>
                <w:webHidden/>
              </w:rPr>
              <w:fldChar w:fldCharType="begin"/>
            </w:r>
            <w:r w:rsidR="004E35CA">
              <w:rPr>
                <w:noProof/>
                <w:webHidden/>
              </w:rPr>
              <w:instrText xml:space="preserve"> PAGEREF _Toc118970253 \h </w:instrText>
            </w:r>
            <w:r w:rsidR="004E35CA">
              <w:rPr>
                <w:noProof/>
                <w:webHidden/>
              </w:rPr>
            </w:r>
            <w:r w:rsidR="004E35CA">
              <w:rPr>
                <w:noProof/>
                <w:webHidden/>
              </w:rPr>
              <w:fldChar w:fldCharType="separate"/>
            </w:r>
            <w:r w:rsidR="004E35CA">
              <w:rPr>
                <w:noProof/>
                <w:webHidden/>
              </w:rPr>
              <w:t>41</w:t>
            </w:r>
            <w:r w:rsidR="004E35CA">
              <w:rPr>
                <w:noProof/>
                <w:webHidden/>
              </w:rPr>
              <w:fldChar w:fldCharType="end"/>
            </w:r>
          </w:hyperlink>
        </w:p>
        <w:p w14:paraId="5E305CEF" w14:textId="0F716371" w:rsidR="004E35CA" w:rsidRDefault="007B2CE4">
          <w:pPr>
            <w:pStyle w:val="TOC3"/>
            <w:tabs>
              <w:tab w:val="right" w:leader="dot" w:pos="9203"/>
            </w:tabs>
            <w:rPr>
              <w:rFonts w:asciiTheme="minorHAnsi" w:eastAsiaTheme="minorEastAsia" w:hAnsiTheme="minorHAnsi" w:cstheme="minorBidi"/>
              <w:noProof/>
            </w:rPr>
          </w:pPr>
          <w:hyperlink w:anchor="_Toc118970255" w:history="1">
            <w:r w:rsidR="004E35CA" w:rsidRPr="001971A4">
              <w:rPr>
                <w:rStyle w:val="Hyperlink"/>
                <w:rFonts w:ascii="Sylfaen" w:hAnsi="Sylfaen" w:cstheme="minorHAnsi"/>
                <w:noProof/>
              </w:rPr>
              <w:t>Form PER – 1: Proposed Personnel</w:t>
            </w:r>
            <w:r w:rsidR="004E35CA">
              <w:rPr>
                <w:noProof/>
                <w:webHidden/>
              </w:rPr>
              <w:tab/>
            </w:r>
            <w:r w:rsidR="004E35CA">
              <w:rPr>
                <w:noProof/>
                <w:webHidden/>
              </w:rPr>
              <w:fldChar w:fldCharType="begin"/>
            </w:r>
            <w:r w:rsidR="004E35CA">
              <w:rPr>
                <w:noProof/>
                <w:webHidden/>
              </w:rPr>
              <w:instrText xml:space="preserve"> PAGEREF _Toc118970255 \h </w:instrText>
            </w:r>
            <w:r w:rsidR="004E35CA">
              <w:rPr>
                <w:noProof/>
                <w:webHidden/>
              </w:rPr>
            </w:r>
            <w:r w:rsidR="004E35CA">
              <w:rPr>
                <w:noProof/>
                <w:webHidden/>
              </w:rPr>
              <w:fldChar w:fldCharType="separate"/>
            </w:r>
            <w:r w:rsidR="004E35CA">
              <w:rPr>
                <w:noProof/>
                <w:webHidden/>
              </w:rPr>
              <w:t>42</w:t>
            </w:r>
            <w:r w:rsidR="004E35CA">
              <w:rPr>
                <w:noProof/>
                <w:webHidden/>
              </w:rPr>
              <w:fldChar w:fldCharType="end"/>
            </w:r>
          </w:hyperlink>
        </w:p>
        <w:p w14:paraId="006A25E1" w14:textId="7E0DB5DA" w:rsidR="004E35CA" w:rsidRDefault="007B2CE4">
          <w:pPr>
            <w:pStyle w:val="TOC3"/>
            <w:tabs>
              <w:tab w:val="right" w:leader="dot" w:pos="9203"/>
            </w:tabs>
            <w:rPr>
              <w:rFonts w:asciiTheme="minorHAnsi" w:eastAsiaTheme="minorEastAsia" w:hAnsiTheme="minorHAnsi" w:cstheme="minorBidi"/>
              <w:noProof/>
            </w:rPr>
          </w:pPr>
          <w:hyperlink w:anchor="_Toc118970256" w:history="1">
            <w:r w:rsidR="004E35CA" w:rsidRPr="001971A4">
              <w:rPr>
                <w:rStyle w:val="Hyperlink"/>
                <w:rFonts w:ascii="Sylfaen" w:hAnsi="Sylfaen" w:cstheme="minorHAnsi"/>
                <w:noProof/>
              </w:rPr>
              <w:t>Form PER – 2:  Resumé of Proposed Personnel</w:t>
            </w:r>
            <w:r w:rsidR="004E35CA">
              <w:rPr>
                <w:noProof/>
                <w:webHidden/>
              </w:rPr>
              <w:tab/>
            </w:r>
            <w:r w:rsidR="004E35CA">
              <w:rPr>
                <w:noProof/>
                <w:webHidden/>
              </w:rPr>
              <w:fldChar w:fldCharType="begin"/>
            </w:r>
            <w:r w:rsidR="004E35CA">
              <w:rPr>
                <w:noProof/>
                <w:webHidden/>
              </w:rPr>
              <w:instrText xml:space="preserve"> PAGEREF _Toc118970256 \h </w:instrText>
            </w:r>
            <w:r w:rsidR="004E35CA">
              <w:rPr>
                <w:noProof/>
                <w:webHidden/>
              </w:rPr>
            </w:r>
            <w:r w:rsidR="004E35CA">
              <w:rPr>
                <w:noProof/>
                <w:webHidden/>
              </w:rPr>
              <w:fldChar w:fldCharType="separate"/>
            </w:r>
            <w:r w:rsidR="004E35CA">
              <w:rPr>
                <w:noProof/>
                <w:webHidden/>
              </w:rPr>
              <w:t>43</w:t>
            </w:r>
            <w:r w:rsidR="004E35CA">
              <w:rPr>
                <w:noProof/>
                <w:webHidden/>
              </w:rPr>
              <w:fldChar w:fldCharType="end"/>
            </w:r>
          </w:hyperlink>
        </w:p>
        <w:p w14:paraId="0393228B" w14:textId="68B4EDDA" w:rsidR="004E35CA" w:rsidRDefault="007B2CE4">
          <w:pPr>
            <w:pStyle w:val="TOC3"/>
            <w:tabs>
              <w:tab w:val="right" w:leader="dot" w:pos="9203"/>
            </w:tabs>
            <w:rPr>
              <w:rFonts w:asciiTheme="minorHAnsi" w:eastAsiaTheme="minorEastAsia" w:hAnsiTheme="minorHAnsi" w:cstheme="minorBidi"/>
              <w:noProof/>
            </w:rPr>
          </w:pPr>
          <w:hyperlink w:anchor="_Toc118970260" w:history="1">
            <w:r w:rsidR="004E35CA" w:rsidRPr="001971A4">
              <w:rPr>
                <w:rStyle w:val="Hyperlink"/>
                <w:rFonts w:ascii="Sylfaen" w:hAnsi="Sylfaen" w:cstheme="minorHAnsi"/>
                <w:b/>
                <w:noProof/>
              </w:rPr>
              <w:t>MANUFACTURER’S AUTHORISATION FORM</w:t>
            </w:r>
            <w:r w:rsidR="004E35CA">
              <w:rPr>
                <w:noProof/>
                <w:webHidden/>
              </w:rPr>
              <w:tab/>
            </w:r>
            <w:r w:rsidR="004E35CA">
              <w:rPr>
                <w:noProof/>
                <w:webHidden/>
              </w:rPr>
              <w:fldChar w:fldCharType="begin"/>
            </w:r>
            <w:r w:rsidR="004E35CA">
              <w:rPr>
                <w:noProof/>
                <w:webHidden/>
              </w:rPr>
              <w:instrText xml:space="preserve"> PAGEREF _Toc118970260 \h </w:instrText>
            </w:r>
            <w:r w:rsidR="004E35CA">
              <w:rPr>
                <w:noProof/>
                <w:webHidden/>
              </w:rPr>
            </w:r>
            <w:r w:rsidR="004E35CA">
              <w:rPr>
                <w:noProof/>
                <w:webHidden/>
              </w:rPr>
              <w:fldChar w:fldCharType="separate"/>
            </w:r>
            <w:r w:rsidR="004E35CA">
              <w:rPr>
                <w:noProof/>
                <w:webHidden/>
              </w:rPr>
              <w:t>44</w:t>
            </w:r>
            <w:r w:rsidR="004E35CA">
              <w:rPr>
                <w:noProof/>
                <w:webHidden/>
              </w:rPr>
              <w:fldChar w:fldCharType="end"/>
            </w:r>
          </w:hyperlink>
        </w:p>
        <w:p w14:paraId="3EA0DC6D" w14:textId="2B667AF6" w:rsidR="004E35CA" w:rsidRDefault="007B2CE4">
          <w:pPr>
            <w:pStyle w:val="TOC3"/>
            <w:tabs>
              <w:tab w:val="right" w:leader="dot" w:pos="9203"/>
            </w:tabs>
            <w:rPr>
              <w:rFonts w:asciiTheme="minorHAnsi" w:eastAsiaTheme="minorEastAsia" w:hAnsiTheme="minorHAnsi" w:cstheme="minorBidi"/>
              <w:noProof/>
            </w:rPr>
          </w:pPr>
          <w:hyperlink w:anchor="_Toc118970261" w:history="1">
            <w:r w:rsidR="004E35CA" w:rsidRPr="001971A4">
              <w:rPr>
                <w:rStyle w:val="Hyperlink"/>
                <w:rFonts w:ascii="Sylfaen" w:hAnsi="Sylfaen" w:cs="Arial"/>
                <w:b/>
                <w:noProof/>
              </w:rPr>
              <w:t>BID SECURIING DECLARATION FORM</w:t>
            </w:r>
            <w:r w:rsidR="004E35CA">
              <w:rPr>
                <w:noProof/>
                <w:webHidden/>
              </w:rPr>
              <w:tab/>
            </w:r>
            <w:r w:rsidR="004E35CA">
              <w:rPr>
                <w:noProof/>
                <w:webHidden/>
              </w:rPr>
              <w:fldChar w:fldCharType="begin"/>
            </w:r>
            <w:r w:rsidR="004E35CA">
              <w:rPr>
                <w:noProof/>
                <w:webHidden/>
              </w:rPr>
              <w:instrText xml:space="preserve"> PAGEREF _Toc118970261 \h </w:instrText>
            </w:r>
            <w:r w:rsidR="004E35CA">
              <w:rPr>
                <w:noProof/>
                <w:webHidden/>
              </w:rPr>
            </w:r>
            <w:r w:rsidR="004E35CA">
              <w:rPr>
                <w:noProof/>
                <w:webHidden/>
              </w:rPr>
              <w:fldChar w:fldCharType="separate"/>
            </w:r>
            <w:r w:rsidR="004E35CA">
              <w:rPr>
                <w:noProof/>
                <w:webHidden/>
              </w:rPr>
              <w:t>45</w:t>
            </w:r>
            <w:r w:rsidR="004E35CA">
              <w:rPr>
                <w:noProof/>
                <w:webHidden/>
              </w:rPr>
              <w:fldChar w:fldCharType="end"/>
            </w:r>
          </w:hyperlink>
        </w:p>
        <w:p w14:paraId="4D7169E9" w14:textId="3C3528B3" w:rsidR="00D207DC" w:rsidRPr="00AE5A84" w:rsidRDefault="00D207DC">
          <w:pPr>
            <w:rPr>
              <w:rFonts w:ascii="Sylfaen" w:hAnsi="Sylfaen" w:cstheme="minorHAnsi"/>
            </w:rPr>
          </w:pPr>
          <w:r w:rsidRPr="00AE5A84">
            <w:rPr>
              <w:rFonts w:ascii="Sylfaen" w:hAnsi="Sylfaen" w:cstheme="minorHAnsi"/>
              <w:b/>
              <w:bCs/>
              <w:noProof/>
            </w:rPr>
            <w:fldChar w:fldCharType="end"/>
          </w:r>
        </w:p>
      </w:sdtContent>
    </w:sdt>
    <w:p w14:paraId="39E1C063" w14:textId="79775FDE" w:rsidR="00212E58" w:rsidRPr="00AE5A84" w:rsidRDefault="00212E58">
      <w:pPr>
        <w:widowControl/>
        <w:spacing w:after="160" w:line="259" w:lineRule="auto"/>
        <w:rPr>
          <w:rFonts w:ascii="Sylfaen" w:hAnsi="Sylfaen" w:cstheme="minorHAnsi"/>
          <w:u w:color="000000"/>
        </w:rPr>
      </w:pPr>
      <w:r w:rsidRPr="00AE5A84">
        <w:rPr>
          <w:rFonts w:ascii="Sylfaen" w:hAnsi="Sylfaen" w:cstheme="minorHAnsi"/>
          <w:u w:color="000000"/>
        </w:rPr>
        <w:br w:type="page"/>
      </w:r>
    </w:p>
    <w:p w14:paraId="11FC2A06" w14:textId="0C95B997" w:rsidR="005B583B" w:rsidRPr="00AE5A84" w:rsidRDefault="4457C54C" w:rsidP="005B583B">
      <w:pPr>
        <w:pStyle w:val="Heading1"/>
        <w:rPr>
          <w:rFonts w:ascii="Sylfaen" w:eastAsia="Calibri" w:hAnsi="Sylfaen" w:cstheme="minorHAnsi"/>
        </w:rPr>
      </w:pPr>
      <w:bookmarkStart w:id="3" w:name="_Letter_of_Invitation_1"/>
      <w:bookmarkStart w:id="4" w:name="_Toc118970203"/>
      <w:bookmarkEnd w:id="3"/>
      <w:r w:rsidRPr="00AE5A84">
        <w:rPr>
          <w:rFonts w:ascii="Sylfaen" w:eastAsia="Calibri" w:hAnsi="Sylfaen" w:cstheme="minorHAnsi"/>
        </w:rPr>
        <w:lastRenderedPageBreak/>
        <w:t>Letter of Invitation</w:t>
      </w:r>
      <w:bookmarkEnd w:id="4"/>
      <w:r w:rsidRPr="00AE5A84">
        <w:rPr>
          <w:rFonts w:ascii="Sylfaen" w:eastAsia="Calibri" w:hAnsi="Sylfaen" w:cstheme="minorHAnsi"/>
        </w:rPr>
        <w:t xml:space="preserve"> </w:t>
      </w:r>
    </w:p>
    <w:p w14:paraId="0A0653C6" w14:textId="66DFCA74" w:rsidR="4457C54C" w:rsidRPr="00AE5A84" w:rsidRDefault="59BF3192" w:rsidP="00046A04">
      <w:pPr>
        <w:spacing w:after="0"/>
        <w:rPr>
          <w:rFonts w:ascii="Sylfaen" w:eastAsia="Times New Roman" w:hAnsi="Sylfaen" w:cstheme="minorHAnsi"/>
        </w:rPr>
      </w:pPr>
      <w:r w:rsidRPr="00AE5A84">
        <w:rPr>
          <w:rFonts w:ascii="Sylfaen" w:eastAsia="Times New Roman" w:hAnsi="Sylfaen" w:cstheme="minorHAnsi"/>
          <w:b/>
          <w:bCs/>
          <w:lang w:val="en-GB"/>
        </w:rPr>
        <w:t xml:space="preserve">Employer: </w:t>
      </w:r>
      <w:r w:rsidRPr="00AE5A84">
        <w:rPr>
          <w:rFonts w:ascii="Sylfaen" w:eastAsia="Times New Roman" w:hAnsi="Sylfaen" w:cstheme="minorHAnsi"/>
        </w:rPr>
        <w:t>ContourGlobal Hydro Cascade CJSC</w:t>
      </w:r>
    </w:p>
    <w:p w14:paraId="31EE6D21" w14:textId="66840A0D" w:rsidR="00B76B2D" w:rsidRPr="00AE5A84" w:rsidRDefault="0004348C" w:rsidP="00046A04">
      <w:pPr>
        <w:spacing w:after="0"/>
        <w:rPr>
          <w:rFonts w:ascii="Sylfaen" w:eastAsia="Times New Roman" w:hAnsi="Sylfaen" w:cstheme="minorHAnsi"/>
          <w:i/>
          <w:iCs/>
          <w:lang w:val="en-GB"/>
        </w:rPr>
      </w:pPr>
      <w:r w:rsidRPr="00AE5A84">
        <w:rPr>
          <w:rFonts w:ascii="Sylfaen" w:eastAsia="Times New Roman" w:hAnsi="Sylfaen" w:cstheme="minorHAnsi"/>
          <w:b/>
          <w:bCs/>
          <w:lang w:val="en-GB"/>
        </w:rPr>
        <w:t xml:space="preserve">The ContourGlobal Hydro Cascade CJSC hereinafter referred to as “the Employer”, now invites bids from suppliers / </w:t>
      </w:r>
      <w:proofErr w:type="gramStart"/>
      <w:r w:rsidRPr="00AE5A84">
        <w:rPr>
          <w:rFonts w:ascii="Sylfaen" w:eastAsia="Times New Roman" w:hAnsi="Sylfaen" w:cstheme="minorHAnsi"/>
          <w:b/>
          <w:bCs/>
          <w:lang w:val="en-GB"/>
        </w:rPr>
        <w:t>contractors  for</w:t>
      </w:r>
      <w:proofErr w:type="gramEnd"/>
      <w:r w:rsidRPr="00AE5A84">
        <w:rPr>
          <w:rFonts w:ascii="Sylfaen" w:eastAsia="Times New Roman" w:hAnsi="Sylfaen" w:cstheme="minorHAnsi"/>
          <w:b/>
          <w:bCs/>
          <w:lang w:val="en-GB"/>
        </w:rPr>
        <w:t xml:space="preserve"> the procurement of</w:t>
      </w:r>
      <w:r w:rsidR="4457C54C" w:rsidRPr="00AE5A84">
        <w:rPr>
          <w:rFonts w:ascii="Sylfaen" w:eastAsia="Times New Roman" w:hAnsi="Sylfaen" w:cstheme="minorHAnsi"/>
          <w:b/>
          <w:bCs/>
          <w:i/>
          <w:iCs/>
          <w:lang w:val="en-GB"/>
        </w:rPr>
        <w:t xml:space="preserve"> </w:t>
      </w:r>
      <w:r w:rsidR="4457C54C" w:rsidRPr="00AE5A84">
        <w:rPr>
          <w:rFonts w:ascii="Sylfaen" w:eastAsia="Times New Roman" w:hAnsi="Sylfaen" w:cstheme="minorHAnsi"/>
          <w:lang w:val="en-GB"/>
        </w:rPr>
        <w:t>Design, manufacture, supply, installation and commissioning of two new 125</w:t>
      </w:r>
      <w:r w:rsidR="00D26B04" w:rsidRPr="00AE5A84">
        <w:rPr>
          <w:rFonts w:ascii="Sylfaen" w:eastAsia="Times New Roman" w:hAnsi="Sylfaen" w:cstheme="minorHAnsi"/>
          <w:lang w:val="en-GB"/>
        </w:rPr>
        <w:t>MVA</w:t>
      </w:r>
      <w:r w:rsidR="00D26B04" w:rsidRPr="00AE5A84" w:rsidDel="00D26B04">
        <w:rPr>
          <w:rFonts w:ascii="Sylfaen" w:eastAsia="Times New Roman" w:hAnsi="Sylfaen" w:cstheme="minorHAnsi"/>
          <w:lang w:val="en-GB"/>
        </w:rPr>
        <w:t xml:space="preserve"> </w:t>
      </w:r>
      <w:r w:rsidR="4457C54C" w:rsidRPr="00AE5A84">
        <w:rPr>
          <w:rFonts w:ascii="Sylfaen" w:eastAsia="Times New Roman" w:hAnsi="Sylfaen" w:cstheme="minorHAnsi"/>
          <w:lang w:val="en-GB"/>
        </w:rPr>
        <w:t xml:space="preserve">-13.8/220 kV transformers for </w:t>
      </w:r>
      <w:proofErr w:type="spellStart"/>
      <w:r w:rsidR="4457C54C" w:rsidRPr="00AE5A84">
        <w:rPr>
          <w:rFonts w:ascii="Sylfaen" w:eastAsia="Times New Roman" w:hAnsi="Sylfaen" w:cstheme="minorHAnsi"/>
          <w:lang w:val="en-GB"/>
        </w:rPr>
        <w:t>Shamb</w:t>
      </w:r>
      <w:proofErr w:type="spellEnd"/>
      <w:r w:rsidR="4457C54C" w:rsidRPr="00AE5A84">
        <w:rPr>
          <w:rFonts w:ascii="Sylfaen" w:eastAsia="Times New Roman" w:hAnsi="Sylfaen" w:cstheme="minorHAnsi"/>
          <w:lang w:val="en-GB"/>
        </w:rPr>
        <w:t xml:space="preserve"> HPP of </w:t>
      </w:r>
      <w:proofErr w:type="spellStart"/>
      <w:r w:rsidR="4457C54C" w:rsidRPr="00AE5A84">
        <w:rPr>
          <w:rFonts w:ascii="Sylfaen" w:eastAsia="Times New Roman" w:hAnsi="Sylfaen" w:cstheme="minorHAnsi"/>
          <w:lang w:val="en-GB"/>
        </w:rPr>
        <w:t>ContourGlobal</w:t>
      </w:r>
      <w:proofErr w:type="spellEnd"/>
      <w:r w:rsidR="4457C54C" w:rsidRPr="00AE5A84">
        <w:rPr>
          <w:rFonts w:ascii="Sylfaen" w:eastAsia="Times New Roman" w:hAnsi="Sylfaen" w:cstheme="minorHAnsi"/>
          <w:lang w:val="en-GB"/>
        </w:rPr>
        <w:t xml:space="preserve"> Hydro Cascade CJSC</w:t>
      </w:r>
      <w:r w:rsidR="4457C54C" w:rsidRPr="00AE5A84">
        <w:rPr>
          <w:rFonts w:ascii="Sylfaen" w:eastAsia="Times New Roman" w:hAnsi="Sylfaen" w:cstheme="minorHAnsi"/>
          <w:i/>
          <w:iCs/>
          <w:lang w:val="en-GB"/>
        </w:rPr>
        <w:t xml:space="preserve"> </w:t>
      </w:r>
    </w:p>
    <w:p w14:paraId="210F90F0" w14:textId="5FCD2F3E" w:rsidR="00E81DD2" w:rsidRPr="00AE5A84" w:rsidRDefault="00902043" w:rsidP="003B6B4C">
      <w:pPr>
        <w:spacing w:after="0" w:line="240" w:lineRule="auto"/>
        <w:jc w:val="both"/>
        <w:rPr>
          <w:rFonts w:ascii="Sylfaen" w:eastAsia="Times New Roman" w:hAnsi="Sylfaen" w:cstheme="minorHAnsi"/>
          <w:b/>
          <w:bCs/>
          <w:lang w:val="en-GB"/>
        </w:rPr>
      </w:pPr>
      <w:r w:rsidRPr="00AE5A84">
        <w:rPr>
          <w:rFonts w:ascii="Sylfaen" w:eastAsia="Times New Roman" w:hAnsi="Sylfaen" w:cstheme="minorHAnsi"/>
          <w:b/>
          <w:bCs/>
          <w:lang w:val="en-GB"/>
        </w:rPr>
        <w:t xml:space="preserve">RFP reference number: </w:t>
      </w:r>
      <w:r w:rsidR="009C5BCA" w:rsidRPr="00AE5A84">
        <w:rPr>
          <w:rFonts w:ascii="Sylfaen" w:eastAsia="Times New Roman" w:hAnsi="Sylfaen" w:cstheme="minorHAnsi"/>
          <w:b/>
          <w:bCs/>
          <w:lang w:val="en-GB"/>
        </w:rPr>
        <w:t xml:space="preserve">CGHC </w:t>
      </w:r>
      <w:r w:rsidR="00D26B04" w:rsidRPr="00AE5A84">
        <w:rPr>
          <w:rFonts w:ascii="Sylfaen" w:eastAsia="Times New Roman" w:hAnsi="Sylfaen" w:cstheme="minorHAnsi"/>
          <w:b/>
          <w:bCs/>
          <w:lang w:val="en-GB"/>
        </w:rPr>
        <w:t>21</w:t>
      </w:r>
      <w:r w:rsidR="009C5BCA" w:rsidRPr="00AE5A84">
        <w:rPr>
          <w:rFonts w:ascii="Sylfaen" w:eastAsia="Times New Roman" w:hAnsi="Sylfaen" w:cstheme="minorHAnsi"/>
          <w:b/>
          <w:bCs/>
          <w:lang w:val="en-GB"/>
        </w:rPr>
        <w:t>/22</w:t>
      </w:r>
      <w:r w:rsidRPr="00AE5A84">
        <w:rPr>
          <w:rFonts w:ascii="Sylfaen" w:eastAsia="Times New Roman" w:hAnsi="Sylfaen" w:cstheme="minorHAnsi"/>
          <w:b/>
          <w:bCs/>
          <w:lang w:val="en-GB"/>
        </w:rPr>
        <w:t xml:space="preserve"> </w:t>
      </w:r>
    </w:p>
    <w:p w14:paraId="31810208" w14:textId="305DFF15" w:rsidR="00A112B8" w:rsidRPr="00AE5A84" w:rsidRDefault="00A112B8" w:rsidP="003B6B4C">
      <w:pPr>
        <w:spacing w:after="0" w:line="240" w:lineRule="auto"/>
        <w:jc w:val="both"/>
        <w:rPr>
          <w:rFonts w:ascii="Sylfaen" w:hAnsi="Sylfaen" w:cstheme="minorHAnsi"/>
          <w:i/>
          <w:lang w:val="en-GB"/>
        </w:rPr>
      </w:pPr>
      <w:r w:rsidRPr="00AE5A84">
        <w:rPr>
          <w:rFonts w:ascii="Sylfaen" w:hAnsi="Sylfaen" w:cstheme="minorHAnsi"/>
          <w:b/>
          <w:lang w:val="en-GB"/>
        </w:rPr>
        <w:t xml:space="preserve">Country: </w:t>
      </w:r>
      <w:r w:rsidR="00F23D57" w:rsidRPr="00AE5A84">
        <w:rPr>
          <w:rFonts w:ascii="Sylfaen" w:hAnsi="Sylfaen" w:cstheme="minorHAnsi"/>
          <w:i/>
          <w:lang w:val="en-GB"/>
        </w:rPr>
        <w:t>Armenia</w:t>
      </w:r>
    </w:p>
    <w:p w14:paraId="3D37C65F" w14:textId="52C37A13" w:rsidR="00A112B8" w:rsidRPr="00AE5A84" w:rsidRDefault="00A112B8" w:rsidP="003B6B4C">
      <w:pPr>
        <w:spacing w:before="60" w:after="0" w:line="240" w:lineRule="auto"/>
        <w:rPr>
          <w:rFonts w:ascii="Sylfaen" w:hAnsi="Sylfaen" w:cstheme="minorHAnsi"/>
          <w:color w:val="000000"/>
          <w:spacing w:val="-2"/>
        </w:rPr>
      </w:pPr>
      <w:r w:rsidRPr="00AE5A84">
        <w:rPr>
          <w:rFonts w:ascii="Sylfaen" w:hAnsi="Sylfaen" w:cstheme="minorHAnsi"/>
          <w:b/>
          <w:lang w:val="en-GB"/>
        </w:rPr>
        <w:t>Issued on:</w:t>
      </w:r>
      <w:r w:rsidRPr="00AE5A84">
        <w:rPr>
          <w:rFonts w:ascii="Sylfaen" w:hAnsi="Sylfaen" w:cstheme="minorHAnsi"/>
          <w:b/>
          <w:shd w:val="clear" w:color="auto" w:fill="FFFFFF" w:themeFill="background1"/>
          <w:lang w:val="en-GB"/>
        </w:rPr>
        <w:t xml:space="preserve"> </w:t>
      </w:r>
      <w:proofErr w:type="gramStart"/>
      <w:r w:rsidR="009B4D7B">
        <w:rPr>
          <w:rFonts w:ascii="Sylfaen" w:hAnsi="Sylfaen" w:cstheme="minorHAnsi"/>
          <w:i/>
          <w:shd w:val="clear" w:color="auto" w:fill="FFFFFF" w:themeFill="background1"/>
        </w:rPr>
        <w:t xml:space="preserve">November </w:t>
      </w:r>
      <w:r w:rsidR="00D26B04" w:rsidRPr="00AE5A84">
        <w:rPr>
          <w:rFonts w:ascii="Sylfaen" w:hAnsi="Sylfaen" w:cstheme="minorHAnsi"/>
          <w:i/>
          <w:shd w:val="clear" w:color="auto" w:fill="FFFFFF" w:themeFill="background1"/>
        </w:rPr>
        <w:t xml:space="preserve"> </w:t>
      </w:r>
      <w:r w:rsidR="009B4D7B">
        <w:rPr>
          <w:rFonts w:ascii="Sylfaen" w:hAnsi="Sylfaen" w:cstheme="minorHAnsi"/>
          <w:i/>
          <w:shd w:val="clear" w:color="auto" w:fill="FFFFFF" w:themeFill="background1"/>
        </w:rPr>
        <w:t>10</w:t>
      </w:r>
      <w:proofErr w:type="gramEnd"/>
      <w:r w:rsidR="009B4D7B" w:rsidRPr="00AE5A84">
        <w:rPr>
          <w:rFonts w:ascii="Sylfaen" w:hAnsi="Sylfaen" w:cstheme="minorHAnsi"/>
          <w:i/>
          <w:shd w:val="clear" w:color="auto" w:fill="FFFFFF" w:themeFill="background1"/>
          <w:vertAlign w:val="superscript"/>
        </w:rPr>
        <w:t>th</w:t>
      </w:r>
      <w:r w:rsidR="009B4D7B" w:rsidRPr="00AE5A84">
        <w:rPr>
          <w:rFonts w:ascii="Sylfaen" w:hAnsi="Sylfaen" w:cstheme="minorHAnsi"/>
          <w:i/>
          <w:shd w:val="clear" w:color="auto" w:fill="FFFFFF" w:themeFill="background1"/>
        </w:rPr>
        <w:t xml:space="preserve"> </w:t>
      </w:r>
      <w:r w:rsidR="003E374E" w:rsidRPr="00AE5A84">
        <w:rPr>
          <w:rFonts w:ascii="Sylfaen" w:hAnsi="Sylfaen" w:cstheme="minorHAnsi"/>
          <w:i/>
          <w:shd w:val="clear" w:color="auto" w:fill="FFFFFF" w:themeFill="background1"/>
        </w:rPr>
        <w:t>2022</w:t>
      </w:r>
    </w:p>
    <w:p w14:paraId="70E3F0A6" w14:textId="77777777" w:rsidR="005904E0" w:rsidRPr="00AE5A84" w:rsidRDefault="005904E0" w:rsidP="00A112B8">
      <w:pPr>
        <w:pStyle w:val="EndnoteText"/>
        <w:numPr>
          <w:ilvl w:val="12"/>
          <w:numId w:val="0"/>
        </w:numPr>
        <w:tabs>
          <w:tab w:val="clear" w:pos="432"/>
          <w:tab w:val="left" w:pos="720"/>
        </w:tabs>
        <w:spacing w:before="0" w:after="120"/>
        <w:rPr>
          <w:rFonts w:ascii="Sylfaen" w:hAnsi="Sylfaen" w:cstheme="minorHAnsi"/>
          <w:sz w:val="22"/>
          <w:szCs w:val="22"/>
          <w:lang w:val="en-GB"/>
        </w:rPr>
      </w:pPr>
    </w:p>
    <w:p w14:paraId="2AC8C92B" w14:textId="690B485C" w:rsidR="00A112B8" w:rsidRPr="00AE5A84" w:rsidRDefault="00A112B8" w:rsidP="00A112B8">
      <w:pPr>
        <w:pStyle w:val="EndnoteText"/>
        <w:numPr>
          <w:ilvl w:val="12"/>
          <w:numId w:val="0"/>
        </w:numPr>
        <w:tabs>
          <w:tab w:val="clear" w:pos="432"/>
          <w:tab w:val="left" w:pos="720"/>
        </w:tabs>
        <w:spacing w:before="0" w:after="120"/>
        <w:rPr>
          <w:rFonts w:ascii="Sylfaen" w:hAnsi="Sylfaen" w:cstheme="minorHAnsi"/>
          <w:sz w:val="22"/>
          <w:szCs w:val="22"/>
          <w:lang w:val="en-GB"/>
        </w:rPr>
      </w:pPr>
      <w:r w:rsidRPr="00AE5A84">
        <w:rPr>
          <w:rFonts w:ascii="Sylfaen" w:hAnsi="Sylfaen" w:cstheme="minorHAnsi"/>
          <w:sz w:val="22"/>
          <w:szCs w:val="22"/>
          <w:lang w:val="en-GB"/>
        </w:rPr>
        <w:t>Dear Ladies and/or Gentlemen,</w:t>
      </w:r>
    </w:p>
    <w:p w14:paraId="7BA510C0" w14:textId="02392638" w:rsidR="4457C54C" w:rsidRPr="00AE5A84" w:rsidRDefault="4457C54C" w:rsidP="00046A04">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Sylfaen" w:eastAsia="Times New Roman" w:hAnsi="Sylfaen" w:cstheme="minorHAnsi"/>
          <w:i/>
          <w:iCs/>
        </w:rPr>
      </w:pPr>
      <w:r w:rsidRPr="00AE5A84">
        <w:rPr>
          <w:rFonts w:ascii="Sylfaen" w:eastAsia="Times New Roman" w:hAnsi="Sylfaen" w:cstheme="minorHAnsi"/>
        </w:rPr>
        <w:t xml:space="preserve">ContourGlobal Hydro Cascade CJSC (Employer), a </w:t>
      </w:r>
      <w:hyperlink r:id="rId11" w:history="1">
        <w:r w:rsidRPr="00AE5A84">
          <w:rPr>
            <w:rStyle w:val="Hyperlink"/>
            <w:rFonts w:ascii="Sylfaen" w:eastAsia="Times New Roman" w:hAnsi="Sylfaen" w:cstheme="minorHAnsi"/>
            <w:lang w:val="en-GB"/>
          </w:rPr>
          <w:t>ContourGlobal</w:t>
        </w:r>
      </w:hyperlink>
      <w:r w:rsidRPr="00AE5A84">
        <w:rPr>
          <w:rFonts w:ascii="Sylfaen" w:eastAsia="Times New Roman" w:hAnsi="Sylfaen" w:cstheme="minorHAnsi"/>
          <w:lang w:val="en-GB"/>
        </w:rPr>
        <w:t xml:space="preserve"> company,</w:t>
      </w:r>
      <w:r w:rsidRPr="00AE5A84">
        <w:rPr>
          <w:rFonts w:ascii="Sylfaen" w:eastAsia="Times New Roman" w:hAnsi="Sylfaen" w:cstheme="minorHAnsi"/>
          <w:color w:val="000000" w:themeColor="text1"/>
          <w:lang w:val="en-GB"/>
        </w:rPr>
        <w:t xml:space="preserve"> now invites Proposals </w:t>
      </w:r>
      <w:r w:rsidRPr="00AE5A84">
        <w:rPr>
          <w:rFonts w:ascii="Sylfaen" w:eastAsia="Times New Roman" w:hAnsi="Sylfaen" w:cstheme="minorHAnsi"/>
        </w:rPr>
        <w:t>for selection of an experienced contractor to perform the</w:t>
      </w:r>
      <w:r w:rsidRPr="00AE5A84">
        <w:rPr>
          <w:rFonts w:ascii="Sylfaen" w:eastAsia="Times New Roman" w:hAnsi="Sylfaen" w:cstheme="minorHAnsi"/>
          <w:i/>
          <w:iCs/>
        </w:rPr>
        <w:t xml:space="preserve"> </w:t>
      </w:r>
      <w:r w:rsidRPr="00AE5A84">
        <w:rPr>
          <w:rFonts w:ascii="Sylfaen" w:eastAsia="Times New Roman" w:hAnsi="Sylfaen" w:cstheme="minorHAnsi"/>
        </w:rPr>
        <w:t xml:space="preserve">design, manufacture, supply, installation and </w:t>
      </w:r>
      <w:r w:rsidR="00046A04" w:rsidRPr="00AE5A84">
        <w:rPr>
          <w:rFonts w:ascii="Sylfaen" w:eastAsia="Times New Roman" w:hAnsi="Sylfaen" w:cstheme="minorHAnsi"/>
        </w:rPr>
        <w:t>commissioning of</w:t>
      </w:r>
      <w:r w:rsidRPr="00AE5A84">
        <w:rPr>
          <w:rFonts w:ascii="Sylfaen" w:eastAsia="Times New Roman" w:hAnsi="Sylfaen" w:cstheme="minorHAnsi"/>
        </w:rPr>
        <w:t xml:space="preserve"> two new 125</w:t>
      </w:r>
      <w:r w:rsidR="00D26B04" w:rsidRPr="00AE5A84">
        <w:rPr>
          <w:rFonts w:ascii="Sylfaen" w:eastAsia="Times New Roman" w:hAnsi="Sylfaen" w:cstheme="minorHAnsi"/>
        </w:rPr>
        <w:t>MVA</w:t>
      </w:r>
      <w:r w:rsidR="00D26B04" w:rsidRPr="00AE5A84" w:rsidDel="00D26B04">
        <w:rPr>
          <w:rFonts w:ascii="Sylfaen" w:eastAsia="Times New Roman" w:hAnsi="Sylfaen" w:cstheme="minorHAnsi"/>
        </w:rPr>
        <w:t xml:space="preserve"> </w:t>
      </w:r>
      <w:r w:rsidRPr="00AE5A84">
        <w:rPr>
          <w:rFonts w:ascii="Sylfaen" w:eastAsia="Times New Roman" w:hAnsi="Sylfaen" w:cstheme="minorHAnsi"/>
        </w:rPr>
        <w:t>-13.8/220 kV transformers for Shamb HPP of ContourGlobal Hydro Cascade CJSC on a lump-sum turnkey basis</w:t>
      </w:r>
      <w:r w:rsidRPr="00AE5A84">
        <w:rPr>
          <w:rFonts w:ascii="Sylfaen" w:eastAsia="Times New Roman" w:hAnsi="Sylfaen" w:cstheme="minorHAnsi"/>
          <w:i/>
          <w:iCs/>
        </w:rPr>
        <w:t>.</w:t>
      </w:r>
    </w:p>
    <w:p w14:paraId="1E467810" w14:textId="5A6A813E" w:rsidR="005C0226" w:rsidRPr="00AE5A84" w:rsidRDefault="005C0226" w:rsidP="005C0226">
      <w:pPr>
        <w:pStyle w:val="ListParagraph"/>
        <w:numPr>
          <w:ilvl w:val="0"/>
          <w:numId w:val="4"/>
        </w:numPr>
        <w:rPr>
          <w:rFonts w:ascii="Sylfaen" w:eastAsiaTheme="minorEastAsia" w:hAnsi="Sylfaen" w:cstheme="minorHAnsi"/>
          <w:color w:val="000000" w:themeColor="text1"/>
          <w:sz w:val="22"/>
          <w:szCs w:val="22"/>
          <w:lang w:val="en-GB"/>
        </w:rPr>
      </w:pPr>
      <w:r w:rsidRPr="00AE5A84">
        <w:rPr>
          <w:rFonts w:ascii="Sylfaen" w:hAnsi="Sylfaen" w:cstheme="minorHAnsi"/>
          <w:color w:val="000000" w:themeColor="text1"/>
          <w:sz w:val="22"/>
          <w:szCs w:val="22"/>
          <w:lang w:val="en-GB"/>
        </w:rPr>
        <w:t>The procurement will be conducted through a competitive Request for Proposal (“</w:t>
      </w:r>
      <w:r w:rsidRPr="00AE5A84">
        <w:rPr>
          <w:rFonts w:ascii="Sylfaen" w:hAnsi="Sylfaen" w:cstheme="minorHAnsi"/>
          <w:b/>
          <w:bCs/>
          <w:color w:val="000000" w:themeColor="text1"/>
          <w:sz w:val="22"/>
          <w:szCs w:val="22"/>
          <w:lang w:val="en-GB"/>
        </w:rPr>
        <w:t>RFP</w:t>
      </w:r>
      <w:r w:rsidRPr="00AE5A84">
        <w:rPr>
          <w:rFonts w:ascii="Sylfaen" w:hAnsi="Sylfaen" w:cstheme="minorHAnsi"/>
          <w:color w:val="000000" w:themeColor="text1"/>
          <w:sz w:val="22"/>
          <w:szCs w:val="22"/>
          <w:lang w:val="en-GB"/>
        </w:rPr>
        <w:t xml:space="preserve">”) process </w:t>
      </w:r>
      <w:r w:rsidR="000F370D" w:rsidRPr="000F370D">
        <w:rPr>
          <w:rFonts w:ascii="Sylfaen" w:hAnsi="Sylfaen" w:cstheme="minorHAnsi"/>
          <w:color w:val="000000" w:themeColor="text1"/>
          <w:sz w:val="22"/>
          <w:szCs w:val="22"/>
          <w:lang w:val="en-GB"/>
        </w:rPr>
        <w:t xml:space="preserve">which will be carried out in </w:t>
      </w:r>
      <w:r w:rsidR="0023372D">
        <w:rPr>
          <w:rFonts w:ascii="Sylfaen" w:hAnsi="Sylfaen" w:cstheme="minorHAnsi"/>
          <w:color w:val="000000" w:themeColor="text1"/>
          <w:sz w:val="22"/>
          <w:szCs w:val="22"/>
          <w:lang w:val="en-GB"/>
        </w:rPr>
        <w:t>two</w:t>
      </w:r>
      <w:r w:rsidR="000F370D" w:rsidRPr="000F370D">
        <w:rPr>
          <w:rFonts w:ascii="Sylfaen" w:hAnsi="Sylfaen" w:cstheme="minorHAnsi"/>
          <w:color w:val="000000" w:themeColor="text1"/>
          <w:sz w:val="22"/>
          <w:szCs w:val="22"/>
          <w:lang w:val="en-GB"/>
        </w:rPr>
        <w:t xml:space="preserve"> stage with request for proposals method in two sealed envelopes, where the </w:t>
      </w:r>
      <w:r w:rsidR="000F370D">
        <w:rPr>
          <w:rFonts w:ascii="Sylfaen" w:hAnsi="Sylfaen" w:cstheme="minorHAnsi"/>
          <w:color w:val="000000" w:themeColor="text1"/>
          <w:sz w:val="22"/>
          <w:szCs w:val="22"/>
          <w:lang w:val="en-GB"/>
        </w:rPr>
        <w:t>Bidders</w:t>
      </w:r>
      <w:r w:rsidR="000F370D" w:rsidRPr="000F370D">
        <w:rPr>
          <w:rFonts w:ascii="Sylfaen" w:hAnsi="Sylfaen" w:cstheme="minorHAnsi"/>
          <w:color w:val="000000" w:themeColor="text1"/>
          <w:sz w:val="22"/>
          <w:szCs w:val="22"/>
          <w:lang w:val="en-GB"/>
        </w:rPr>
        <w:t xml:space="preserve"> submit the </w:t>
      </w:r>
      <w:r w:rsidR="000F370D">
        <w:rPr>
          <w:rFonts w:ascii="Sylfaen" w:hAnsi="Sylfaen" w:cstheme="minorHAnsi"/>
          <w:color w:val="000000" w:themeColor="text1"/>
          <w:sz w:val="22"/>
          <w:szCs w:val="22"/>
          <w:lang w:val="en-GB"/>
        </w:rPr>
        <w:t>Technical proposal</w:t>
      </w:r>
      <w:r w:rsidR="000F370D" w:rsidRPr="000F370D">
        <w:rPr>
          <w:rFonts w:ascii="Sylfaen" w:hAnsi="Sylfaen" w:cstheme="minorHAnsi"/>
          <w:color w:val="000000" w:themeColor="text1"/>
          <w:sz w:val="22"/>
          <w:szCs w:val="22"/>
          <w:lang w:val="en-GB"/>
        </w:rPr>
        <w:t xml:space="preserve"> and the </w:t>
      </w:r>
      <w:r w:rsidR="000F370D">
        <w:rPr>
          <w:rFonts w:ascii="Sylfaen" w:hAnsi="Sylfaen" w:cstheme="minorHAnsi"/>
          <w:color w:val="000000" w:themeColor="text1"/>
          <w:sz w:val="22"/>
          <w:szCs w:val="22"/>
          <w:lang w:val="en-GB"/>
        </w:rPr>
        <w:t xml:space="preserve">Financial </w:t>
      </w:r>
      <w:r w:rsidR="000F370D" w:rsidRPr="000F370D">
        <w:rPr>
          <w:rFonts w:ascii="Sylfaen" w:hAnsi="Sylfaen" w:cstheme="minorHAnsi"/>
          <w:color w:val="000000" w:themeColor="text1"/>
          <w:sz w:val="22"/>
          <w:szCs w:val="22"/>
          <w:lang w:val="en-GB"/>
        </w:rPr>
        <w:t xml:space="preserve">proposal in a sealed envelopes simultaneously using the Coupa e-procurement system </w:t>
      </w:r>
      <w:bookmarkStart w:id="5" w:name="_Hlk118368008"/>
      <w:r w:rsidR="008B31A8">
        <w:rPr>
          <w:rFonts w:ascii="Sylfaen" w:hAnsi="Sylfaen" w:cstheme="minorHAnsi"/>
          <w:color w:val="000000" w:themeColor="text1"/>
          <w:sz w:val="22"/>
          <w:szCs w:val="22"/>
          <w:lang w:val="en-GB"/>
        </w:rPr>
        <w:t>(</w:t>
      </w:r>
      <w:hyperlink r:id="rId12" w:history="1">
        <w:r w:rsidR="008B31A8" w:rsidRPr="008B31A8">
          <w:rPr>
            <w:rStyle w:val="Hyperlink"/>
            <w:rFonts w:ascii="Sylfaen" w:hAnsi="Sylfaen" w:cstheme="minorHAnsi"/>
            <w:sz w:val="22"/>
            <w:szCs w:val="22"/>
          </w:rPr>
          <w:t>Coupa Supplier Portal (coupahost.com)</w:t>
        </w:r>
      </w:hyperlink>
      <w:r w:rsidR="008B31A8">
        <w:rPr>
          <w:rFonts w:ascii="Sylfaen" w:hAnsi="Sylfaen" w:cstheme="minorHAnsi"/>
          <w:color w:val="000000" w:themeColor="text1"/>
          <w:sz w:val="22"/>
          <w:szCs w:val="22"/>
          <w:lang w:val="en-GB"/>
        </w:rPr>
        <w:t>)</w:t>
      </w:r>
      <w:r w:rsidRPr="00AE5A84">
        <w:rPr>
          <w:rFonts w:ascii="Sylfaen" w:hAnsi="Sylfaen" w:cstheme="minorHAnsi"/>
          <w:color w:val="000000" w:themeColor="text1"/>
          <w:sz w:val="22"/>
          <w:szCs w:val="22"/>
          <w:lang w:val="en-GB"/>
        </w:rPr>
        <w:t xml:space="preserve"> </w:t>
      </w:r>
      <w:bookmarkEnd w:id="5"/>
      <w:r w:rsidRPr="00AE5A84">
        <w:rPr>
          <w:rFonts w:ascii="Sylfaen" w:hAnsi="Sylfaen" w:cstheme="minorHAnsi"/>
          <w:color w:val="000000" w:themeColor="text1"/>
          <w:sz w:val="22"/>
          <w:szCs w:val="22"/>
          <w:lang w:val="en-GB"/>
        </w:rPr>
        <w:t xml:space="preserve">and is open to all </w:t>
      </w:r>
      <w:r w:rsidR="000F370D">
        <w:rPr>
          <w:rFonts w:ascii="Sylfaen" w:hAnsi="Sylfaen" w:cstheme="minorHAnsi"/>
          <w:color w:val="000000" w:themeColor="text1"/>
          <w:sz w:val="22"/>
          <w:szCs w:val="22"/>
          <w:lang w:val="en-GB"/>
        </w:rPr>
        <w:t>Bidder</w:t>
      </w:r>
      <w:r w:rsidRPr="00AE5A84">
        <w:rPr>
          <w:rFonts w:ascii="Sylfaen" w:hAnsi="Sylfaen" w:cstheme="minorHAnsi"/>
          <w:color w:val="000000" w:themeColor="text1"/>
          <w:sz w:val="22"/>
          <w:szCs w:val="22"/>
          <w:lang w:val="en-GB"/>
        </w:rPr>
        <w:t xml:space="preserve">s from all countries described in the RFP. </w:t>
      </w:r>
    </w:p>
    <w:p w14:paraId="1078CD04" w14:textId="77777777" w:rsidR="005C0226" w:rsidRPr="00AE5A84" w:rsidRDefault="005C0226" w:rsidP="005C0226">
      <w:pPr>
        <w:pStyle w:val="ListParagraph"/>
        <w:numPr>
          <w:ilvl w:val="0"/>
          <w:numId w:val="4"/>
        </w:numPr>
        <w:rPr>
          <w:rFonts w:ascii="Sylfaen" w:eastAsiaTheme="minorEastAsia" w:hAnsi="Sylfaen" w:cstheme="minorHAnsi"/>
          <w:color w:val="000000" w:themeColor="text1"/>
          <w:sz w:val="22"/>
          <w:szCs w:val="22"/>
          <w:lang w:val="en-GB"/>
        </w:rPr>
      </w:pPr>
      <w:r w:rsidRPr="00AE5A84">
        <w:rPr>
          <w:rFonts w:ascii="Sylfaen" w:hAnsi="Sylfaen" w:cstheme="minorHAnsi"/>
          <w:color w:val="000000" w:themeColor="text1"/>
          <w:sz w:val="22"/>
          <w:szCs w:val="22"/>
          <w:lang w:val="en-GB"/>
        </w:rPr>
        <w:t>Suppliers/Vendors shall submit their proposals electronically using Coupa system and subject to the terms and conditions of use of Coupa as well as to the terms and conditions of the procurement document RFP.</w:t>
      </w:r>
    </w:p>
    <w:p w14:paraId="055DC5B5" w14:textId="795C1300" w:rsidR="005C0226" w:rsidRPr="00AE5A84" w:rsidRDefault="005C0226" w:rsidP="005C0226">
      <w:pPr>
        <w:pStyle w:val="ListParagraph"/>
        <w:numPr>
          <w:ilvl w:val="0"/>
          <w:numId w:val="4"/>
        </w:numPr>
        <w:rPr>
          <w:rFonts w:ascii="Sylfaen" w:eastAsiaTheme="minorEastAsia" w:hAnsi="Sylfaen" w:cstheme="minorHAnsi"/>
          <w:color w:val="000000" w:themeColor="text1"/>
          <w:sz w:val="22"/>
          <w:szCs w:val="22"/>
          <w:lang w:val="en-GB"/>
        </w:rPr>
      </w:pPr>
      <w:r w:rsidRPr="00AE5A84">
        <w:rPr>
          <w:rFonts w:ascii="Sylfaen" w:hAnsi="Sylfaen" w:cstheme="minorHAnsi"/>
          <w:color w:val="000000" w:themeColor="text1"/>
          <w:sz w:val="22"/>
          <w:szCs w:val="22"/>
          <w:lang w:val="en-GB"/>
        </w:rPr>
        <w:t xml:space="preserve">The minimum qualifying technical score shall be 70 points on a 100 points scale. Any Proposal awarded less than 70/100p shall be considered non-responsive and shall not be considered </w:t>
      </w:r>
      <w:r w:rsidR="000F370D">
        <w:rPr>
          <w:rFonts w:ascii="Sylfaen" w:hAnsi="Sylfaen" w:cstheme="minorHAnsi"/>
          <w:color w:val="000000" w:themeColor="text1"/>
          <w:sz w:val="22"/>
          <w:szCs w:val="22"/>
          <w:lang w:val="en-GB"/>
        </w:rPr>
        <w:t>during the opening</w:t>
      </w:r>
      <w:r w:rsidRPr="00AE5A84">
        <w:rPr>
          <w:rFonts w:ascii="Sylfaen" w:hAnsi="Sylfaen" w:cstheme="minorHAnsi"/>
          <w:color w:val="000000" w:themeColor="text1"/>
          <w:sz w:val="22"/>
          <w:szCs w:val="22"/>
          <w:lang w:val="en-GB"/>
        </w:rPr>
        <w:t xml:space="preserve"> of Financial Proposal.  </w:t>
      </w:r>
    </w:p>
    <w:p w14:paraId="79766D84" w14:textId="63BA5BC1" w:rsidR="005C0226" w:rsidRPr="00A165C4" w:rsidRDefault="005C0226" w:rsidP="005C0226">
      <w:pPr>
        <w:pStyle w:val="ListParagraph"/>
        <w:numPr>
          <w:ilvl w:val="0"/>
          <w:numId w:val="4"/>
        </w:numPr>
        <w:rPr>
          <w:rFonts w:ascii="Sylfaen" w:eastAsiaTheme="minorEastAsia" w:hAnsi="Sylfaen" w:cstheme="minorHAnsi"/>
          <w:color w:val="000000" w:themeColor="text1"/>
          <w:sz w:val="22"/>
          <w:szCs w:val="22"/>
          <w:lang w:val="en-GB"/>
        </w:rPr>
      </w:pPr>
      <w:bookmarkStart w:id="6" w:name="_Hlk97194835"/>
      <w:r w:rsidRPr="00AE5A84">
        <w:rPr>
          <w:rFonts w:ascii="Sylfaen" w:hAnsi="Sylfaen" w:cstheme="minorHAnsi"/>
          <w:color w:val="000000" w:themeColor="text1"/>
          <w:sz w:val="22"/>
          <w:szCs w:val="22"/>
          <w:lang w:val="en-GB"/>
        </w:rPr>
        <w:t>The deadline for Proposal</w:t>
      </w:r>
      <w:r w:rsidR="00A06702">
        <w:rPr>
          <w:rFonts w:ascii="Sylfaen" w:hAnsi="Sylfaen" w:cstheme="minorHAnsi"/>
          <w:color w:val="000000" w:themeColor="text1"/>
          <w:sz w:val="22"/>
          <w:szCs w:val="22"/>
          <w:lang w:val="en-GB"/>
        </w:rPr>
        <w:t>s</w:t>
      </w:r>
      <w:r w:rsidRPr="00AE5A84">
        <w:rPr>
          <w:rFonts w:ascii="Sylfaen" w:hAnsi="Sylfaen" w:cstheme="minorHAnsi"/>
          <w:color w:val="000000" w:themeColor="text1"/>
          <w:sz w:val="22"/>
          <w:szCs w:val="22"/>
          <w:lang w:val="en-GB"/>
        </w:rPr>
        <w:t xml:space="preserve"> submission is 1</w:t>
      </w:r>
      <w:r w:rsidR="004477B2" w:rsidRPr="00AE5A84">
        <w:rPr>
          <w:rFonts w:ascii="Sylfaen" w:hAnsi="Sylfaen" w:cstheme="minorHAnsi"/>
          <w:color w:val="000000" w:themeColor="text1"/>
          <w:sz w:val="22"/>
          <w:szCs w:val="22"/>
          <w:lang w:val="en-GB"/>
        </w:rPr>
        <w:t>7</w:t>
      </w:r>
      <w:r w:rsidRPr="00AE5A84">
        <w:rPr>
          <w:rFonts w:ascii="Sylfaen" w:hAnsi="Sylfaen" w:cstheme="minorHAnsi"/>
          <w:color w:val="000000" w:themeColor="text1"/>
          <w:sz w:val="22"/>
          <w:szCs w:val="22"/>
          <w:lang w:val="en-GB"/>
        </w:rPr>
        <w:t>:00</w:t>
      </w:r>
      <w:r w:rsidRPr="00AE5A84">
        <w:rPr>
          <w:rFonts w:ascii="Sylfaen" w:hAnsi="Sylfaen" w:cstheme="minorHAnsi"/>
          <w:sz w:val="22"/>
          <w:szCs w:val="22"/>
          <w:lang w:val="en-GB"/>
        </w:rPr>
        <w:t xml:space="preserve"> hours Yerevan time </w:t>
      </w:r>
      <w:r w:rsidRPr="00B64FF9">
        <w:rPr>
          <w:rFonts w:ascii="Sylfaen" w:hAnsi="Sylfaen" w:cstheme="minorHAnsi"/>
          <w:sz w:val="22"/>
          <w:szCs w:val="22"/>
          <w:lang w:val="en-GB"/>
        </w:rPr>
        <w:t xml:space="preserve">on </w:t>
      </w:r>
      <w:r w:rsidR="009B4D7B" w:rsidRPr="00B64FF9">
        <w:rPr>
          <w:rFonts w:ascii="Sylfaen" w:hAnsi="Sylfaen" w:cstheme="minorHAnsi"/>
          <w:sz w:val="22"/>
          <w:szCs w:val="22"/>
        </w:rPr>
        <w:t>24</w:t>
      </w:r>
      <w:r w:rsidR="009B4D7B" w:rsidRPr="00B64FF9">
        <w:rPr>
          <w:rFonts w:ascii="Sylfaen" w:hAnsi="Sylfaen" w:cstheme="minorHAnsi"/>
          <w:sz w:val="22"/>
          <w:szCs w:val="22"/>
          <w:vertAlign w:val="superscript"/>
        </w:rPr>
        <w:t>th</w:t>
      </w:r>
      <w:r w:rsidR="009B4D7B" w:rsidRPr="00B64FF9">
        <w:rPr>
          <w:rFonts w:ascii="Sylfaen" w:hAnsi="Sylfaen" w:cstheme="minorHAnsi"/>
          <w:sz w:val="22"/>
          <w:szCs w:val="22"/>
        </w:rPr>
        <w:t xml:space="preserve"> </w:t>
      </w:r>
      <w:proofErr w:type="gramStart"/>
      <w:r w:rsidR="009B4D7B" w:rsidRPr="00B64FF9">
        <w:rPr>
          <w:rFonts w:ascii="Sylfaen" w:hAnsi="Sylfaen" w:cstheme="minorHAnsi"/>
          <w:sz w:val="22"/>
          <w:szCs w:val="22"/>
        </w:rPr>
        <w:t>November</w:t>
      </w:r>
      <w:r w:rsidR="009B4D7B" w:rsidRPr="00AE5A84">
        <w:rPr>
          <w:rFonts w:ascii="Sylfaen" w:hAnsi="Sylfaen" w:cstheme="minorHAnsi"/>
          <w:sz w:val="22"/>
          <w:szCs w:val="22"/>
        </w:rPr>
        <w:t xml:space="preserve">  </w:t>
      </w:r>
      <w:r w:rsidRPr="00AE5A84">
        <w:rPr>
          <w:rFonts w:ascii="Sylfaen" w:hAnsi="Sylfaen" w:cstheme="minorHAnsi"/>
          <w:sz w:val="22"/>
          <w:szCs w:val="22"/>
          <w:lang w:val="en-GB"/>
        </w:rPr>
        <w:t>2022</w:t>
      </w:r>
      <w:proofErr w:type="gramEnd"/>
      <w:r w:rsidRPr="00AE5A84">
        <w:rPr>
          <w:rFonts w:ascii="Sylfaen" w:hAnsi="Sylfaen" w:cstheme="minorHAnsi"/>
          <w:i/>
          <w:iCs/>
          <w:color w:val="000000" w:themeColor="text1"/>
          <w:sz w:val="22"/>
          <w:szCs w:val="22"/>
          <w:lang w:val="en-GB"/>
        </w:rPr>
        <w:t>.</w:t>
      </w:r>
      <w:r w:rsidRPr="00AE5A84">
        <w:rPr>
          <w:rFonts w:ascii="Sylfaen" w:hAnsi="Sylfaen" w:cstheme="minorHAnsi"/>
          <w:color w:val="000000" w:themeColor="text1"/>
          <w:sz w:val="22"/>
          <w:szCs w:val="22"/>
          <w:vertAlign w:val="superscript"/>
          <w:lang w:val="en-GB"/>
        </w:rPr>
        <w:t xml:space="preserve">  </w:t>
      </w:r>
      <w:r w:rsidRPr="00AE5A84">
        <w:rPr>
          <w:rFonts w:ascii="Sylfaen" w:hAnsi="Sylfaen" w:cstheme="minorHAnsi"/>
          <w:color w:val="000000" w:themeColor="text1"/>
          <w:sz w:val="22"/>
          <w:szCs w:val="22"/>
          <w:lang w:val="en-GB"/>
        </w:rPr>
        <w:t xml:space="preserve">Participants shall submit their proposals electronically using Coupa system no later than the deadline for submission of </w:t>
      </w:r>
      <w:r w:rsidRPr="00A165C4">
        <w:rPr>
          <w:rFonts w:ascii="Sylfaen" w:hAnsi="Sylfaen" w:cstheme="minorHAnsi"/>
          <w:color w:val="000000" w:themeColor="text1"/>
          <w:sz w:val="22"/>
          <w:szCs w:val="22"/>
          <w:lang w:val="en-GB"/>
        </w:rPr>
        <w:t>Proposals at the time and date stated in Coupa</w:t>
      </w:r>
      <w:r w:rsidR="008B31A8" w:rsidRPr="00A165C4">
        <w:rPr>
          <w:rFonts w:ascii="Sylfaen" w:hAnsi="Sylfaen" w:cstheme="minorHAnsi"/>
          <w:color w:val="000000" w:themeColor="text1"/>
          <w:sz w:val="22"/>
          <w:szCs w:val="22"/>
          <w:lang w:val="en-GB"/>
        </w:rPr>
        <w:t>.</w:t>
      </w:r>
    </w:p>
    <w:bookmarkEnd w:id="6"/>
    <w:p w14:paraId="721AC443" w14:textId="005E73C7" w:rsidR="008B31A8" w:rsidRPr="00A165C4" w:rsidRDefault="005C0226" w:rsidP="0040274E">
      <w:pPr>
        <w:spacing w:after="0" w:line="240" w:lineRule="auto"/>
        <w:ind w:left="720"/>
        <w:rPr>
          <w:rFonts w:ascii="Sylfaen" w:hAnsi="Sylfaen"/>
        </w:rPr>
      </w:pPr>
      <w:r w:rsidRPr="00A165C4">
        <w:rPr>
          <w:rFonts w:ascii="Sylfaen" w:eastAsia="Times New Roman" w:hAnsi="Sylfaen" w:cstheme="minorHAnsi"/>
          <w:color w:val="000000" w:themeColor="text1"/>
          <w:lang w:val="en-GB"/>
        </w:rPr>
        <w:t>Interested companies may obtain further information and clarifications on this RFP by submitting a written request to</w:t>
      </w:r>
      <w:r w:rsidR="008B31A8" w:rsidRPr="00A165C4">
        <w:rPr>
          <w:rFonts w:ascii="Sylfaen" w:eastAsia="Times New Roman" w:hAnsi="Sylfaen" w:cstheme="minorHAnsi"/>
          <w:color w:val="000000" w:themeColor="text1"/>
          <w:lang w:val="en-GB"/>
        </w:rPr>
        <w:t xml:space="preserve"> senior procurement officer A. Petrosyan</w:t>
      </w:r>
      <w:r w:rsidR="008B31A8" w:rsidRPr="00A165C4" w:rsidDel="00C51541">
        <w:rPr>
          <w:rFonts w:ascii="Sylfaen" w:hAnsi="Sylfaen"/>
        </w:rPr>
        <w:t xml:space="preserve"> </w:t>
      </w:r>
      <w:hyperlink r:id="rId13" w:history="1">
        <w:r w:rsidR="008B31A8" w:rsidRPr="00A165C4">
          <w:rPr>
            <w:rStyle w:val="Hyperlink"/>
            <w:rFonts w:ascii="Sylfaen" w:hAnsi="Sylfaen" w:cs="Times New Roman"/>
            <w:shd w:val="clear" w:color="auto" w:fill="FFFFFF"/>
          </w:rPr>
          <w:t>arman.petrosyan@contourglobal.com</w:t>
        </w:r>
      </w:hyperlink>
      <w:r w:rsidR="008B31A8" w:rsidRPr="00A165C4">
        <w:rPr>
          <w:rStyle w:val="Hyperlink"/>
          <w:rFonts w:ascii="Sylfaen" w:hAnsi="Sylfaen" w:cs="Times New Roman"/>
          <w:shd w:val="clear" w:color="auto" w:fill="FFFFFF"/>
        </w:rPr>
        <w:t xml:space="preserve">; </w:t>
      </w:r>
      <w:r w:rsidR="008B31A8" w:rsidRPr="00A165C4">
        <w:rPr>
          <w:rFonts w:ascii="Sylfaen" w:hAnsi="Sylfaen"/>
        </w:rPr>
        <w:t xml:space="preserve">Phone` +3794 11 520029. </w:t>
      </w:r>
    </w:p>
    <w:p w14:paraId="585557AE" w14:textId="6A082E96" w:rsidR="005C0226" w:rsidRPr="00A165C4" w:rsidRDefault="000F370D" w:rsidP="0040274E">
      <w:pPr>
        <w:spacing w:after="0" w:line="240" w:lineRule="auto"/>
        <w:ind w:left="720"/>
        <w:rPr>
          <w:rFonts w:ascii="Sylfaen" w:hAnsi="Sylfaen" w:cstheme="minorHAnsi"/>
          <w:color w:val="000000" w:themeColor="text1"/>
          <w:lang w:val="en-GB"/>
        </w:rPr>
      </w:pPr>
      <w:r w:rsidRPr="00A165C4">
        <w:rPr>
          <w:rFonts w:ascii="Sylfaen" w:hAnsi="Sylfaen" w:cstheme="minorHAnsi"/>
          <w:color w:val="000000" w:themeColor="text1"/>
          <w:lang w:val="en-GB"/>
        </w:rPr>
        <w:t>Bidder</w:t>
      </w:r>
      <w:r w:rsidR="005C0226" w:rsidRPr="00A165C4">
        <w:rPr>
          <w:rFonts w:ascii="Sylfaen" w:hAnsi="Sylfaen" w:cstheme="minorHAnsi"/>
          <w:color w:val="000000" w:themeColor="text1"/>
          <w:lang w:val="en-GB"/>
        </w:rPr>
        <w:t xml:space="preserve">s who are interested in this procurement opportunity may write to: </w:t>
      </w:r>
      <w:r w:rsidR="003B6B4C" w:rsidRPr="00A165C4">
        <w:rPr>
          <w:rFonts w:ascii="Sylfaen" w:hAnsi="Sylfaen" w:cstheme="minorHAnsi"/>
          <w:color w:val="000000" w:themeColor="text1"/>
          <w:lang w:val="en-GB"/>
        </w:rPr>
        <w:t xml:space="preserve"> </w:t>
      </w:r>
      <w:hyperlink r:id="rId14" w:history="1">
        <w:r w:rsidR="003B6B4C" w:rsidRPr="00A165C4">
          <w:rPr>
            <w:rStyle w:val="Hyperlink"/>
            <w:rFonts w:ascii="Sylfaen" w:hAnsi="Sylfaen" w:cstheme="minorHAnsi"/>
            <w:lang w:val="en-GB"/>
          </w:rPr>
          <w:t>arman.petrosyan@contourglobal.com</w:t>
        </w:r>
      </w:hyperlink>
      <w:r w:rsidR="003B6B4C" w:rsidRPr="00A165C4">
        <w:rPr>
          <w:rFonts w:ascii="Sylfaen" w:hAnsi="Sylfaen" w:cstheme="minorHAnsi"/>
          <w:color w:val="000000" w:themeColor="text1"/>
          <w:lang w:val="en-GB"/>
        </w:rPr>
        <w:t xml:space="preserve"> </w:t>
      </w:r>
      <w:r w:rsidR="005C0226" w:rsidRPr="00A165C4">
        <w:rPr>
          <w:rFonts w:ascii="Sylfaen" w:hAnsi="Sylfaen" w:cstheme="minorHAnsi"/>
          <w:color w:val="000000" w:themeColor="text1"/>
          <w:lang w:val="en-GB"/>
        </w:rPr>
        <w:t xml:space="preserve">confirm their interest with their email address and receive an invitation to Coupa system. </w:t>
      </w:r>
    </w:p>
    <w:p w14:paraId="47A1BC61" w14:textId="77777777" w:rsidR="0008047F" w:rsidRPr="00AE5A84" w:rsidRDefault="0008047F" w:rsidP="00046A04">
      <w:pPr>
        <w:spacing w:after="0" w:line="240" w:lineRule="auto"/>
        <w:ind w:firstLine="590"/>
        <w:rPr>
          <w:rFonts w:ascii="Sylfaen" w:eastAsia="Times New Roman" w:hAnsi="Sylfaen" w:cstheme="minorHAnsi"/>
          <w:color w:val="000000" w:themeColor="text1"/>
          <w:lang w:val="en-GB"/>
        </w:rPr>
      </w:pPr>
    </w:p>
    <w:p w14:paraId="4BE95EAB" w14:textId="77777777" w:rsidR="00281269" w:rsidRDefault="4457C54C" w:rsidP="008B31A8">
      <w:pPr>
        <w:spacing w:after="0" w:line="240" w:lineRule="auto"/>
        <w:jc w:val="both"/>
        <w:rPr>
          <w:rFonts w:ascii="Sylfaen" w:eastAsia="Times New Roman" w:hAnsi="Sylfaen" w:cstheme="minorHAnsi"/>
        </w:rPr>
      </w:pPr>
      <w:r w:rsidRPr="00AE5A84">
        <w:rPr>
          <w:rFonts w:ascii="Sylfaen" w:eastAsia="Times New Roman" w:hAnsi="Sylfaen" w:cstheme="minorHAnsi"/>
        </w:rPr>
        <w:t>T</w:t>
      </w:r>
      <w:r w:rsidR="0008047F" w:rsidRPr="00AE5A84">
        <w:rPr>
          <w:rFonts w:ascii="Sylfaen" w:eastAsia="Times New Roman" w:hAnsi="Sylfaen" w:cstheme="minorHAnsi"/>
        </w:rPr>
        <w:t>he</w:t>
      </w:r>
      <w:r w:rsidRPr="00AE5A84">
        <w:rPr>
          <w:rFonts w:ascii="Sylfaen" w:eastAsia="Times New Roman" w:hAnsi="Sylfaen" w:cstheme="minorHAnsi"/>
        </w:rPr>
        <w:t xml:space="preserve"> </w:t>
      </w:r>
      <w:r w:rsidR="0008047F" w:rsidRPr="00AE5A84">
        <w:rPr>
          <w:rFonts w:ascii="Sylfaen" w:eastAsia="Times New Roman" w:hAnsi="Sylfaen" w:cstheme="minorHAnsi"/>
        </w:rPr>
        <w:t xml:space="preserve">RFP </w:t>
      </w:r>
      <w:r w:rsidRPr="00AE5A84">
        <w:rPr>
          <w:rFonts w:ascii="Sylfaen" w:eastAsia="Times New Roman" w:hAnsi="Sylfaen" w:cstheme="minorHAnsi"/>
        </w:rPr>
        <w:t>has been prepared in accordance with the ContourGlobal Hydro Cascade CJSC Procurement Procedure</w:t>
      </w:r>
      <w:r w:rsidR="0008047F" w:rsidRPr="00AE5A84">
        <w:rPr>
          <w:rFonts w:ascii="Sylfaen" w:eastAsia="Times New Roman" w:hAnsi="Sylfaen" w:cstheme="minorHAnsi"/>
        </w:rPr>
        <w:t xml:space="preserve"> in adherence to </w:t>
      </w:r>
      <w:r w:rsidRPr="00AE5A84">
        <w:rPr>
          <w:rFonts w:ascii="Sylfaen" w:eastAsia="Times New Roman" w:hAnsi="Sylfaen" w:cstheme="minorHAnsi"/>
        </w:rPr>
        <w:t xml:space="preserve">Public Services Regulatory Commission Resolution 273A of August 19, </w:t>
      </w:r>
      <w:proofErr w:type="gramStart"/>
      <w:r w:rsidRPr="00AE5A84">
        <w:rPr>
          <w:rFonts w:ascii="Sylfaen" w:eastAsia="Times New Roman" w:hAnsi="Sylfaen" w:cstheme="minorHAnsi"/>
        </w:rPr>
        <w:t xml:space="preserve">2020 </w:t>
      </w:r>
      <w:r w:rsidRPr="00AE5A84">
        <w:rPr>
          <w:rFonts w:ascii="Sylfaen" w:eastAsia="Calibri" w:hAnsi="Sylfaen" w:cstheme="minorHAnsi"/>
        </w:rPr>
        <w:t xml:space="preserve"> (</w:t>
      </w:r>
      <w:proofErr w:type="gramEnd"/>
      <w:r w:rsidR="007B2CE4">
        <w:fldChar w:fldCharType="begin"/>
      </w:r>
      <w:r w:rsidR="007B2CE4">
        <w:instrText xml:space="preserve"> HYPERLINK "https://eservices.contourglobal.eu/armenia/" </w:instrText>
      </w:r>
      <w:r w:rsidR="007B2CE4">
        <w:fldChar w:fldCharType="separate"/>
      </w:r>
      <w:r w:rsidRPr="00AE5A84">
        <w:rPr>
          <w:rStyle w:val="Hyperlink"/>
          <w:rFonts w:ascii="Sylfaen" w:eastAsia="Calibri" w:hAnsi="Sylfaen" w:cstheme="minorHAnsi"/>
        </w:rPr>
        <w:t>https://eservices.contourglobal.eu/armenia/</w:t>
      </w:r>
      <w:r w:rsidR="007B2CE4">
        <w:rPr>
          <w:rStyle w:val="Hyperlink"/>
          <w:rFonts w:ascii="Sylfaen" w:eastAsia="Calibri" w:hAnsi="Sylfaen" w:cstheme="minorHAnsi"/>
        </w:rPr>
        <w:fldChar w:fldCharType="end"/>
      </w:r>
      <w:r w:rsidRPr="00AE5A84">
        <w:rPr>
          <w:rFonts w:ascii="Sylfaen" w:eastAsia="Calibri" w:hAnsi="Sylfaen" w:cstheme="minorHAnsi"/>
        </w:rPr>
        <w:t>)</w:t>
      </w:r>
      <w:r w:rsidRPr="00AE5A84">
        <w:rPr>
          <w:rFonts w:ascii="Sylfaen" w:eastAsia="Times New Roman" w:hAnsi="Sylfaen" w:cstheme="minorHAnsi"/>
        </w:rPr>
        <w:t>. The</w:t>
      </w:r>
      <w:r w:rsidR="0008047F" w:rsidRPr="00AE5A84">
        <w:rPr>
          <w:rFonts w:ascii="Sylfaen" w:eastAsia="Times New Roman" w:hAnsi="Sylfaen" w:cstheme="minorHAnsi"/>
        </w:rPr>
        <w:t xml:space="preserve"> RFP shall be conducted in compliance with the </w:t>
      </w:r>
      <w:r w:rsidRPr="00AE5A84">
        <w:rPr>
          <w:rFonts w:ascii="Sylfaen" w:eastAsia="Times New Roman" w:hAnsi="Sylfaen" w:cstheme="minorHAnsi"/>
        </w:rPr>
        <w:t>legislation of the Republic of Armenia</w:t>
      </w:r>
      <w:r w:rsidR="0008047F" w:rsidRPr="00AE5A84">
        <w:rPr>
          <w:rFonts w:ascii="Sylfaen" w:eastAsia="Times New Roman" w:hAnsi="Sylfaen" w:cstheme="minorHAnsi"/>
        </w:rPr>
        <w:t xml:space="preserve"> and</w:t>
      </w:r>
      <w:r w:rsidRPr="00AE5A84">
        <w:rPr>
          <w:rFonts w:ascii="Sylfaen" w:eastAsia="Times New Roman" w:hAnsi="Sylfaen" w:cstheme="minorHAnsi"/>
        </w:rPr>
        <w:t xml:space="preserve"> the procurement procedure of ContourGlobal Hydro Cascade CJSC. Disputes </w:t>
      </w:r>
      <w:r w:rsidR="0008047F" w:rsidRPr="00AE5A84">
        <w:rPr>
          <w:rFonts w:ascii="Sylfaen" w:eastAsia="Times New Roman" w:hAnsi="Sylfaen" w:cstheme="minorHAnsi"/>
        </w:rPr>
        <w:t>arising out of this RFP</w:t>
      </w:r>
      <w:r w:rsidRPr="00AE5A84">
        <w:rPr>
          <w:rFonts w:ascii="Sylfaen" w:eastAsia="Times New Roman" w:hAnsi="Sylfaen" w:cstheme="minorHAnsi"/>
        </w:rPr>
        <w:t xml:space="preserve"> are subject to review in the courts of the Republic of Armenia.</w:t>
      </w:r>
      <w:r w:rsidR="008B31A8">
        <w:rPr>
          <w:rFonts w:ascii="Sylfaen" w:eastAsia="Times New Roman" w:hAnsi="Sylfaen" w:cstheme="minorHAnsi"/>
        </w:rPr>
        <w:t xml:space="preserve"> </w:t>
      </w:r>
    </w:p>
    <w:p w14:paraId="5216F5C6" w14:textId="422062D8" w:rsidR="008B31A8" w:rsidRDefault="00D26B04" w:rsidP="008B31A8">
      <w:pPr>
        <w:spacing w:after="0" w:line="240" w:lineRule="auto"/>
        <w:jc w:val="both"/>
        <w:rPr>
          <w:rFonts w:ascii="Sylfaen" w:eastAsia="Times New Roman" w:hAnsi="Sylfaen" w:cstheme="minorHAnsi"/>
        </w:rPr>
      </w:pPr>
      <w:r w:rsidRPr="008B31A8">
        <w:rPr>
          <w:rFonts w:ascii="Sylfaen" w:eastAsia="Times New Roman" w:hAnsi="Sylfaen" w:cstheme="minorHAnsi"/>
        </w:rPr>
        <w:t>The complete tender documents can be downloaded by the following link</w:t>
      </w:r>
      <w:r w:rsidRPr="008B31A8">
        <w:rPr>
          <w:rFonts w:ascii="Times New Roman" w:eastAsia="Times New Roman" w:hAnsi="Times New Roman" w:cs="Times New Roman"/>
        </w:rPr>
        <w:t>․</w:t>
      </w:r>
      <w:r w:rsidRPr="00AE5A84">
        <w:rPr>
          <w:rFonts w:ascii="Sylfaen" w:eastAsia="Times New Roman" w:hAnsi="Sylfaen" w:cstheme="minorHAnsi"/>
        </w:rPr>
        <w:t xml:space="preserve">  </w:t>
      </w:r>
      <w:bookmarkStart w:id="7" w:name="_Toc515296553"/>
      <w:bookmarkStart w:id="8" w:name="_Toc450841132"/>
      <w:bookmarkStart w:id="9" w:name="_Toc451188006"/>
      <w:r w:rsidR="006012EB">
        <w:fldChar w:fldCharType="begin"/>
      </w:r>
      <w:r w:rsidR="006012EB">
        <w:instrText xml:space="preserve"> HYPERLINK "</w:instrText>
      </w:r>
      <w:r w:rsidR="006012EB" w:rsidRPr="006012EB">
        <w:instrText>https://contourglobal.box.com/s/oayc0c7yo8lj647hwhp6ni4u5ste2cqy</w:instrText>
      </w:r>
      <w:r w:rsidR="006012EB">
        <w:instrText xml:space="preserve">" </w:instrText>
      </w:r>
      <w:r w:rsidR="006012EB">
        <w:fldChar w:fldCharType="separate"/>
      </w:r>
      <w:r w:rsidR="006012EB" w:rsidRPr="00D43233">
        <w:rPr>
          <w:rStyle w:val="Hyperlink"/>
        </w:rPr>
        <w:t>https://contourglobal.box.com/s/oayc0c7yo8lj647hwhp6ni4u5ste2cqy</w:t>
      </w:r>
      <w:r w:rsidR="006012EB">
        <w:fldChar w:fldCharType="end"/>
      </w:r>
      <w:r w:rsidR="006012EB">
        <w:t xml:space="preserve"> </w:t>
      </w:r>
    </w:p>
    <w:p w14:paraId="440A1579" w14:textId="633FEC0F" w:rsidR="0047670E" w:rsidRPr="00AE5A84" w:rsidRDefault="0047670E" w:rsidP="008B31A8">
      <w:pPr>
        <w:pStyle w:val="Heading1"/>
        <w:widowControl w:val="0"/>
        <w:spacing w:line="276" w:lineRule="auto"/>
        <w:rPr>
          <w:rFonts w:ascii="Sylfaen" w:eastAsia="Calibri" w:hAnsi="Sylfaen" w:cstheme="minorHAnsi"/>
          <w:u w:color="000000"/>
        </w:rPr>
      </w:pPr>
      <w:bookmarkStart w:id="10" w:name="_Toc118970204"/>
      <w:r w:rsidRPr="00AE5A84">
        <w:rPr>
          <w:rFonts w:ascii="Sylfaen" w:eastAsia="Calibri" w:hAnsi="Sylfaen" w:cstheme="minorHAnsi"/>
          <w:u w:color="000000"/>
        </w:rPr>
        <w:lastRenderedPageBreak/>
        <w:t xml:space="preserve">Instructions to </w:t>
      </w:r>
      <w:bookmarkEnd w:id="7"/>
      <w:r w:rsidR="00C052CB">
        <w:rPr>
          <w:rFonts w:ascii="Sylfaen" w:eastAsia="Calibri" w:hAnsi="Sylfaen" w:cstheme="minorHAnsi"/>
          <w:u w:color="000000"/>
          <w:lang w:val="en-US"/>
        </w:rPr>
        <w:t>Bidders</w:t>
      </w:r>
      <w:bookmarkEnd w:id="10"/>
      <w:r w:rsidRPr="00AE5A84">
        <w:rPr>
          <w:rFonts w:ascii="Sylfaen" w:eastAsia="Calibri" w:hAnsi="Sylfaen" w:cstheme="minorHAnsi"/>
          <w:u w:color="000000"/>
        </w:rPr>
        <w:t xml:space="preserve"> </w:t>
      </w:r>
    </w:p>
    <w:p w14:paraId="0DD03585" w14:textId="77777777" w:rsidR="00B2461D" w:rsidRPr="00AE5A84" w:rsidRDefault="00B2461D" w:rsidP="004705B0">
      <w:pPr>
        <w:pStyle w:val="Heading2"/>
        <w:numPr>
          <w:ilvl w:val="0"/>
          <w:numId w:val="7"/>
        </w:numPr>
        <w:rPr>
          <w:rFonts w:ascii="Sylfaen" w:eastAsia="Calibri" w:hAnsi="Sylfaen" w:cstheme="minorHAnsi"/>
        </w:rPr>
      </w:pPr>
      <w:bookmarkStart w:id="11" w:name="_Toc515288171"/>
      <w:bookmarkStart w:id="12" w:name="_Toc118970205"/>
      <w:bookmarkStart w:id="13" w:name="_Toc515296555"/>
      <w:r w:rsidRPr="00AE5A84">
        <w:rPr>
          <w:rFonts w:ascii="Sylfaen" w:hAnsi="Sylfaen" w:cstheme="minorHAnsi"/>
        </w:rPr>
        <w:t>P</w:t>
      </w:r>
      <w:r w:rsidRPr="00AE5A84">
        <w:rPr>
          <w:rFonts w:ascii="Sylfaen" w:hAnsi="Sylfaen" w:cstheme="minorHAnsi"/>
          <w:spacing w:val="-1"/>
        </w:rPr>
        <w:t>u</w:t>
      </w:r>
      <w:r w:rsidRPr="00AE5A84">
        <w:rPr>
          <w:rFonts w:ascii="Sylfaen" w:hAnsi="Sylfaen" w:cstheme="minorHAnsi"/>
          <w:spacing w:val="1"/>
        </w:rPr>
        <w:t>r</w:t>
      </w:r>
      <w:r w:rsidRPr="00AE5A84">
        <w:rPr>
          <w:rFonts w:ascii="Sylfaen" w:hAnsi="Sylfaen" w:cstheme="minorHAnsi"/>
          <w:spacing w:val="-1"/>
        </w:rPr>
        <w:t>po</w:t>
      </w:r>
      <w:r w:rsidRPr="00AE5A84">
        <w:rPr>
          <w:rFonts w:ascii="Sylfaen" w:hAnsi="Sylfaen" w:cstheme="minorHAnsi"/>
        </w:rPr>
        <w:t>se</w:t>
      </w:r>
      <w:bookmarkEnd w:id="11"/>
      <w:bookmarkEnd w:id="12"/>
    </w:p>
    <w:p w14:paraId="07A1F873" w14:textId="77777777" w:rsidR="00B2461D" w:rsidRPr="00AE5A84" w:rsidRDefault="00B2461D" w:rsidP="00B2461D">
      <w:pPr>
        <w:spacing w:before="1" w:after="0" w:line="120" w:lineRule="exact"/>
        <w:rPr>
          <w:rFonts w:ascii="Sylfaen" w:hAnsi="Sylfaen" w:cstheme="minorHAnsi"/>
          <w:sz w:val="12"/>
          <w:szCs w:val="12"/>
        </w:rPr>
      </w:pPr>
    </w:p>
    <w:p w14:paraId="4A9AB553" w14:textId="12164E1C" w:rsidR="4457C54C" w:rsidRPr="00AE5A84" w:rsidRDefault="4457C54C" w:rsidP="4457C54C">
      <w:pPr>
        <w:spacing w:after="0" w:line="239" w:lineRule="auto"/>
        <w:ind w:right="44"/>
        <w:jc w:val="both"/>
        <w:rPr>
          <w:rFonts w:ascii="Sylfaen" w:eastAsia="Times New Roman" w:hAnsi="Sylfaen" w:cstheme="minorHAnsi"/>
        </w:rPr>
      </w:pPr>
      <w:r w:rsidRPr="00AE5A84">
        <w:rPr>
          <w:rFonts w:ascii="Sylfaen" w:eastAsia="Times New Roman" w:hAnsi="Sylfaen" w:cstheme="minorHAnsi"/>
          <w:sz w:val="21"/>
          <w:szCs w:val="21"/>
        </w:rPr>
        <w:t xml:space="preserve">Employer </w:t>
      </w:r>
      <w:r w:rsidRPr="00AE5A84">
        <w:rPr>
          <w:rFonts w:ascii="Sylfaen" w:eastAsia="Times New Roman" w:hAnsi="Sylfaen" w:cstheme="minorHAnsi"/>
        </w:rPr>
        <w:t xml:space="preserve">issues the present </w:t>
      </w:r>
      <w:r w:rsidR="00F9010F">
        <w:rPr>
          <w:rFonts w:ascii="Sylfaen" w:eastAsia="Times New Roman" w:hAnsi="Sylfaen" w:cstheme="minorHAnsi"/>
        </w:rPr>
        <w:t xml:space="preserve">Request for Proposals </w:t>
      </w:r>
      <w:r w:rsidRPr="00AE5A84">
        <w:rPr>
          <w:rFonts w:ascii="Sylfaen" w:eastAsia="Times New Roman" w:hAnsi="Sylfaen" w:cstheme="minorHAnsi"/>
        </w:rPr>
        <w:t>RFP document to prospective qualified companies (“</w:t>
      </w:r>
      <w:r w:rsidR="000F370D">
        <w:rPr>
          <w:rFonts w:ascii="Sylfaen" w:eastAsia="Times New Roman" w:hAnsi="Sylfaen" w:cstheme="minorHAnsi"/>
        </w:rPr>
        <w:t>Bidder</w:t>
      </w:r>
      <w:r w:rsidRPr="00AE5A84">
        <w:rPr>
          <w:rFonts w:ascii="Sylfaen" w:eastAsia="Times New Roman" w:hAnsi="Sylfaen" w:cstheme="minorHAnsi"/>
        </w:rPr>
        <w:t xml:space="preserve">s”) </w:t>
      </w:r>
      <w:r w:rsidR="0008047F" w:rsidRPr="00AE5A84">
        <w:rPr>
          <w:rFonts w:ascii="Sylfaen" w:eastAsia="Times New Roman" w:hAnsi="Sylfaen" w:cstheme="minorHAnsi"/>
        </w:rPr>
        <w:t>inviting them to submit Proposals for</w:t>
      </w:r>
      <w:r w:rsidRPr="00AE5A84">
        <w:rPr>
          <w:rFonts w:ascii="Sylfaen" w:eastAsia="Times New Roman" w:hAnsi="Sylfaen" w:cstheme="minorHAnsi"/>
        </w:rPr>
        <w:t xml:space="preserve"> the </w:t>
      </w:r>
      <w:r w:rsidR="009C5BCA" w:rsidRPr="00AE5A84">
        <w:rPr>
          <w:rFonts w:ascii="Sylfaen" w:eastAsia="Times New Roman" w:hAnsi="Sylfaen" w:cstheme="minorHAnsi"/>
          <w:b/>
          <w:bCs/>
          <w:lang w:val="en-GB"/>
        </w:rPr>
        <w:t xml:space="preserve">CGHC </w:t>
      </w:r>
      <w:r w:rsidR="00D26B04" w:rsidRPr="00AE5A84">
        <w:rPr>
          <w:rFonts w:ascii="Sylfaen" w:eastAsia="Times New Roman" w:hAnsi="Sylfaen" w:cstheme="minorHAnsi"/>
          <w:b/>
          <w:bCs/>
          <w:lang w:val="en-GB"/>
        </w:rPr>
        <w:t>21</w:t>
      </w:r>
      <w:r w:rsidR="009C5BCA" w:rsidRPr="00AE5A84">
        <w:rPr>
          <w:rFonts w:ascii="Sylfaen" w:eastAsia="Times New Roman" w:hAnsi="Sylfaen" w:cstheme="minorHAnsi"/>
          <w:b/>
          <w:bCs/>
          <w:lang w:val="en-GB"/>
        </w:rPr>
        <w:t>/22</w:t>
      </w:r>
      <w:r w:rsidR="00733E78" w:rsidRPr="00AE5A84">
        <w:rPr>
          <w:rFonts w:ascii="Sylfaen" w:eastAsia="Times New Roman" w:hAnsi="Sylfaen" w:cstheme="minorHAnsi"/>
          <w:b/>
          <w:bCs/>
          <w:lang w:val="en-GB"/>
        </w:rPr>
        <w:t xml:space="preserve">: </w:t>
      </w:r>
      <w:r w:rsidRPr="00AE5A84">
        <w:rPr>
          <w:rFonts w:ascii="Sylfaen" w:eastAsia="Times New Roman" w:hAnsi="Sylfaen" w:cstheme="minorHAnsi"/>
          <w:b/>
          <w:bCs/>
        </w:rPr>
        <w:t xml:space="preserve">design, manufacture, supply, </w:t>
      </w:r>
      <w:proofErr w:type="gramStart"/>
      <w:r w:rsidRPr="00AE5A84">
        <w:rPr>
          <w:rFonts w:ascii="Sylfaen" w:eastAsia="Times New Roman" w:hAnsi="Sylfaen" w:cstheme="minorHAnsi"/>
          <w:b/>
          <w:bCs/>
        </w:rPr>
        <w:t>installation</w:t>
      </w:r>
      <w:proofErr w:type="gramEnd"/>
      <w:r w:rsidRPr="00AE5A84">
        <w:rPr>
          <w:rFonts w:ascii="Sylfaen" w:eastAsia="Times New Roman" w:hAnsi="Sylfaen" w:cstheme="minorHAnsi"/>
          <w:b/>
          <w:bCs/>
        </w:rPr>
        <w:t xml:space="preserve"> and </w:t>
      </w:r>
      <w:r w:rsidR="00046A04" w:rsidRPr="00AE5A84">
        <w:rPr>
          <w:rFonts w:ascii="Sylfaen" w:eastAsia="Times New Roman" w:hAnsi="Sylfaen" w:cstheme="minorHAnsi"/>
          <w:b/>
          <w:bCs/>
        </w:rPr>
        <w:t>commissioning of</w:t>
      </w:r>
      <w:r w:rsidRPr="00AE5A84">
        <w:rPr>
          <w:rFonts w:ascii="Sylfaen" w:eastAsia="Times New Roman" w:hAnsi="Sylfaen" w:cstheme="minorHAnsi"/>
          <w:b/>
          <w:bCs/>
        </w:rPr>
        <w:t xml:space="preserve"> two new 125</w:t>
      </w:r>
      <w:r w:rsidR="00216537" w:rsidRPr="00AE5A84">
        <w:rPr>
          <w:rFonts w:ascii="Sylfaen" w:eastAsia="Times New Roman" w:hAnsi="Sylfaen" w:cstheme="minorHAnsi"/>
          <w:b/>
          <w:bCs/>
        </w:rPr>
        <w:t>MVA</w:t>
      </w:r>
      <w:r w:rsidRPr="00AE5A84">
        <w:rPr>
          <w:rFonts w:ascii="Sylfaen" w:eastAsia="Times New Roman" w:hAnsi="Sylfaen" w:cstheme="minorHAnsi"/>
          <w:b/>
          <w:bCs/>
        </w:rPr>
        <w:t>-13.8/220 kV transformers for Shamb HPP of ContourGlobal Hydro Cascade CJSC</w:t>
      </w:r>
      <w:r w:rsidRPr="00AE5A84">
        <w:rPr>
          <w:rFonts w:ascii="Sylfaen" w:eastAsia="Times New Roman" w:hAnsi="Sylfaen" w:cstheme="minorHAnsi"/>
        </w:rPr>
        <w:t xml:space="preserve"> on a lump-sum turnkey basis.</w:t>
      </w:r>
    </w:p>
    <w:p w14:paraId="5D18ED17" w14:textId="5998C323" w:rsidR="4457C54C" w:rsidRPr="00AE5A84" w:rsidRDefault="4457C54C" w:rsidP="4457C54C">
      <w:pPr>
        <w:jc w:val="both"/>
        <w:rPr>
          <w:rFonts w:ascii="Sylfaen" w:eastAsia="Times New Roman" w:hAnsi="Sylfaen" w:cstheme="minorHAnsi"/>
          <w:sz w:val="12"/>
          <w:szCs w:val="12"/>
        </w:rPr>
      </w:pPr>
      <w:r w:rsidRPr="00AE5A84">
        <w:rPr>
          <w:rFonts w:ascii="Sylfaen" w:eastAsia="Times New Roman" w:hAnsi="Sylfaen" w:cstheme="minorHAnsi"/>
          <w:sz w:val="12"/>
          <w:szCs w:val="12"/>
        </w:rPr>
        <w:t xml:space="preserve"> </w:t>
      </w:r>
    </w:p>
    <w:p w14:paraId="16D96B59" w14:textId="7CBF386C" w:rsidR="4457C54C" w:rsidRPr="00AE5A84" w:rsidRDefault="4457C54C" w:rsidP="4457C54C">
      <w:pPr>
        <w:jc w:val="both"/>
        <w:rPr>
          <w:rFonts w:ascii="Sylfaen" w:eastAsia="Times New Roman" w:hAnsi="Sylfaen" w:cstheme="minorHAnsi"/>
        </w:rPr>
      </w:pPr>
      <w:r w:rsidRPr="00AE5A84">
        <w:rPr>
          <w:rFonts w:ascii="Sylfaen" w:eastAsia="Times New Roman" w:hAnsi="Sylfaen" w:cstheme="minorHAnsi"/>
        </w:rPr>
        <w:t xml:space="preserve">The present RFP </w:t>
      </w:r>
      <w:r w:rsidR="00CA16D6" w:rsidRPr="00AE5A84">
        <w:rPr>
          <w:rFonts w:ascii="Sylfaen" w:eastAsia="Times New Roman" w:hAnsi="Sylfaen" w:cstheme="minorHAnsi"/>
        </w:rPr>
        <w:t>d</w:t>
      </w:r>
      <w:r w:rsidRPr="00AE5A84">
        <w:rPr>
          <w:rFonts w:ascii="Sylfaen" w:eastAsia="Times New Roman" w:hAnsi="Sylfaen" w:cstheme="minorHAnsi"/>
        </w:rPr>
        <w:t xml:space="preserve">ocument provides information on the </w:t>
      </w:r>
      <w:r w:rsidR="00CA16D6" w:rsidRPr="00AE5A84">
        <w:rPr>
          <w:rFonts w:ascii="Sylfaen" w:eastAsia="Times New Roman" w:hAnsi="Sylfaen" w:cstheme="minorHAnsi"/>
        </w:rPr>
        <w:t xml:space="preserve">RFP </w:t>
      </w:r>
      <w:r w:rsidRPr="00AE5A84">
        <w:rPr>
          <w:rFonts w:ascii="Sylfaen" w:eastAsia="Times New Roman" w:hAnsi="Sylfaen" w:cstheme="minorHAnsi"/>
        </w:rPr>
        <w:t xml:space="preserve">process and aims </w:t>
      </w:r>
      <w:r w:rsidR="00CA16D6" w:rsidRPr="00AE5A84">
        <w:rPr>
          <w:rFonts w:ascii="Sylfaen" w:eastAsia="Times New Roman" w:hAnsi="Sylfaen" w:cstheme="minorHAnsi"/>
        </w:rPr>
        <w:t>to help potential</w:t>
      </w:r>
      <w:r w:rsidRPr="00AE5A84">
        <w:rPr>
          <w:rFonts w:ascii="Sylfaen" w:eastAsia="Times New Roman" w:hAnsi="Sylfaen" w:cstheme="minorHAnsi"/>
        </w:rPr>
        <w:t xml:space="preserve"> </w:t>
      </w:r>
      <w:r w:rsidR="000F370D">
        <w:rPr>
          <w:rFonts w:ascii="Sylfaen" w:eastAsia="Times New Roman" w:hAnsi="Sylfaen" w:cstheme="minorHAnsi"/>
        </w:rPr>
        <w:t>Bidder</w:t>
      </w:r>
      <w:r w:rsidR="00CA16D6" w:rsidRPr="00AE5A84">
        <w:rPr>
          <w:rFonts w:ascii="Sylfaen" w:eastAsia="Times New Roman" w:hAnsi="Sylfaen" w:cstheme="minorHAnsi"/>
        </w:rPr>
        <w:t>s</w:t>
      </w:r>
      <w:r w:rsidRPr="00AE5A84">
        <w:rPr>
          <w:rFonts w:ascii="Sylfaen" w:eastAsia="Times New Roman" w:hAnsi="Sylfaen" w:cstheme="minorHAnsi"/>
        </w:rPr>
        <w:t xml:space="preserve"> in preparing and submitting their Proposals.</w:t>
      </w:r>
    </w:p>
    <w:p w14:paraId="403704D0" w14:textId="77777777" w:rsidR="00B2461D" w:rsidRPr="00AE5A84" w:rsidRDefault="00B2461D" w:rsidP="00B2461D">
      <w:pPr>
        <w:spacing w:before="1" w:after="0" w:line="160" w:lineRule="exact"/>
        <w:rPr>
          <w:rFonts w:ascii="Sylfaen" w:hAnsi="Sylfaen" w:cstheme="minorHAnsi"/>
          <w:sz w:val="16"/>
          <w:szCs w:val="16"/>
        </w:rPr>
      </w:pPr>
    </w:p>
    <w:p w14:paraId="19C071B0" w14:textId="77777777" w:rsidR="00B2461D" w:rsidRPr="00AE5A84" w:rsidRDefault="00B2461D" w:rsidP="00B2461D">
      <w:pPr>
        <w:spacing w:after="0" w:line="200" w:lineRule="exact"/>
        <w:rPr>
          <w:rFonts w:ascii="Sylfaen" w:hAnsi="Sylfaen" w:cstheme="minorHAnsi"/>
          <w:sz w:val="20"/>
          <w:szCs w:val="20"/>
        </w:rPr>
      </w:pPr>
    </w:p>
    <w:p w14:paraId="06D6236A" w14:textId="4EE48689" w:rsidR="00B2461D" w:rsidRPr="00AE5A84" w:rsidRDefault="00B2461D" w:rsidP="004705B0">
      <w:pPr>
        <w:pStyle w:val="Heading2"/>
        <w:numPr>
          <w:ilvl w:val="0"/>
          <w:numId w:val="7"/>
        </w:numPr>
        <w:rPr>
          <w:rFonts w:ascii="Sylfaen" w:eastAsia="Calibri" w:hAnsi="Sylfaen" w:cstheme="minorHAnsi"/>
        </w:rPr>
      </w:pPr>
      <w:bookmarkStart w:id="14" w:name="_Eligible_Proposers"/>
      <w:bookmarkStart w:id="15" w:name="_Toc515288172"/>
      <w:bookmarkStart w:id="16" w:name="_Toc118970206"/>
      <w:bookmarkEnd w:id="14"/>
      <w:r w:rsidRPr="00AE5A84">
        <w:rPr>
          <w:rFonts w:ascii="Sylfaen" w:hAnsi="Sylfaen" w:cstheme="minorHAnsi"/>
        </w:rPr>
        <w:t>E</w:t>
      </w:r>
      <w:r w:rsidRPr="00AE5A84">
        <w:rPr>
          <w:rFonts w:ascii="Sylfaen" w:hAnsi="Sylfaen" w:cstheme="minorHAnsi"/>
          <w:spacing w:val="1"/>
        </w:rPr>
        <w:t>l</w:t>
      </w:r>
      <w:r w:rsidRPr="00AE5A84">
        <w:rPr>
          <w:rFonts w:ascii="Sylfaen" w:hAnsi="Sylfaen" w:cstheme="minorHAnsi"/>
        </w:rPr>
        <w:t>i</w:t>
      </w:r>
      <w:r w:rsidRPr="00AE5A84">
        <w:rPr>
          <w:rFonts w:ascii="Sylfaen" w:hAnsi="Sylfaen" w:cstheme="minorHAnsi"/>
          <w:spacing w:val="1"/>
        </w:rPr>
        <w:t>g</w:t>
      </w:r>
      <w:r w:rsidRPr="00AE5A84">
        <w:rPr>
          <w:rFonts w:ascii="Sylfaen" w:hAnsi="Sylfaen" w:cstheme="minorHAnsi"/>
          <w:spacing w:val="2"/>
        </w:rPr>
        <w:t>i</w:t>
      </w:r>
      <w:r w:rsidRPr="00AE5A84">
        <w:rPr>
          <w:rFonts w:ascii="Sylfaen" w:hAnsi="Sylfaen" w:cstheme="minorHAnsi"/>
          <w:spacing w:val="-3"/>
        </w:rPr>
        <w:t>b</w:t>
      </w:r>
      <w:r w:rsidRPr="00AE5A84">
        <w:rPr>
          <w:rFonts w:ascii="Sylfaen" w:hAnsi="Sylfaen" w:cstheme="minorHAnsi"/>
          <w:spacing w:val="1"/>
        </w:rPr>
        <w:t>l</w:t>
      </w:r>
      <w:r w:rsidRPr="00AE5A84">
        <w:rPr>
          <w:rFonts w:ascii="Sylfaen" w:hAnsi="Sylfaen" w:cstheme="minorHAnsi"/>
        </w:rPr>
        <w:t>e</w:t>
      </w:r>
      <w:r w:rsidRPr="00AE5A84">
        <w:rPr>
          <w:rFonts w:ascii="Sylfaen" w:eastAsia="Calibri" w:hAnsi="Sylfaen" w:cstheme="minorHAnsi"/>
        </w:rPr>
        <w:t xml:space="preserve"> </w:t>
      </w:r>
      <w:bookmarkEnd w:id="15"/>
      <w:r w:rsidR="000F370D">
        <w:rPr>
          <w:rFonts w:ascii="Sylfaen" w:eastAsia="Calibri" w:hAnsi="Sylfaen" w:cstheme="minorHAnsi"/>
          <w:spacing w:val="1"/>
        </w:rPr>
        <w:t>Bidder</w:t>
      </w:r>
      <w:r w:rsidR="000D05BC" w:rsidRPr="00AE5A84">
        <w:rPr>
          <w:rFonts w:ascii="Sylfaen" w:eastAsia="Calibri" w:hAnsi="Sylfaen" w:cstheme="minorHAnsi"/>
          <w:spacing w:val="1"/>
        </w:rPr>
        <w:t>s</w:t>
      </w:r>
      <w:bookmarkEnd w:id="16"/>
    </w:p>
    <w:p w14:paraId="60194F01" w14:textId="77777777" w:rsidR="00B2461D" w:rsidRPr="00AE5A84" w:rsidRDefault="00B2461D" w:rsidP="00B2461D">
      <w:pPr>
        <w:spacing w:after="0" w:line="120" w:lineRule="exact"/>
        <w:rPr>
          <w:rFonts w:ascii="Sylfaen" w:hAnsi="Sylfaen" w:cstheme="minorHAnsi"/>
          <w:sz w:val="12"/>
          <w:szCs w:val="12"/>
        </w:rPr>
      </w:pPr>
    </w:p>
    <w:p w14:paraId="74F935C7" w14:textId="77777777" w:rsidR="00B2461D" w:rsidRPr="00AE5A84" w:rsidRDefault="00B2461D" w:rsidP="00B2461D">
      <w:pPr>
        <w:spacing w:after="0" w:line="120" w:lineRule="exact"/>
        <w:rPr>
          <w:rFonts w:ascii="Sylfaen" w:hAnsi="Sylfaen" w:cstheme="minorHAnsi"/>
          <w:sz w:val="12"/>
          <w:szCs w:val="12"/>
        </w:rPr>
      </w:pPr>
    </w:p>
    <w:p w14:paraId="3D1EE4D3" w14:textId="7C4AACD0" w:rsidR="00705B0F" w:rsidRPr="00AE5A84" w:rsidRDefault="008E29B6" w:rsidP="00046A04">
      <w:pPr>
        <w:spacing w:after="0" w:line="239" w:lineRule="auto"/>
        <w:ind w:right="42"/>
        <w:jc w:val="both"/>
        <w:rPr>
          <w:rFonts w:ascii="Sylfaen" w:eastAsia="Times New Roman" w:hAnsi="Sylfaen" w:cstheme="minorHAnsi"/>
        </w:rPr>
      </w:pPr>
      <w:r w:rsidRPr="00AE5A84">
        <w:rPr>
          <w:rFonts w:ascii="Sylfaen" w:eastAsia="Times New Roman" w:hAnsi="Sylfaen" w:cstheme="minorHAnsi"/>
        </w:rPr>
        <w:t xml:space="preserve">2.1 </w:t>
      </w:r>
      <w:r w:rsidR="00CA677F" w:rsidRPr="007D35C0">
        <w:rPr>
          <w:rFonts w:ascii="Sylfaen" w:eastAsia="Times New Roman" w:hAnsi="Sylfaen" w:cstheme="minorHAnsi"/>
        </w:rPr>
        <w:t xml:space="preserve">An Eligible Bidder can be a legal entity, an individual, joint ventures or consortium under an existing agreement. In the case of a joint ventures </w:t>
      </w:r>
      <w:proofErr w:type="gramStart"/>
      <w:r w:rsidR="00CA677F" w:rsidRPr="007D35C0">
        <w:rPr>
          <w:rFonts w:ascii="Sylfaen" w:eastAsia="Times New Roman" w:hAnsi="Sylfaen" w:cstheme="minorHAnsi"/>
        </w:rPr>
        <w:t>or  consortium</w:t>
      </w:r>
      <w:proofErr w:type="gramEnd"/>
      <w:r w:rsidR="00CA677F" w:rsidRPr="007D35C0">
        <w:rPr>
          <w:rFonts w:ascii="Sylfaen" w:eastAsia="Times New Roman" w:hAnsi="Sylfaen" w:cstheme="minorHAnsi"/>
        </w:rPr>
        <w:t xml:space="preserve">, all members shall be jointly and severally liable for the execution of the Contract in accordance with the Contract terms. The joint venture or consortium shall nominate an authorized representative that shall have the authority to conduct all business for and on behalf of any and all members of the joint venture </w:t>
      </w:r>
      <w:proofErr w:type="gramStart"/>
      <w:r w:rsidR="00CA677F" w:rsidRPr="007D35C0">
        <w:rPr>
          <w:rFonts w:ascii="Sylfaen" w:eastAsia="Times New Roman" w:hAnsi="Sylfaen" w:cstheme="minorHAnsi"/>
        </w:rPr>
        <w:t>or  consortium</w:t>
      </w:r>
      <w:proofErr w:type="gramEnd"/>
      <w:r w:rsidR="00CA677F" w:rsidRPr="007D35C0">
        <w:rPr>
          <w:rFonts w:ascii="Sylfaen" w:eastAsia="Times New Roman" w:hAnsi="Sylfaen" w:cstheme="minorHAnsi"/>
        </w:rPr>
        <w:t xml:space="preserve"> during the RFP process (in the event the consortium submits a proposal) and during contract negotiation, signing and execution (in the event the consortium is awarded the Contract).</w:t>
      </w:r>
      <w:r w:rsidR="00CA677F">
        <w:rPr>
          <w:rFonts w:ascii="Arial" w:hAnsi="Arial" w:cs="Arial"/>
        </w:rPr>
        <w:t xml:space="preserve"> </w:t>
      </w:r>
    </w:p>
    <w:p w14:paraId="5F54467F" w14:textId="10867CFF" w:rsidR="4457C54C" w:rsidRPr="00AE5A84" w:rsidRDefault="4457C54C" w:rsidP="005B6B8A">
      <w:pPr>
        <w:spacing w:after="0" w:line="239" w:lineRule="auto"/>
        <w:ind w:right="42"/>
        <w:jc w:val="both"/>
        <w:rPr>
          <w:rFonts w:ascii="Sylfaen" w:eastAsia="Times New Roman" w:hAnsi="Sylfaen" w:cstheme="minorHAnsi"/>
        </w:rPr>
      </w:pPr>
      <w:r w:rsidRPr="00AE5A84">
        <w:rPr>
          <w:rFonts w:ascii="Sylfaen" w:eastAsia="Times New Roman" w:hAnsi="Sylfaen" w:cstheme="minorHAnsi"/>
        </w:rPr>
        <w:t xml:space="preserve">Any change in the structure, formation or legal standing of a </w:t>
      </w:r>
      <w:r w:rsidR="000F370D">
        <w:rPr>
          <w:rFonts w:ascii="Sylfaen" w:eastAsia="Times New Roman" w:hAnsi="Sylfaen" w:cstheme="minorHAnsi"/>
        </w:rPr>
        <w:t>Bidder</w:t>
      </w:r>
      <w:r w:rsidRPr="00AE5A84">
        <w:rPr>
          <w:rFonts w:ascii="Sylfaen" w:eastAsia="Times New Roman" w:hAnsi="Sylfaen" w:cstheme="minorHAnsi"/>
        </w:rPr>
        <w:t xml:space="preserve"> occurring during the tender process and contract execution, in case of award, shall be subject to the written approval of the Employer.</w:t>
      </w:r>
    </w:p>
    <w:p w14:paraId="32E842B1" w14:textId="77777777" w:rsidR="000D7A3D" w:rsidRPr="000D7A3D" w:rsidRDefault="000D7A3D" w:rsidP="000D7A3D">
      <w:pPr>
        <w:spacing w:before="60" w:after="60"/>
        <w:rPr>
          <w:rFonts w:ascii="Sylfaen" w:hAnsi="Sylfaen" w:cstheme="minorHAnsi"/>
        </w:rPr>
      </w:pPr>
      <w:r w:rsidRPr="000D7A3D">
        <w:rPr>
          <w:rFonts w:ascii="Sylfaen" w:hAnsi="Sylfaen" w:cstheme="minorHAnsi"/>
        </w:rPr>
        <w:t>No bidder shall be eligible to participate in the RFP procedure and cannot in any circumstances be awarded the contract:</w:t>
      </w:r>
    </w:p>
    <w:p w14:paraId="1D2336A8" w14:textId="6619FF03" w:rsidR="4457C54C" w:rsidRPr="00AE5A84" w:rsidRDefault="56511610" w:rsidP="005B6B8A">
      <w:pPr>
        <w:pStyle w:val="ListParagraph"/>
        <w:numPr>
          <w:ilvl w:val="1"/>
          <w:numId w:val="63"/>
        </w:numPr>
        <w:spacing w:before="60" w:after="60"/>
        <w:ind w:left="568" w:hanging="284"/>
        <w:contextualSpacing w:val="0"/>
        <w:rPr>
          <w:rFonts w:ascii="Sylfaen" w:hAnsi="Sylfaen" w:cstheme="minorHAnsi"/>
        </w:rPr>
      </w:pPr>
      <w:r w:rsidRPr="00AE5A84">
        <w:rPr>
          <w:rFonts w:ascii="Sylfaen" w:hAnsi="Sylfaen" w:cstheme="minorHAnsi"/>
          <w:sz w:val="22"/>
          <w:szCs w:val="22"/>
        </w:rPr>
        <w:t xml:space="preserve">those that have been declared bankrupt through </w:t>
      </w:r>
      <w:r w:rsidR="00CA16D6" w:rsidRPr="00AE5A84">
        <w:rPr>
          <w:rFonts w:ascii="Sylfaen" w:hAnsi="Sylfaen" w:cstheme="minorHAnsi"/>
          <w:sz w:val="22"/>
          <w:szCs w:val="22"/>
        </w:rPr>
        <w:t xml:space="preserve">a </w:t>
      </w:r>
      <w:r w:rsidRPr="00AE5A84">
        <w:rPr>
          <w:rFonts w:ascii="Sylfaen" w:hAnsi="Sylfaen" w:cstheme="minorHAnsi"/>
          <w:sz w:val="22"/>
          <w:szCs w:val="22"/>
        </w:rPr>
        <w:t xml:space="preserve">judicial procedure or have a bankruptcy risk proceeding as of the day of submission of the </w:t>
      </w:r>
      <w:proofErr w:type="gramStart"/>
      <w:r w:rsidR="00CA16D6" w:rsidRPr="00AE5A84">
        <w:rPr>
          <w:rFonts w:ascii="Sylfaen" w:hAnsi="Sylfaen" w:cstheme="minorHAnsi"/>
          <w:sz w:val="22"/>
          <w:szCs w:val="22"/>
        </w:rPr>
        <w:t>Proposal</w:t>
      </w:r>
      <w:r w:rsidRPr="00AE5A84">
        <w:rPr>
          <w:rFonts w:ascii="Sylfaen" w:hAnsi="Sylfaen" w:cstheme="minorHAnsi"/>
          <w:sz w:val="22"/>
          <w:szCs w:val="22"/>
        </w:rPr>
        <w:t>;</w:t>
      </w:r>
      <w:proofErr w:type="gramEnd"/>
    </w:p>
    <w:p w14:paraId="1E7A9FB0" w14:textId="105A5DB5" w:rsidR="4457C54C" w:rsidRPr="00AE5A84" w:rsidRDefault="4457C54C" w:rsidP="005B6B8A">
      <w:pPr>
        <w:pStyle w:val="ListParagraph"/>
        <w:numPr>
          <w:ilvl w:val="1"/>
          <w:numId w:val="63"/>
        </w:numPr>
        <w:spacing w:before="60" w:after="60"/>
        <w:ind w:left="568" w:hanging="284"/>
        <w:contextualSpacing w:val="0"/>
        <w:rPr>
          <w:rFonts w:ascii="Sylfaen" w:hAnsi="Sylfaen" w:cstheme="minorHAnsi"/>
        </w:rPr>
      </w:pPr>
      <w:r w:rsidRPr="00AE5A84">
        <w:rPr>
          <w:rFonts w:ascii="Sylfaen" w:hAnsi="Sylfaen" w:cstheme="minorHAnsi"/>
          <w:sz w:val="22"/>
          <w:szCs w:val="22"/>
        </w:rPr>
        <w:t xml:space="preserve">those that have overdue liabilities with respect to income controlled by </w:t>
      </w:r>
      <w:r w:rsidR="00CA16D6" w:rsidRPr="00AE5A84">
        <w:rPr>
          <w:rFonts w:ascii="Sylfaen" w:hAnsi="Sylfaen" w:cstheme="minorHAnsi"/>
          <w:sz w:val="22"/>
          <w:szCs w:val="22"/>
        </w:rPr>
        <w:t xml:space="preserve">a </w:t>
      </w:r>
      <w:r w:rsidRPr="00AE5A84">
        <w:rPr>
          <w:rFonts w:ascii="Sylfaen" w:hAnsi="Sylfaen" w:cstheme="minorHAnsi"/>
          <w:sz w:val="22"/>
          <w:szCs w:val="22"/>
        </w:rPr>
        <w:t xml:space="preserve">tax authority as of the day of submission of the </w:t>
      </w:r>
      <w:proofErr w:type="gramStart"/>
      <w:r w:rsidR="00CA16D6" w:rsidRPr="00AE5A84">
        <w:rPr>
          <w:rFonts w:ascii="Sylfaen" w:hAnsi="Sylfaen" w:cstheme="minorHAnsi"/>
          <w:sz w:val="22"/>
          <w:szCs w:val="22"/>
        </w:rPr>
        <w:t>Proposal</w:t>
      </w:r>
      <w:r w:rsidRPr="00AE5A84">
        <w:rPr>
          <w:rFonts w:ascii="Sylfaen" w:hAnsi="Sylfaen" w:cstheme="minorHAnsi"/>
          <w:sz w:val="22"/>
          <w:szCs w:val="22"/>
        </w:rPr>
        <w:t>;</w:t>
      </w:r>
      <w:proofErr w:type="gramEnd"/>
    </w:p>
    <w:p w14:paraId="4F49AFA0" w14:textId="552728E9" w:rsidR="4457C54C" w:rsidRPr="00AE5A84" w:rsidRDefault="4457C54C" w:rsidP="005B6B8A">
      <w:pPr>
        <w:pStyle w:val="ListParagraph"/>
        <w:numPr>
          <w:ilvl w:val="1"/>
          <w:numId w:val="63"/>
        </w:numPr>
        <w:spacing w:before="60" w:after="60"/>
        <w:ind w:left="568" w:hanging="284"/>
        <w:contextualSpacing w:val="0"/>
        <w:rPr>
          <w:rFonts w:ascii="Sylfaen" w:hAnsi="Sylfaen" w:cstheme="minorHAnsi"/>
        </w:rPr>
      </w:pPr>
      <w:r w:rsidRPr="00AE5A84">
        <w:rPr>
          <w:rFonts w:ascii="Sylfaen" w:hAnsi="Sylfaen" w:cstheme="minorHAnsi"/>
          <w:sz w:val="22"/>
          <w:szCs w:val="22"/>
        </w:rPr>
        <w:t xml:space="preserve">those that have been convicted </w:t>
      </w:r>
      <w:r w:rsidR="00CA16D6" w:rsidRPr="00AE5A84">
        <w:rPr>
          <w:rFonts w:ascii="Sylfaen" w:hAnsi="Sylfaen" w:cstheme="minorHAnsi"/>
          <w:sz w:val="22"/>
          <w:szCs w:val="22"/>
        </w:rPr>
        <w:t xml:space="preserve">of </w:t>
      </w:r>
      <w:r w:rsidRPr="00AE5A84">
        <w:rPr>
          <w:rFonts w:ascii="Sylfaen" w:hAnsi="Sylfaen" w:cstheme="minorHAnsi"/>
          <w:sz w:val="22"/>
          <w:szCs w:val="22"/>
        </w:rPr>
        <w:t xml:space="preserve">or </w:t>
      </w:r>
      <w:r w:rsidR="00CA16D6" w:rsidRPr="00AE5A84">
        <w:rPr>
          <w:rFonts w:ascii="Sylfaen" w:hAnsi="Sylfaen" w:cstheme="minorHAnsi"/>
          <w:sz w:val="22"/>
          <w:szCs w:val="22"/>
        </w:rPr>
        <w:t>have been a</w:t>
      </w:r>
      <w:r w:rsidRPr="00AE5A84">
        <w:rPr>
          <w:rFonts w:ascii="Sylfaen" w:hAnsi="Sylfaen" w:cstheme="minorHAnsi"/>
          <w:sz w:val="22"/>
          <w:szCs w:val="22"/>
        </w:rPr>
        <w:t xml:space="preserve"> representative of the executive body </w:t>
      </w:r>
      <w:r w:rsidR="00CA16D6" w:rsidRPr="00AE5A84">
        <w:rPr>
          <w:rFonts w:ascii="Sylfaen" w:hAnsi="Sylfaen" w:cstheme="minorHAnsi"/>
          <w:sz w:val="22"/>
          <w:szCs w:val="22"/>
        </w:rPr>
        <w:t>of a</w:t>
      </w:r>
      <w:r w:rsidRPr="00AE5A84">
        <w:rPr>
          <w:rFonts w:ascii="Sylfaen" w:hAnsi="Sylfaen" w:cstheme="minorHAnsi"/>
          <w:sz w:val="22"/>
          <w:szCs w:val="22"/>
        </w:rPr>
        <w:t xml:space="preserve"> convicted </w:t>
      </w:r>
      <w:r w:rsidR="000F370D">
        <w:rPr>
          <w:rFonts w:ascii="Sylfaen" w:hAnsi="Sylfaen" w:cstheme="minorHAnsi"/>
          <w:sz w:val="22"/>
          <w:szCs w:val="22"/>
        </w:rPr>
        <w:t>Bidder</w:t>
      </w:r>
      <w:r w:rsidR="00CA16D6" w:rsidRPr="00AE5A84">
        <w:rPr>
          <w:rFonts w:ascii="Sylfaen" w:hAnsi="Sylfaen" w:cstheme="minorHAnsi"/>
          <w:sz w:val="22"/>
          <w:szCs w:val="22"/>
        </w:rPr>
        <w:t>, over the</w:t>
      </w:r>
      <w:r w:rsidRPr="00AE5A84">
        <w:rPr>
          <w:rFonts w:ascii="Sylfaen" w:hAnsi="Sylfaen" w:cstheme="minorHAnsi"/>
          <w:sz w:val="22"/>
          <w:szCs w:val="22"/>
        </w:rPr>
        <w:t xml:space="preserve"> three years prior to the day of submitting the </w:t>
      </w:r>
      <w:r w:rsidR="00CA16D6" w:rsidRPr="00AE5A84">
        <w:rPr>
          <w:rFonts w:ascii="Sylfaen" w:hAnsi="Sylfaen" w:cstheme="minorHAnsi"/>
          <w:sz w:val="22"/>
          <w:szCs w:val="22"/>
        </w:rPr>
        <w:t xml:space="preserve">Proposal, </w:t>
      </w:r>
      <w:r w:rsidRPr="00AE5A84">
        <w:rPr>
          <w:rFonts w:ascii="Sylfaen" w:hAnsi="Sylfaen" w:cstheme="minorHAnsi"/>
          <w:sz w:val="22"/>
          <w:szCs w:val="22"/>
        </w:rPr>
        <w:t>for financing terrorism, child exploitation or a crime involving human trafficking, creation of a criminal association or participation therein, receiving a bribe, giving a bribe or mediation in bribery, and crimes against economic activity provided for by law, except for cases when the conviction is cancelled or expired as prescribed by law;</w:t>
      </w:r>
    </w:p>
    <w:p w14:paraId="29246BD9" w14:textId="28EA7D52" w:rsidR="4457C54C" w:rsidRPr="00AE5A84" w:rsidRDefault="4457C54C" w:rsidP="005B6B8A">
      <w:pPr>
        <w:pStyle w:val="ListParagraph"/>
        <w:numPr>
          <w:ilvl w:val="1"/>
          <w:numId w:val="63"/>
        </w:numPr>
        <w:spacing w:before="60" w:after="60"/>
        <w:ind w:left="568" w:hanging="284"/>
        <w:contextualSpacing w:val="0"/>
        <w:rPr>
          <w:rFonts w:ascii="Sylfaen" w:hAnsi="Sylfaen" w:cstheme="minorHAnsi"/>
        </w:rPr>
      </w:pPr>
      <w:r w:rsidRPr="00AE5A84">
        <w:rPr>
          <w:rFonts w:ascii="Sylfaen" w:hAnsi="Sylfaen" w:cstheme="minorHAnsi"/>
          <w:sz w:val="22"/>
          <w:szCs w:val="22"/>
        </w:rPr>
        <w:t xml:space="preserve">with respect where to an unappealable administrative act for anti-competitive agreement or abuse of dominant position in the field of procurement has been adopted as prescribed by law within one year prior to the day of submitting the </w:t>
      </w:r>
      <w:proofErr w:type="gramStart"/>
      <w:r w:rsidR="00CA16D6" w:rsidRPr="00AE5A84">
        <w:rPr>
          <w:rFonts w:ascii="Sylfaen" w:hAnsi="Sylfaen" w:cstheme="minorHAnsi"/>
          <w:sz w:val="22"/>
          <w:szCs w:val="22"/>
        </w:rPr>
        <w:t>Proposal</w:t>
      </w:r>
      <w:r w:rsidRPr="00AE5A84">
        <w:rPr>
          <w:rFonts w:ascii="Sylfaen" w:hAnsi="Sylfaen" w:cstheme="minorHAnsi"/>
          <w:sz w:val="22"/>
          <w:szCs w:val="22"/>
        </w:rPr>
        <w:t>;</w:t>
      </w:r>
      <w:proofErr w:type="gramEnd"/>
    </w:p>
    <w:p w14:paraId="46BF0731" w14:textId="736A4129" w:rsidR="4457C54C" w:rsidRDefault="4457C54C" w:rsidP="005B6B8A">
      <w:pPr>
        <w:pStyle w:val="ListParagraph"/>
        <w:numPr>
          <w:ilvl w:val="1"/>
          <w:numId w:val="63"/>
        </w:numPr>
        <w:spacing w:before="60" w:after="60"/>
        <w:ind w:left="568" w:hanging="284"/>
        <w:contextualSpacing w:val="0"/>
        <w:rPr>
          <w:rFonts w:ascii="Sylfaen" w:hAnsi="Sylfaen" w:cstheme="minorHAnsi"/>
          <w:sz w:val="22"/>
          <w:szCs w:val="22"/>
        </w:rPr>
      </w:pPr>
      <w:r w:rsidRPr="00AE5A84">
        <w:rPr>
          <w:rFonts w:ascii="Sylfaen" w:hAnsi="Sylfaen" w:cstheme="minorHAnsi"/>
          <w:sz w:val="22"/>
          <w:szCs w:val="22"/>
        </w:rPr>
        <w:t xml:space="preserve">those that are </w:t>
      </w:r>
      <w:r w:rsidR="00046A04" w:rsidRPr="00AE5A84">
        <w:rPr>
          <w:rFonts w:ascii="Sylfaen" w:hAnsi="Sylfaen" w:cstheme="minorHAnsi"/>
          <w:sz w:val="22"/>
          <w:szCs w:val="22"/>
        </w:rPr>
        <w:t>blacklisted</w:t>
      </w:r>
      <w:r w:rsidRPr="00AE5A84">
        <w:rPr>
          <w:rFonts w:ascii="Sylfaen" w:hAnsi="Sylfaen" w:cstheme="minorHAnsi"/>
          <w:sz w:val="22"/>
          <w:szCs w:val="22"/>
        </w:rPr>
        <w:t xml:space="preserve"> according to the Compliance polices and procedure of </w:t>
      </w:r>
      <w:proofErr w:type="gramStart"/>
      <w:r w:rsidRPr="00AE5A84">
        <w:rPr>
          <w:rFonts w:ascii="Sylfaen" w:hAnsi="Sylfaen" w:cstheme="minorHAnsi"/>
          <w:sz w:val="22"/>
          <w:szCs w:val="22"/>
        </w:rPr>
        <w:t>ContourGlobal</w:t>
      </w:r>
      <w:r w:rsidR="00270602">
        <w:rPr>
          <w:rFonts w:ascii="Sylfaen" w:hAnsi="Sylfaen" w:cstheme="minorHAnsi"/>
          <w:sz w:val="22"/>
          <w:szCs w:val="22"/>
        </w:rPr>
        <w:t>;</w:t>
      </w:r>
      <w:proofErr w:type="gramEnd"/>
    </w:p>
    <w:p w14:paraId="5A7F921B" w14:textId="3E47D524" w:rsidR="00155DB2" w:rsidRPr="00AE5A84" w:rsidRDefault="00155DB2" w:rsidP="00155DB2">
      <w:pPr>
        <w:pStyle w:val="ListParagraph"/>
        <w:numPr>
          <w:ilvl w:val="1"/>
          <w:numId w:val="63"/>
        </w:numPr>
        <w:spacing w:before="60" w:after="60"/>
        <w:ind w:left="568" w:hanging="284"/>
        <w:contextualSpacing w:val="0"/>
        <w:rPr>
          <w:rFonts w:ascii="Sylfaen" w:hAnsi="Sylfaen" w:cstheme="minorHAnsi"/>
          <w:sz w:val="22"/>
          <w:szCs w:val="22"/>
        </w:rPr>
      </w:pPr>
      <w:bookmarkStart w:id="17" w:name="_Hlk118887679"/>
      <w:r w:rsidRPr="00155DB2">
        <w:rPr>
          <w:rFonts w:ascii="Sylfaen" w:hAnsi="Sylfaen" w:cstheme="minorHAnsi"/>
          <w:sz w:val="22"/>
          <w:szCs w:val="22"/>
        </w:rPr>
        <w:t>if is or was the subject of or involved in any money laundering, corruption, financial or tax investigation, inquiry, proceeding (whether formal or informal), crime</w:t>
      </w:r>
      <w:r>
        <w:rPr>
          <w:rFonts w:ascii="Sylfaen" w:hAnsi="Sylfaen" w:cstheme="minorHAnsi"/>
          <w:sz w:val="22"/>
          <w:szCs w:val="22"/>
        </w:rPr>
        <w:t xml:space="preserve"> </w:t>
      </w:r>
      <w:r w:rsidRPr="00155DB2">
        <w:rPr>
          <w:rFonts w:ascii="Sylfaen" w:hAnsi="Sylfaen" w:cstheme="minorHAnsi"/>
          <w:sz w:val="22"/>
          <w:szCs w:val="22"/>
        </w:rPr>
        <w:t>and/or sanctionable practice in</w:t>
      </w:r>
      <w:r>
        <w:rPr>
          <w:rFonts w:ascii="Sylfaen" w:hAnsi="Sylfaen" w:cstheme="minorHAnsi"/>
          <w:sz w:val="22"/>
          <w:szCs w:val="22"/>
        </w:rPr>
        <w:t xml:space="preserve"> </w:t>
      </w:r>
      <w:r w:rsidRPr="00155DB2">
        <w:rPr>
          <w:rFonts w:ascii="Sylfaen" w:hAnsi="Sylfaen" w:cstheme="minorHAnsi"/>
          <w:sz w:val="22"/>
          <w:szCs w:val="22"/>
        </w:rPr>
        <w:t>the</w:t>
      </w:r>
      <w:r>
        <w:rPr>
          <w:rFonts w:ascii="Sylfaen" w:hAnsi="Sylfaen" w:cstheme="minorHAnsi"/>
          <w:sz w:val="22"/>
          <w:szCs w:val="22"/>
        </w:rPr>
        <w:t xml:space="preserve"> </w:t>
      </w:r>
      <w:r w:rsidRPr="00155DB2">
        <w:rPr>
          <w:rFonts w:ascii="Sylfaen" w:hAnsi="Sylfaen" w:cstheme="minorHAnsi"/>
          <w:sz w:val="22"/>
          <w:szCs w:val="22"/>
        </w:rPr>
        <w:t>past 10 years, including, but not limited to, being listed in any sanction or regulatory lists</w:t>
      </w:r>
      <w:r>
        <w:rPr>
          <w:rFonts w:ascii="Sylfaen" w:hAnsi="Sylfaen" w:cstheme="minorHAnsi"/>
          <w:sz w:val="22"/>
          <w:szCs w:val="22"/>
        </w:rPr>
        <w:t xml:space="preserve"> </w:t>
      </w:r>
      <w:r w:rsidRPr="00155DB2">
        <w:rPr>
          <w:rFonts w:ascii="Sylfaen" w:hAnsi="Sylfaen" w:cstheme="minorHAnsi"/>
          <w:sz w:val="22"/>
          <w:szCs w:val="22"/>
        </w:rPr>
        <w:t xml:space="preserve">published by any country, banned and/or disqualified to participate in tenders </w:t>
      </w:r>
      <w:r w:rsidRPr="00155DB2">
        <w:rPr>
          <w:rFonts w:ascii="Sylfaen" w:hAnsi="Sylfaen" w:cstheme="minorHAnsi"/>
          <w:sz w:val="22"/>
          <w:szCs w:val="22"/>
        </w:rPr>
        <w:lastRenderedPageBreak/>
        <w:t>in any country, or if the company, any affiliate</w:t>
      </w:r>
      <w:r>
        <w:rPr>
          <w:rFonts w:ascii="Sylfaen" w:hAnsi="Sylfaen" w:cstheme="minorHAnsi"/>
          <w:sz w:val="22"/>
          <w:szCs w:val="22"/>
        </w:rPr>
        <w:t xml:space="preserve"> </w:t>
      </w:r>
      <w:r w:rsidRPr="00155DB2">
        <w:rPr>
          <w:rFonts w:ascii="Sylfaen" w:hAnsi="Sylfaen" w:cstheme="minorHAnsi"/>
          <w:sz w:val="22"/>
          <w:szCs w:val="22"/>
        </w:rPr>
        <w:t>or any of its or theirs representatives(i.e. sales person, executive team members, legal, other) has been the subject of an investigation, inquiry, proceeding (whether formal or informal) or has been accused or suspended for money laundering, bribe, corruption or any other financial or tax</w:t>
      </w:r>
      <w:r>
        <w:rPr>
          <w:rFonts w:ascii="Sylfaen" w:hAnsi="Sylfaen" w:cstheme="minorHAnsi"/>
          <w:sz w:val="22"/>
          <w:szCs w:val="22"/>
        </w:rPr>
        <w:t xml:space="preserve"> </w:t>
      </w:r>
      <w:r w:rsidRPr="00155DB2">
        <w:rPr>
          <w:rFonts w:ascii="Sylfaen" w:hAnsi="Sylfaen" w:cstheme="minorHAnsi"/>
          <w:sz w:val="22"/>
          <w:szCs w:val="22"/>
        </w:rPr>
        <w:t>crimes</w:t>
      </w:r>
      <w:r>
        <w:rPr>
          <w:rFonts w:ascii="Sylfaen" w:hAnsi="Sylfaen" w:cstheme="minorHAnsi"/>
          <w:sz w:val="22"/>
          <w:szCs w:val="22"/>
        </w:rPr>
        <w:t xml:space="preserve"> </w:t>
      </w:r>
      <w:r w:rsidRPr="00155DB2">
        <w:rPr>
          <w:rFonts w:ascii="Sylfaen" w:hAnsi="Sylfaen" w:cstheme="minorHAnsi"/>
          <w:sz w:val="22"/>
          <w:szCs w:val="22"/>
        </w:rPr>
        <w:t>related to the company’s activities</w:t>
      </w:r>
      <w:r w:rsidR="00BD5C22">
        <w:rPr>
          <w:rFonts w:ascii="Sylfaen" w:hAnsi="Sylfaen" w:cstheme="minorHAnsi"/>
          <w:sz w:val="22"/>
          <w:szCs w:val="22"/>
        </w:rPr>
        <w:t>.</w:t>
      </w:r>
    </w:p>
    <w:bookmarkEnd w:id="17"/>
    <w:p w14:paraId="20211578" w14:textId="5A594C2F" w:rsidR="00F66583" w:rsidRPr="00AE5A84" w:rsidRDefault="00F66583" w:rsidP="00F66583">
      <w:pPr>
        <w:spacing w:after="0" w:line="239" w:lineRule="auto"/>
        <w:ind w:right="42"/>
        <w:jc w:val="both"/>
        <w:rPr>
          <w:rFonts w:ascii="Sylfaen" w:hAnsi="Sylfaen" w:cstheme="minorHAnsi"/>
        </w:rPr>
      </w:pPr>
      <w:r w:rsidRPr="00AE5A84">
        <w:rPr>
          <w:rFonts w:ascii="Sylfaen" w:hAnsi="Sylfaen" w:cstheme="minorHAnsi"/>
        </w:rPr>
        <w:t xml:space="preserve">2.2 The simultaneous participation of affiliated legal entities or legal entities having more than fifty percent shares owned by the same person in the RFP is prohibited. Such entities can participate as a single </w:t>
      </w:r>
      <w:r w:rsidR="000F370D">
        <w:rPr>
          <w:rFonts w:ascii="Sylfaen" w:hAnsi="Sylfaen" w:cstheme="minorHAnsi"/>
        </w:rPr>
        <w:t>Bidder</w:t>
      </w:r>
      <w:r w:rsidRPr="00AE5A84">
        <w:rPr>
          <w:rFonts w:ascii="Sylfaen" w:hAnsi="Sylfaen" w:cstheme="minorHAnsi"/>
        </w:rPr>
        <w:t xml:space="preserve"> (consortium).</w:t>
      </w:r>
    </w:p>
    <w:p w14:paraId="54E4E683" w14:textId="77777777" w:rsidR="00F66583" w:rsidRPr="00AE5A84" w:rsidRDefault="00F66583" w:rsidP="00F66583">
      <w:pPr>
        <w:pStyle w:val="ListParagraph"/>
        <w:spacing w:before="60" w:after="60"/>
        <w:ind w:left="568"/>
        <w:contextualSpacing w:val="0"/>
        <w:rPr>
          <w:rFonts w:ascii="Sylfaen" w:eastAsiaTheme="minorHAnsi" w:hAnsi="Sylfaen" w:cstheme="minorHAnsi"/>
          <w:sz w:val="22"/>
          <w:szCs w:val="22"/>
        </w:rPr>
      </w:pPr>
      <w:r w:rsidRPr="00AE5A84">
        <w:rPr>
          <w:rFonts w:ascii="Sylfaen" w:eastAsiaTheme="minorHAnsi" w:hAnsi="Sylfaen" w:cstheme="minorHAnsi"/>
          <w:sz w:val="22"/>
          <w:szCs w:val="22"/>
        </w:rPr>
        <w:t xml:space="preserve">1) Individuals are considered affiliated if they are members of the same family, or run a common economy, or a joint venture, or have acted in the common economic </w:t>
      </w:r>
      <w:proofErr w:type="gramStart"/>
      <w:r w:rsidRPr="00AE5A84">
        <w:rPr>
          <w:rFonts w:ascii="Sylfaen" w:eastAsiaTheme="minorHAnsi" w:hAnsi="Sylfaen" w:cstheme="minorHAnsi"/>
          <w:sz w:val="22"/>
          <w:szCs w:val="22"/>
        </w:rPr>
        <w:t>interest;</w:t>
      </w:r>
      <w:proofErr w:type="gramEnd"/>
    </w:p>
    <w:p w14:paraId="6C6C20CE" w14:textId="77777777" w:rsidR="00F66583" w:rsidRPr="00AE5A84" w:rsidRDefault="00F66583" w:rsidP="00F66583">
      <w:pPr>
        <w:pStyle w:val="ListParagraph"/>
        <w:ind w:left="1080"/>
        <w:rPr>
          <w:rFonts w:ascii="Sylfaen" w:eastAsiaTheme="minorHAnsi" w:hAnsi="Sylfaen" w:cstheme="minorHAnsi"/>
          <w:sz w:val="22"/>
          <w:szCs w:val="22"/>
        </w:rPr>
      </w:pPr>
    </w:p>
    <w:p w14:paraId="4E58D9C1" w14:textId="77777777" w:rsidR="00F66583" w:rsidRPr="00AE5A84" w:rsidRDefault="00F66583" w:rsidP="00F66583">
      <w:pPr>
        <w:pStyle w:val="ListParagraph"/>
        <w:spacing w:before="60" w:after="60"/>
        <w:ind w:left="568"/>
        <w:contextualSpacing w:val="0"/>
        <w:rPr>
          <w:rFonts w:ascii="Sylfaen" w:eastAsiaTheme="minorHAnsi" w:hAnsi="Sylfaen" w:cstheme="minorHAnsi"/>
          <w:sz w:val="22"/>
          <w:szCs w:val="22"/>
        </w:rPr>
      </w:pPr>
      <w:r w:rsidRPr="00AE5A84">
        <w:rPr>
          <w:rFonts w:ascii="Sylfaen" w:eastAsiaTheme="minorHAnsi" w:hAnsi="Sylfaen" w:cstheme="minorHAnsi"/>
          <w:sz w:val="22"/>
          <w:szCs w:val="22"/>
        </w:rPr>
        <w:t>2) individuals and legal entities are considered affiliated if they act based on common economic interests or if the given individual or his family member is:</w:t>
      </w:r>
    </w:p>
    <w:p w14:paraId="769D2B3F" w14:textId="77777777" w:rsidR="00F66583" w:rsidRPr="00AE5A84" w:rsidRDefault="00F66583" w:rsidP="00F66583">
      <w:pPr>
        <w:pStyle w:val="ListParagraph"/>
        <w:ind w:left="1080"/>
        <w:rPr>
          <w:rFonts w:ascii="Sylfaen" w:eastAsiaTheme="minorHAnsi" w:hAnsi="Sylfaen" w:cstheme="minorHAnsi"/>
          <w:sz w:val="22"/>
          <w:szCs w:val="22"/>
        </w:rPr>
      </w:pPr>
      <w:r w:rsidRPr="00AE5A84">
        <w:rPr>
          <w:rFonts w:ascii="Sylfaen" w:eastAsiaTheme="minorHAnsi" w:hAnsi="Sylfaen" w:cstheme="minorHAnsi"/>
          <w:sz w:val="22"/>
          <w:szCs w:val="22"/>
        </w:rPr>
        <w:t>a. Participant holding more than ten percent of the shares of the given legal entity,</w:t>
      </w:r>
    </w:p>
    <w:p w14:paraId="5DEEAC01" w14:textId="77777777" w:rsidR="00F66583" w:rsidRPr="00AE5A84" w:rsidRDefault="00F66583" w:rsidP="00F66583">
      <w:pPr>
        <w:pStyle w:val="ListParagraph"/>
        <w:ind w:left="1080"/>
        <w:rPr>
          <w:rFonts w:ascii="Sylfaen" w:eastAsiaTheme="minorHAnsi" w:hAnsi="Sylfaen" w:cstheme="minorHAnsi"/>
          <w:sz w:val="22"/>
          <w:szCs w:val="22"/>
        </w:rPr>
      </w:pPr>
    </w:p>
    <w:p w14:paraId="35B79814" w14:textId="43959E82" w:rsidR="00F66583" w:rsidRPr="00AE5A84" w:rsidRDefault="00F66583" w:rsidP="00F66583">
      <w:pPr>
        <w:pStyle w:val="ListParagraph"/>
        <w:ind w:left="1080"/>
        <w:rPr>
          <w:rFonts w:ascii="Sylfaen" w:eastAsiaTheme="minorHAnsi" w:hAnsi="Sylfaen" w:cstheme="minorHAnsi"/>
          <w:sz w:val="22"/>
          <w:szCs w:val="22"/>
        </w:rPr>
      </w:pPr>
      <w:r w:rsidRPr="00AE5A84">
        <w:rPr>
          <w:rFonts w:ascii="Sylfaen" w:eastAsiaTheme="minorHAnsi" w:hAnsi="Sylfaen" w:cstheme="minorHAnsi"/>
          <w:sz w:val="22"/>
          <w:szCs w:val="22"/>
        </w:rPr>
        <w:t xml:space="preserve">b. A person who has the opportunity to predetermine the decisions of a legal entity by another form not prohibited by the legislation of the Republic of </w:t>
      </w:r>
      <w:proofErr w:type="gramStart"/>
      <w:r w:rsidRPr="00AE5A84">
        <w:rPr>
          <w:rFonts w:ascii="Sylfaen" w:eastAsiaTheme="minorHAnsi" w:hAnsi="Sylfaen" w:cstheme="minorHAnsi"/>
          <w:sz w:val="22"/>
          <w:szCs w:val="22"/>
        </w:rPr>
        <w:t>Armenia;</w:t>
      </w:r>
      <w:proofErr w:type="gramEnd"/>
    </w:p>
    <w:p w14:paraId="27C6D633" w14:textId="77777777" w:rsidR="00F66583" w:rsidRPr="00AE5A84" w:rsidRDefault="00F66583" w:rsidP="00F66583">
      <w:pPr>
        <w:pStyle w:val="ListParagraph"/>
        <w:ind w:left="1080"/>
        <w:rPr>
          <w:rFonts w:ascii="Sylfaen" w:eastAsiaTheme="minorHAnsi" w:hAnsi="Sylfaen" w:cstheme="minorHAnsi"/>
          <w:sz w:val="22"/>
          <w:szCs w:val="22"/>
        </w:rPr>
      </w:pPr>
    </w:p>
    <w:p w14:paraId="06721E9B" w14:textId="284986D8" w:rsidR="00F66583" w:rsidRPr="00AE5A84" w:rsidRDefault="00F66583" w:rsidP="00F66583">
      <w:pPr>
        <w:pStyle w:val="ListParagraph"/>
        <w:ind w:left="1080"/>
        <w:rPr>
          <w:rFonts w:ascii="Sylfaen" w:eastAsiaTheme="minorHAnsi" w:hAnsi="Sylfaen" w:cstheme="minorHAnsi"/>
          <w:sz w:val="22"/>
          <w:szCs w:val="22"/>
        </w:rPr>
      </w:pPr>
      <w:r w:rsidRPr="00AE5A84">
        <w:rPr>
          <w:rFonts w:ascii="Sylfaen" w:eastAsiaTheme="minorHAnsi" w:hAnsi="Sylfaen" w:cstheme="minorHAnsi"/>
          <w:sz w:val="22"/>
          <w:szCs w:val="22"/>
        </w:rPr>
        <w:t>c. Chairman of the Board of the given legal entity, Deputy Chairman of the Board, Member of the Board, Executive Director, his Deputy, Chairman of the collegial body performing the functions of the executive body, member,</w:t>
      </w:r>
    </w:p>
    <w:p w14:paraId="630CD9B4" w14:textId="77777777" w:rsidR="00F66583" w:rsidRPr="00AE5A84" w:rsidRDefault="00F66583" w:rsidP="00F66583">
      <w:pPr>
        <w:pStyle w:val="ListParagraph"/>
        <w:ind w:left="1080"/>
        <w:rPr>
          <w:rFonts w:ascii="Sylfaen" w:eastAsiaTheme="minorHAnsi" w:hAnsi="Sylfaen" w:cstheme="minorHAnsi"/>
          <w:sz w:val="22"/>
          <w:szCs w:val="22"/>
        </w:rPr>
      </w:pPr>
    </w:p>
    <w:p w14:paraId="4A1A268B" w14:textId="77777777" w:rsidR="00F66583" w:rsidRPr="00AE5A84" w:rsidRDefault="00F66583" w:rsidP="00F66583">
      <w:pPr>
        <w:ind w:left="1080"/>
        <w:rPr>
          <w:rFonts w:ascii="Sylfaen" w:hAnsi="Sylfaen" w:cstheme="minorHAnsi"/>
        </w:rPr>
      </w:pPr>
      <w:r w:rsidRPr="00AE5A84">
        <w:rPr>
          <w:rFonts w:ascii="Sylfaen" w:hAnsi="Sylfaen" w:cstheme="minorHAnsi"/>
        </w:rPr>
        <w:t>d. An employee of a legal entity who works under the direct supervision of the Executive Director or has a significant influence on the decision-making bodies of the legal entity.</w:t>
      </w:r>
    </w:p>
    <w:p w14:paraId="2EAEF0D2" w14:textId="1214322E" w:rsidR="00F66583" w:rsidRPr="00AE5A84" w:rsidRDefault="00F66583" w:rsidP="00F66583">
      <w:pPr>
        <w:ind w:left="720"/>
        <w:rPr>
          <w:rFonts w:ascii="Sylfaen" w:hAnsi="Sylfaen" w:cstheme="minorHAnsi"/>
        </w:rPr>
      </w:pPr>
      <w:r w:rsidRPr="00AE5A84">
        <w:rPr>
          <w:rFonts w:ascii="Sylfaen" w:hAnsi="Sylfaen" w:cstheme="minorHAnsi"/>
        </w:rPr>
        <w:t>3) Participants without the status of an individual are considered affiliated if:</w:t>
      </w:r>
    </w:p>
    <w:p w14:paraId="7A3EF2BD" w14:textId="2BD5C569" w:rsidR="00F66583" w:rsidRPr="00AE5A84" w:rsidRDefault="00F66583" w:rsidP="00F66583">
      <w:pPr>
        <w:pStyle w:val="ListParagraph"/>
        <w:ind w:left="1080"/>
        <w:rPr>
          <w:rFonts w:ascii="Sylfaen" w:eastAsiaTheme="minorHAnsi" w:hAnsi="Sylfaen" w:cstheme="minorHAnsi"/>
          <w:sz w:val="22"/>
          <w:szCs w:val="22"/>
        </w:rPr>
      </w:pPr>
      <w:r w:rsidRPr="00AE5A84">
        <w:rPr>
          <w:rFonts w:ascii="Sylfaen" w:eastAsiaTheme="minorHAnsi" w:hAnsi="Sylfaen" w:cstheme="minorHAnsi"/>
          <w:sz w:val="22"/>
          <w:szCs w:val="22"/>
        </w:rPr>
        <w:t xml:space="preserve">a. the given person has the right to vote, more than ten percent of the other voting shares (hereinafter the shares), or by the force of his participation or in accordance with the contract concluded between the given persons, has the opportunity to predetermine the decisions of the </w:t>
      </w:r>
      <w:proofErr w:type="gramStart"/>
      <w:r w:rsidRPr="00AE5A84">
        <w:rPr>
          <w:rFonts w:ascii="Sylfaen" w:eastAsiaTheme="minorHAnsi" w:hAnsi="Sylfaen" w:cstheme="minorHAnsi"/>
          <w:sz w:val="22"/>
          <w:szCs w:val="22"/>
        </w:rPr>
        <w:t>other;</w:t>
      </w:r>
      <w:proofErr w:type="gramEnd"/>
    </w:p>
    <w:p w14:paraId="4303178C" w14:textId="77777777" w:rsidR="00F66583" w:rsidRPr="00AE5A84" w:rsidRDefault="00F66583" w:rsidP="00F66583">
      <w:pPr>
        <w:pStyle w:val="ListParagraph"/>
        <w:ind w:left="1080"/>
        <w:rPr>
          <w:rFonts w:ascii="Sylfaen" w:eastAsiaTheme="minorHAnsi" w:hAnsi="Sylfaen" w:cstheme="minorHAnsi"/>
          <w:sz w:val="22"/>
          <w:szCs w:val="22"/>
        </w:rPr>
      </w:pPr>
    </w:p>
    <w:p w14:paraId="283D02F1" w14:textId="77777777" w:rsidR="00F66583" w:rsidRPr="00AE5A84" w:rsidRDefault="00F66583" w:rsidP="00F66583">
      <w:pPr>
        <w:pStyle w:val="ListParagraph"/>
        <w:ind w:left="1080"/>
        <w:rPr>
          <w:rFonts w:ascii="Sylfaen" w:eastAsiaTheme="minorHAnsi" w:hAnsi="Sylfaen" w:cstheme="minorHAnsi"/>
          <w:sz w:val="22"/>
          <w:szCs w:val="22"/>
        </w:rPr>
      </w:pPr>
      <w:r w:rsidRPr="00AE5A84">
        <w:rPr>
          <w:rFonts w:ascii="Sylfaen" w:eastAsiaTheme="minorHAnsi" w:hAnsi="Sylfaen" w:cstheme="minorHAnsi"/>
          <w:sz w:val="22"/>
          <w:szCs w:val="22"/>
        </w:rPr>
        <w:t>b. A participant (shareholder) who owns more than ten percent of the voting shares of one of them or has an opportunity to predetermine his / her decisions by another form not prohibited by law has the right to directly or indirectly own (or shareholders) or their family members (if the participant is a natural person) (including on the basis of sale, trust management, joint venture agreements, assignments or other transactions) more than ten percent of the voting shares of the other or have the opportunity to predetermine the decisions of the latter by another form not prohibited by the legislation of the Republic of Armenia;</w:t>
      </w:r>
    </w:p>
    <w:p w14:paraId="123F6176" w14:textId="77777777" w:rsidR="00F66583" w:rsidRPr="00AE5A84" w:rsidRDefault="00F66583" w:rsidP="00F66583">
      <w:pPr>
        <w:pStyle w:val="ListParagraph"/>
        <w:ind w:left="1080"/>
        <w:rPr>
          <w:rFonts w:ascii="Sylfaen" w:eastAsiaTheme="minorHAnsi" w:hAnsi="Sylfaen" w:cstheme="minorHAnsi"/>
          <w:sz w:val="22"/>
          <w:szCs w:val="22"/>
        </w:rPr>
      </w:pPr>
    </w:p>
    <w:p w14:paraId="248AB7C6" w14:textId="77777777" w:rsidR="00F66583" w:rsidRPr="00AE5A84" w:rsidRDefault="00F66583" w:rsidP="00F66583">
      <w:pPr>
        <w:pStyle w:val="ListParagraph"/>
        <w:ind w:left="1080"/>
        <w:rPr>
          <w:rFonts w:ascii="Sylfaen" w:eastAsiaTheme="minorHAnsi" w:hAnsi="Sylfaen" w:cstheme="minorHAnsi"/>
          <w:sz w:val="22"/>
          <w:szCs w:val="22"/>
        </w:rPr>
      </w:pPr>
      <w:r w:rsidRPr="00AE5A84">
        <w:rPr>
          <w:rFonts w:ascii="Sylfaen" w:eastAsiaTheme="minorHAnsi" w:hAnsi="Sylfaen" w:cstheme="minorHAnsi"/>
          <w:sz w:val="22"/>
          <w:szCs w:val="22"/>
        </w:rPr>
        <w:t xml:space="preserve">c. one of them is a member of the governing body or other persons performing similar duties, as well as one of their family members is at the same time a member of the governing body of another person or another person performing such </w:t>
      </w:r>
      <w:proofErr w:type="gramStart"/>
      <w:r w:rsidRPr="00AE5A84">
        <w:rPr>
          <w:rFonts w:ascii="Sylfaen" w:eastAsiaTheme="minorHAnsi" w:hAnsi="Sylfaen" w:cstheme="minorHAnsi"/>
          <w:sz w:val="22"/>
          <w:szCs w:val="22"/>
        </w:rPr>
        <w:t>duties;</w:t>
      </w:r>
      <w:proofErr w:type="gramEnd"/>
    </w:p>
    <w:p w14:paraId="78B8DA7A" w14:textId="77777777" w:rsidR="00F66583" w:rsidRPr="00AE5A84" w:rsidRDefault="00F66583" w:rsidP="00F66583">
      <w:pPr>
        <w:pStyle w:val="ListParagraph"/>
        <w:ind w:left="1080"/>
        <w:rPr>
          <w:rFonts w:ascii="Sylfaen" w:eastAsiaTheme="minorHAnsi" w:hAnsi="Sylfaen" w:cstheme="minorHAnsi"/>
          <w:sz w:val="22"/>
          <w:szCs w:val="22"/>
        </w:rPr>
      </w:pPr>
    </w:p>
    <w:p w14:paraId="62B9AE63" w14:textId="0371EFB5" w:rsidR="008E29B6" w:rsidRPr="00AE5A84" w:rsidRDefault="00F66583" w:rsidP="00F66583">
      <w:pPr>
        <w:ind w:left="720" w:firstLine="360"/>
        <w:rPr>
          <w:rFonts w:ascii="Sylfaen" w:hAnsi="Sylfaen" w:cstheme="minorHAnsi"/>
        </w:rPr>
      </w:pPr>
      <w:r w:rsidRPr="00AE5A84">
        <w:rPr>
          <w:rFonts w:ascii="Sylfaen" w:hAnsi="Sylfaen" w:cstheme="minorHAnsi"/>
        </w:rPr>
        <w:t>d. they have acted or are acting in the common economic interest</w:t>
      </w:r>
      <w:proofErr w:type="gramStart"/>
      <w:r w:rsidRPr="00AE5A84">
        <w:rPr>
          <w:rFonts w:ascii="Sylfaen" w:hAnsi="Sylfaen" w:cstheme="minorHAnsi"/>
        </w:rPr>
        <w:t>.</w:t>
      </w:r>
      <w:r w:rsidR="008E29B6" w:rsidRPr="00AE5A84">
        <w:rPr>
          <w:rFonts w:ascii="Sylfaen" w:hAnsi="Sylfaen" w:cstheme="minorHAnsi"/>
        </w:rPr>
        <w:t>;</w:t>
      </w:r>
      <w:proofErr w:type="gramEnd"/>
    </w:p>
    <w:p w14:paraId="08640581" w14:textId="7B845062" w:rsidR="008E29B6" w:rsidRPr="00AE5A84" w:rsidRDefault="008E29B6" w:rsidP="00F66583">
      <w:pPr>
        <w:rPr>
          <w:rFonts w:ascii="Sylfaen" w:hAnsi="Sylfaen" w:cstheme="minorHAnsi"/>
        </w:rPr>
      </w:pPr>
      <w:r w:rsidRPr="00AE5A84">
        <w:rPr>
          <w:rFonts w:ascii="Sylfaen" w:hAnsi="Sylfaen" w:cstheme="minorHAnsi"/>
        </w:rPr>
        <w:lastRenderedPageBreak/>
        <w:t xml:space="preserve">In terms of this </w:t>
      </w:r>
      <w:r w:rsidR="00A903E7" w:rsidRPr="00AE5A84">
        <w:rPr>
          <w:rFonts w:ascii="Sylfaen" w:hAnsi="Sylfaen" w:cstheme="minorHAnsi"/>
        </w:rPr>
        <w:t>clause</w:t>
      </w:r>
      <w:r w:rsidRPr="00AE5A84">
        <w:rPr>
          <w:rFonts w:ascii="Sylfaen" w:hAnsi="Sylfaen" w:cstheme="minorHAnsi"/>
        </w:rPr>
        <w:t xml:space="preserve"> father, mother, spouse, parents of the spouse, grandparents, sister, brother, children, </w:t>
      </w:r>
      <w:proofErr w:type="gramStart"/>
      <w:r w:rsidRPr="00AE5A84">
        <w:rPr>
          <w:rFonts w:ascii="Sylfaen" w:hAnsi="Sylfaen" w:cstheme="minorHAnsi"/>
        </w:rPr>
        <w:t>spouse</w:t>
      </w:r>
      <w:proofErr w:type="gramEnd"/>
      <w:r w:rsidRPr="00AE5A84">
        <w:rPr>
          <w:rFonts w:ascii="Sylfaen" w:hAnsi="Sylfaen" w:cstheme="minorHAnsi"/>
        </w:rPr>
        <w:t xml:space="preserve"> and children of the sibling deem as family member.</w:t>
      </w:r>
    </w:p>
    <w:p w14:paraId="77883E03" w14:textId="76D37EAB" w:rsidR="00E55D05" w:rsidRPr="00AE5A84" w:rsidRDefault="4457C54C" w:rsidP="4457C54C">
      <w:pPr>
        <w:jc w:val="both"/>
        <w:rPr>
          <w:rFonts w:ascii="Sylfaen" w:eastAsia="Times New Roman" w:hAnsi="Sylfaen" w:cstheme="minorHAnsi"/>
        </w:rPr>
      </w:pPr>
      <w:r w:rsidRPr="00AE5A84">
        <w:rPr>
          <w:rFonts w:ascii="Sylfaen" w:eastAsia="Times New Roman" w:hAnsi="Sylfaen" w:cstheme="minorHAnsi"/>
        </w:rPr>
        <w:t>2.</w:t>
      </w:r>
      <w:r w:rsidR="008E29B6" w:rsidRPr="00AE5A84">
        <w:rPr>
          <w:rFonts w:ascii="Sylfaen" w:eastAsia="Times New Roman" w:hAnsi="Sylfaen" w:cstheme="minorHAnsi"/>
        </w:rPr>
        <w:t>3</w:t>
      </w:r>
      <w:r w:rsidRPr="00AE5A84">
        <w:rPr>
          <w:rFonts w:ascii="Sylfaen" w:eastAsia="Times New Roman" w:hAnsi="Sylfaen" w:cstheme="minorHAnsi"/>
        </w:rPr>
        <w:t xml:space="preserve"> </w:t>
      </w:r>
      <w:r w:rsidR="008E29B6" w:rsidRPr="00AE5A84">
        <w:rPr>
          <w:rFonts w:ascii="Sylfaen" w:eastAsia="Times New Roman" w:hAnsi="Sylfaen" w:cstheme="minorHAnsi"/>
        </w:rPr>
        <w:t xml:space="preserve">Every </w:t>
      </w:r>
      <w:r w:rsidR="000F370D">
        <w:rPr>
          <w:rFonts w:ascii="Sylfaen" w:eastAsia="Times New Roman" w:hAnsi="Sylfaen" w:cstheme="minorHAnsi"/>
        </w:rPr>
        <w:t>Bidder</w:t>
      </w:r>
      <w:r w:rsidR="00705B0F" w:rsidRPr="00AE5A84">
        <w:rPr>
          <w:rFonts w:ascii="Sylfaen" w:eastAsia="Times New Roman" w:hAnsi="Sylfaen" w:cstheme="minorHAnsi"/>
        </w:rPr>
        <w:t xml:space="preserve"> shall </w:t>
      </w:r>
      <w:r w:rsidRPr="00AE5A84">
        <w:rPr>
          <w:rFonts w:ascii="Sylfaen" w:eastAsia="Times New Roman" w:hAnsi="Sylfaen" w:cstheme="minorHAnsi"/>
        </w:rPr>
        <w:t xml:space="preserve">submit a </w:t>
      </w:r>
      <w:r w:rsidR="00705B0F" w:rsidRPr="00AE5A84">
        <w:rPr>
          <w:rFonts w:ascii="Sylfaen" w:eastAsia="Times New Roman" w:hAnsi="Sylfaen" w:cstheme="minorHAnsi"/>
        </w:rPr>
        <w:t xml:space="preserve">self-declaration confirming it is an Eligible </w:t>
      </w:r>
      <w:r w:rsidR="000F370D">
        <w:rPr>
          <w:rFonts w:ascii="Sylfaen" w:eastAsia="Times New Roman" w:hAnsi="Sylfaen" w:cstheme="minorHAnsi"/>
        </w:rPr>
        <w:t>Bidder</w:t>
      </w:r>
      <w:r w:rsidR="00705B0F" w:rsidRPr="00AE5A84">
        <w:rPr>
          <w:rFonts w:ascii="Sylfaen" w:eastAsia="Times New Roman" w:hAnsi="Sylfaen" w:cstheme="minorHAnsi"/>
        </w:rPr>
        <w:t xml:space="preserve"> as part of its Technical Proposal.</w:t>
      </w:r>
      <w:r w:rsidR="008E29B6" w:rsidRPr="00AE5A84">
        <w:rPr>
          <w:rFonts w:ascii="Sylfaen" w:eastAsia="Times New Roman" w:hAnsi="Sylfaen" w:cstheme="minorHAnsi"/>
        </w:rPr>
        <w:t xml:space="preserve"> This</w:t>
      </w:r>
      <w:r w:rsidR="00E55D05" w:rsidRPr="00AE5A84">
        <w:rPr>
          <w:rFonts w:ascii="Sylfaen" w:eastAsia="Times New Roman" w:hAnsi="Sylfaen" w:cstheme="minorHAnsi"/>
        </w:rPr>
        <w:t xml:space="preserve"> shall be a must meet </w:t>
      </w:r>
      <w:r w:rsidR="008E29B6" w:rsidRPr="00AE5A84">
        <w:rPr>
          <w:rFonts w:ascii="Sylfaen" w:eastAsia="Times New Roman" w:hAnsi="Sylfaen" w:cstheme="minorHAnsi"/>
        </w:rPr>
        <w:t>requirement</w:t>
      </w:r>
      <w:r w:rsidR="00E55D05" w:rsidRPr="00AE5A84">
        <w:rPr>
          <w:rFonts w:ascii="Sylfaen" w:eastAsia="Times New Roman" w:hAnsi="Sylfaen" w:cstheme="minorHAnsi"/>
        </w:rPr>
        <w:t xml:space="preserve"> for participation in the RFP. </w:t>
      </w:r>
    </w:p>
    <w:p w14:paraId="184CC21C" w14:textId="376D47C5" w:rsidR="003A4F49" w:rsidRDefault="003A4F49" w:rsidP="4457C54C">
      <w:pPr>
        <w:jc w:val="both"/>
        <w:rPr>
          <w:rFonts w:ascii="Sylfaen" w:hAnsi="Sylfaen"/>
          <w:lang w:val="en-GB"/>
        </w:rPr>
      </w:pPr>
      <w:r w:rsidRPr="00AE5A84">
        <w:rPr>
          <w:rFonts w:ascii="Sylfaen" w:eastAsia="Times New Roman" w:hAnsi="Sylfaen" w:cstheme="minorHAnsi"/>
        </w:rPr>
        <w:t xml:space="preserve">2.4 </w:t>
      </w:r>
      <w:r w:rsidRPr="00AE5A84">
        <w:rPr>
          <w:rFonts w:ascii="Sylfaen" w:hAnsi="Sylfaen"/>
          <w:lang w:val="en-GB"/>
        </w:rPr>
        <w:t xml:space="preserve">The </w:t>
      </w:r>
      <w:r w:rsidR="000F370D">
        <w:rPr>
          <w:rFonts w:ascii="Sylfaen" w:hAnsi="Sylfaen"/>
          <w:lang w:val="en-GB"/>
        </w:rPr>
        <w:t>Bidder</w:t>
      </w:r>
      <w:r w:rsidRPr="00AE5A84">
        <w:rPr>
          <w:rFonts w:ascii="Sylfaen" w:hAnsi="Sylfaen"/>
          <w:lang w:val="en-GB"/>
        </w:rPr>
        <w:t xml:space="preserve"> (including the individual members of any Joint Venture) shall submit only one Proposal, either in its own name or as part of a Joint Venture in another Proposal. If a </w:t>
      </w:r>
      <w:r w:rsidR="000F370D">
        <w:rPr>
          <w:rFonts w:ascii="Sylfaen" w:hAnsi="Sylfaen"/>
          <w:lang w:val="en-GB"/>
        </w:rPr>
        <w:t>Bidder</w:t>
      </w:r>
      <w:r w:rsidRPr="00AE5A84">
        <w:rPr>
          <w:rFonts w:ascii="Sylfaen" w:hAnsi="Sylfaen"/>
          <w:lang w:val="en-GB"/>
        </w:rPr>
        <w:t>, including any Joint Venture member, submits or participates in more than one proposal, all such proposals shall be disqualified and rejected. However, this does not limit the inclusion of the same subcontractor in more than one RFP.</w:t>
      </w:r>
    </w:p>
    <w:p w14:paraId="5F9028FE" w14:textId="77777777" w:rsidR="00993DC8" w:rsidRPr="00AE5A84" w:rsidRDefault="00993DC8" w:rsidP="00E40B46">
      <w:pPr>
        <w:spacing w:after="0" w:line="240" w:lineRule="auto"/>
        <w:ind w:right="46"/>
        <w:jc w:val="both"/>
        <w:rPr>
          <w:rFonts w:ascii="Sylfaen" w:eastAsia="Calibri" w:hAnsi="Sylfaen" w:cstheme="minorHAnsi"/>
        </w:rPr>
      </w:pPr>
    </w:p>
    <w:p w14:paraId="123A76AB" w14:textId="77777777" w:rsidR="00727414" w:rsidRPr="00AE5A84" w:rsidRDefault="00727414" w:rsidP="004705B0">
      <w:pPr>
        <w:pStyle w:val="Heading2"/>
        <w:numPr>
          <w:ilvl w:val="0"/>
          <w:numId w:val="7"/>
        </w:numPr>
        <w:rPr>
          <w:rFonts w:ascii="Sylfaen" w:eastAsia="Calibri" w:hAnsi="Sylfaen" w:cstheme="minorHAnsi"/>
          <w:bCs/>
          <w:spacing w:val="-1"/>
        </w:rPr>
      </w:pPr>
      <w:bookmarkStart w:id="18" w:name="_Toc118970207"/>
      <w:r w:rsidRPr="00AE5A84">
        <w:rPr>
          <w:rFonts w:ascii="Sylfaen" w:eastAsia="Calibri" w:hAnsi="Sylfaen" w:cstheme="minorHAnsi"/>
          <w:bCs/>
          <w:spacing w:val="-1"/>
        </w:rPr>
        <w:t>Eligible countries</w:t>
      </w:r>
      <w:bookmarkEnd w:id="18"/>
    </w:p>
    <w:p w14:paraId="67E7296D" w14:textId="6CE1C82C" w:rsidR="00727414" w:rsidRPr="00AE5A84" w:rsidRDefault="00727414" w:rsidP="00046A04">
      <w:pPr>
        <w:jc w:val="both"/>
        <w:rPr>
          <w:rFonts w:ascii="Sylfaen" w:hAnsi="Sylfaen" w:cstheme="minorHAnsi"/>
        </w:rPr>
      </w:pPr>
      <w:r w:rsidRPr="00AE5A84">
        <w:rPr>
          <w:rFonts w:ascii="Sylfaen" w:hAnsi="Sylfaen" w:cstheme="minorHAnsi"/>
          <w:szCs w:val="24"/>
        </w:rPr>
        <w:t xml:space="preserve">A </w:t>
      </w:r>
      <w:r w:rsidR="000F370D">
        <w:rPr>
          <w:rFonts w:ascii="Sylfaen" w:hAnsi="Sylfaen" w:cstheme="minorHAnsi"/>
          <w:szCs w:val="24"/>
        </w:rPr>
        <w:t>Bidder</w:t>
      </w:r>
      <w:r w:rsidRPr="00AE5A84">
        <w:rPr>
          <w:rFonts w:ascii="Sylfaen" w:hAnsi="Sylfaen" w:cstheme="minorHAnsi"/>
          <w:szCs w:val="24"/>
        </w:rPr>
        <w:t xml:space="preserve"> may have the nationality of any country </w:t>
      </w:r>
      <w:proofErr w:type="gramStart"/>
      <w:r w:rsidRPr="00AE5A84">
        <w:rPr>
          <w:rFonts w:ascii="Sylfaen" w:hAnsi="Sylfaen" w:cstheme="minorHAnsi"/>
          <w:szCs w:val="24"/>
        </w:rPr>
        <w:t>with the exception of</w:t>
      </w:r>
      <w:proofErr w:type="gramEnd"/>
      <w:r w:rsidRPr="00AE5A84">
        <w:rPr>
          <w:rFonts w:ascii="Sylfaen" w:hAnsi="Sylfaen" w:cstheme="minorHAnsi"/>
          <w:szCs w:val="24"/>
        </w:rPr>
        <w:t xml:space="preserve"> ineligible countries. The countries, persons or entities are ineligible if </w:t>
      </w:r>
      <w:r w:rsidR="00500800" w:rsidRPr="00AE5A84">
        <w:rPr>
          <w:rFonts w:ascii="Sylfaen" w:hAnsi="Sylfaen" w:cstheme="minorHAnsi"/>
          <w:szCs w:val="24"/>
        </w:rPr>
        <w:t xml:space="preserve">they </w:t>
      </w:r>
      <w:r w:rsidR="008E29B6" w:rsidRPr="00AE5A84">
        <w:rPr>
          <w:rFonts w:ascii="Sylfaen" w:eastAsia="Calibri" w:hAnsi="Sylfaen" w:cstheme="minorHAnsi"/>
        </w:rPr>
        <w:t>have their</w:t>
      </w:r>
      <w:r w:rsidRPr="00AE5A84">
        <w:rPr>
          <w:rFonts w:ascii="Sylfaen" w:eastAsia="Calibri" w:hAnsi="Sylfaen" w:cstheme="minorHAnsi"/>
        </w:rPr>
        <w:t xml:space="preserve"> primary place of business in, </w:t>
      </w:r>
      <w:r w:rsidR="008E29B6" w:rsidRPr="00AE5A84">
        <w:rPr>
          <w:rFonts w:ascii="Sylfaen" w:eastAsia="Calibri" w:hAnsi="Sylfaen" w:cstheme="minorHAnsi"/>
        </w:rPr>
        <w:t xml:space="preserve">are </w:t>
      </w:r>
      <w:r w:rsidRPr="00AE5A84">
        <w:rPr>
          <w:rFonts w:ascii="Sylfaen" w:eastAsia="Calibri" w:hAnsi="Sylfaen" w:cstheme="minorHAnsi"/>
        </w:rPr>
        <w:t xml:space="preserve">incorporated or organized under the laws of a country or </w:t>
      </w:r>
      <w:r w:rsidR="008E29B6" w:rsidRPr="00AE5A84">
        <w:rPr>
          <w:rFonts w:ascii="Sylfaen" w:eastAsia="Calibri" w:hAnsi="Sylfaen" w:cstheme="minorHAnsi"/>
        </w:rPr>
        <w:t xml:space="preserve">a </w:t>
      </w:r>
      <w:r w:rsidRPr="00AE5A84">
        <w:rPr>
          <w:rFonts w:ascii="Sylfaen" w:eastAsia="Calibri" w:hAnsi="Sylfaen" w:cstheme="minorHAnsi"/>
        </w:rPr>
        <w:t xml:space="preserve">territory that is the target of a country-wide or territory-wide Sanctions from the following Sanctions Authorities: </w:t>
      </w:r>
      <w:proofErr w:type="gramStart"/>
      <w:r w:rsidRPr="00AE5A84">
        <w:rPr>
          <w:rFonts w:ascii="Sylfaen" w:eastAsia="Calibri" w:hAnsi="Sylfaen" w:cstheme="minorHAnsi"/>
        </w:rPr>
        <w:t>the</w:t>
      </w:r>
      <w:proofErr w:type="gramEnd"/>
      <w:r w:rsidRPr="00AE5A84">
        <w:rPr>
          <w:rFonts w:ascii="Sylfaen" w:eastAsia="Calibri" w:hAnsi="Sylfaen" w:cstheme="minorHAnsi"/>
        </w:rPr>
        <w:t xml:space="preserve"> United States government, the United Nations, the European Union, the United Kingdom, </w:t>
      </w:r>
      <w:r w:rsidR="008E29B6" w:rsidRPr="00AE5A84">
        <w:rPr>
          <w:rFonts w:ascii="Sylfaen" w:eastAsia="Calibri" w:hAnsi="Sylfaen" w:cstheme="minorHAnsi"/>
          <w:spacing w:val="-2"/>
        </w:rPr>
        <w:t xml:space="preserve">the World Bank </w:t>
      </w:r>
      <w:r w:rsidRPr="00AE5A84">
        <w:rPr>
          <w:rFonts w:ascii="Sylfaen" w:eastAsia="Calibri" w:hAnsi="Sylfaen" w:cstheme="minorHAnsi"/>
        </w:rPr>
        <w:t>or the respective governmental institutions or agencies of any of the foregoing.</w:t>
      </w:r>
    </w:p>
    <w:p w14:paraId="435C9002" w14:textId="3F9F03F6" w:rsidR="00E40B46" w:rsidRPr="00AE5A84" w:rsidRDefault="00727414" w:rsidP="00046A04">
      <w:pPr>
        <w:jc w:val="both"/>
        <w:rPr>
          <w:rFonts w:ascii="Sylfaen" w:hAnsi="Sylfaen" w:cstheme="minorHAnsi"/>
          <w:szCs w:val="24"/>
        </w:rPr>
      </w:pPr>
      <w:r w:rsidRPr="00AE5A84">
        <w:rPr>
          <w:rFonts w:ascii="Sylfaen" w:hAnsi="Sylfaen" w:cstheme="minorHAnsi"/>
          <w:szCs w:val="24"/>
        </w:rPr>
        <w:t xml:space="preserve">A </w:t>
      </w:r>
      <w:r w:rsidR="000F370D">
        <w:rPr>
          <w:rFonts w:ascii="Sylfaen" w:hAnsi="Sylfaen" w:cstheme="minorHAnsi"/>
          <w:szCs w:val="24"/>
        </w:rPr>
        <w:t>Bidder</w:t>
      </w:r>
      <w:r w:rsidRPr="00AE5A84">
        <w:rPr>
          <w:rFonts w:ascii="Sylfaen" w:hAnsi="Sylfaen" w:cstheme="minorHAnsi"/>
          <w:szCs w:val="24"/>
        </w:rPr>
        <w:t xml:space="preserve"> shall be deemed to have the nationality of a country if the </w:t>
      </w:r>
      <w:r w:rsidR="000F370D">
        <w:rPr>
          <w:rFonts w:ascii="Sylfaen" w:hAnsi="Sylfaen" w:cstheme="minorHAnsi"/>
          <w:szCs w:val="24"/>
        </w:rPr>
        <w:t>Bidder</w:t>
      </w:r>
      <w:r w:rsidRPr="00AE5A84">
        <w:rPr>
          <w:rFonts w:ascii="Sylfaen" w:hAnsi="Sylfaen" w:cstheme="minorHAnsi"/>
          <w:szCs w:val="24"/>
        </w:rPr>
        <w:t xml:space="preserve"> is constituted, </w:t>
      </w:r>
      <w:proofErr w:type="gramStart"/>
      <w:r w:rsidRPr="00AE5A84">
        <w:rPr>
          <w:rFonts w:ascii="Sylfaen" w:hAnsi="Sylfaen" w:cstheme="minorHAnsi"/>
          <w:szCs w:val="24"/>
        </w:rPr>
        <w:t>incorporated</w:t>
      </w:r>
      <w:proofErr w:type="gramEnd"/>
      <w:r w:rsidRPr="00AE5A84">
        <w:rPr>
          <w:rFonts w:ascii="Sylfaen" w:hAnsi="Sylfaen" w:cstheme="minorHAnsi"/>
          <w:szCs w:val="24"/>
        </w:rPr>
        <w:t xml:space="preserve"> or registered in and operates in conformity with the provisions of the laws of that country, as evidenced by its articles of incorporation (or equivalent documents of constitution or association) and its registration documents, as the case may be.  </w:t>
      </w:r>
    </w:p>
    <w:p w14:paraId="37DF927B" w14:textId="0399EE6D" w:rsidR="006D1639" w:rsidRPr="00FE1A05" w:rsidRDefault="006D1639" w:rsidP="00E40B46">
      <w:pPr>
        <w:pStyle w:val="Heading2"/>
        <w:numPr>
          <w:ilvl w:val="0"/>
          <w:numId w:val="7"/>
        </w:numPr>
        <w:rPr>
          <w:rFonts w:ascii="Sylfaen" w:eastAsia="Calibri" w:hAnsi="Sylfaen" w:cstheme="minorHAnsi"/>
          <w:bCs/>
          <w:spacing w:val="-1"/>
        </w:rPr>
      </w:pPr>
      <w:bookmarkStart w:id="19" w:name="_Sanctions"/>
      <w:bookmarkStart w:id="20" w:name="_Toc118970208"/>
      <w:bookmarkEnd w:id="19"/>
      <w:r w:rsidRPr="00FE1A05">
        <w:rPr>
          <w:rFonts w:ascii="Sylfaen" w:eastAsia="Calibri" w:hAnsi="Sylfaen" w:cstheme="minorHAnsi"/>
          <w:bCs/>
          <w:spacing w:val="-1"/>
        </w:rPr>
        <w:t>Sanctions</w:t>
      </w:r>
      <w:bookmarkEnd w:id="20"/>
      <w:r w:rsidRPr="00FE1A05">
        <w:rPr>
          <w:rFonts w:ascii="Sylfaen" w:eastAsia="Calibri" w:hAnsi="Sylfaen" w:cstheme="minorHAnsi"/>
          <w:bCs/>
          <w:spacing w:val="-1"/>
        </w:rPr>
        <w:t xml:space="preserve"> </w:t>
      </w:r>
    </w:p>
    <w:p w14:paraId="17033767" w14:textId="38EC96D3" w:rsidR="006D1639" w:rsidRPr="00FE1A05" w:rsidRDefault="008E29B6" w:rsidP="006D1639">
      <w:pPr>
        <w:pStyle w:val="SPDClauseNo"/>
        <w:spacing w:after="200"/>
        <w:ind w:left="142" w:firstLine="0"/>
        <w:contextualSpacing w:val="0"/>
        <w:rPr>
          <w:rFonts w:ascii="Sylfaen" w:eastAsia="Calibri" w:hAnsi="Sylfaen" w:cstheme="minorHAnsi"/>
          <w:sz w:val="22"/>
          <w:szCs w:val="22"/>
        </w:rPr>
      </w:pPr>
      <w:r w:rsidRPr="00FE1A05">
        <w:rPr>
          <w:rFonts w:ascii="Sylfaen" w:hAnsi="Sylfaen" w:cstheme="minorHAnsi"/>
        </w:rPr>
        <w:t xml:space="preserve">4.1 </w:t>
      </w:r>
      <w:r w:rsidR="006D1639" w:rsidRPr="00FE1A05">
        <w:rPr>
          <w:rFonts w:ascii="Sylfaen" w:hAnsi="Sylfaen" w:cstheme="minorHAnsi"/>
          <w:sz w:val="22"/>
          <w:szCs w:val="22"/>
        </w:rPr>
        <w:t xml:space="preserve">A </w:t>
      </w:r>
      <w:r w:rsidR="000F370D" w:rsidRPr="00FE1A05">
        <w:rPr>
          <w:rFonts w:ascii="Sylfaen" w:hAnsi="Sylfaen" w:cstheme="minorHAnsi"/>
          <w:sz w:val="22"/>
          <w:szCs w:val="22"/>
        </w:rPr>
        <w:t>Bidder</w:t>
      </w:r>
      <w:r w:rsidR="006D1639" w:rsidRPr="00FE1A05">
        <w:rPr>
          <w:rFonts w:ascii="Sylfaen" w:hAnsi="Sylfaen" w:cstheme="minorHAnsi"/>
          <w:sz w:val="22"/>
          <w:szCs w:val="22"/>
        </w:rPr>
        <w:t xml:space="preserve"> shall </w:t>
      </w:r>
      <w:r w:rsidR="00D60300" w:rsidRPr="00FE1A05">
        <w:rPr>
          <w:rFonts w:ascii="Sylfaen" w:hAnsi="Sylfaen" w:cstheme="minorHAnsi"/>
          <w:sz w:val="22"/>
          <w:szCs w:val="22"/>
        </w:rPr>
        <w:t xml:space="preserve">not </w:t>
      </w:r>
      <w:r w:rsidR="006D1639" w:rsidRPr="00FE1A05">
        <w:rPr>
          <w:rFonts w:ascii="Sylfaen" w:hAnsi="Sylfaen" w:cstheme="minorHAnsi"/>
          <w:sz w:val="22"/>
          <w:szCs w:val="22"/>
        </w:rPr>
        <w:t xml:space="preserve">be eligible to </w:t>
      </w:r>
      <w:r w:rsidR="00D60300" w:rsidRPr="00FE1A05">
        <w:rPr>
          <w:rFonts w:ascii="Sylfaen" w:hAnsi="Sylfaen" w:cstheme="minorHAnsi"/>
          <w:sz w:val="22"/>
          <w:szCs w:val="22"/>
        </w:rPr>
        <w:t xml:space="preserve">bid </w:t>
      </w:r>
      <w:proofErr w:type="gramStart"/>
      <w:r w:rsidR="00D60300" w:rsidRPr="00FE1A05">
        <w:rPr>
          <w:rFonts w:ascii="Sylfaen" w:hAnsi="Sylfaen" w:cstheme="minorHAnsi"/>
          <w:sz w:val="22"/>
          <w:szCs w:val="22"/>
        </w:rPr>
        <w:t xml:space="preserve">and </w:t>
      </w:r>
      <w:r w:rsidR="006D1639" w:rsidRPr="00FE1A05">
        <w:rPr>
          <w:rFonts w:ascii="Sylfaen" w:hAnsi="Sylfaen" w:cstheme="minorHAnsi"/>
          <w:sz w:val="22"/>
          <w:szCs w:val="22"/>
        </w:rPr>
        <w:t xml:space="preserve"> awarded</w:t>
      </w:r>
      <w:proofErr w:type="gramEnd"/>
      <w:r w:rsidR="006D1639" w:rsidRPr="00FE1A05">
        <w:rPr>
          <w:rFonts w:ascii="Sylfaen" w:hAnsi="Sylfaen" w:cstheme="minorHAnsi"/>
          <w:sz w:val="22"/>
          <w:szCs w:val="22"/>
        </w:rPr>
        <w:t xml:space="preserve"> the contract if</w:t>
      </w:r>
      <w:r w:rsidR="00D60300" w:rsidRPr="00FE1A05">
        <w:rPr>
          <w:rFonts w:ascii="Sylfaen" w:hAnsi="Sylfaen" w:cstheme="minorHAnsi"/>
          <w:sz w:val="22"/>
          <w:szCs w:val="22"/>
        </w:rPr>
        <w:t>:</w:t>
      </w:r>
    </w:p>
    <w:p w14:paraId="5B09AE73" w14:textId="77777777" w:rsidR="00D60300" w:rsidRPr="00FE1A05" w:rsidRDefault="00D60300" w:rsidP="00D60300">
      <w:pPr>
        <w:pStyle w:val="ListParagraph"/>
        <w:numPr>
          <w:ilvl w:val="0"/>
          <w:numId w:val="10"/>
        </w:numPr>
        <w:rPr>
          <w:rFonts w:ascii="Sylfaen" w:eastAsia="Calibri" w:hAnsi="Sylfaen" w:cstheme="minorHAnsi"/>
          <w:spacing w:val="-2"/>
          <w:sz w:val="22"/>
          <w:szCs w:val="22"/>
        </w:rPr>
      </w:pPr>
      <w:r w:rsidRPr="00FE1A05">
        <w:rPr>
          <w:rFonts w:ascii="Sylfaen" w:eastAsia="Calibri" w:hAnsi="Sylfaen" w:cstheme="minorHAnsi"/>
          <w:spacing w:val="-2"/>
          <w:sz w:val="22"/>
          <w:szCs w:val="22"/>
        </w:rPr>
        <w:t>if is or was the subject of or involved in any money laundering, corruption, financial or tax investigation, inquiry, proceeding (whether formal or informal), crime and/or sanctionable practice in the past 10 years, including, but not limited to, being listed in any sanction or regulatory lists published by any country, banned and/or disqualified to participate in tenders in any country, or if the company, any affiliate or any of its or theirs representatives(i.e. sales person, executive team members, legal, other) has been the subject of an investigation, inquiry, proceeding (whether formal or informal) or has been accused or suspended for money laundering, bribe, corruption or any other financial or tax crimes related to the company’s activities.</w:t>
      </w:r>
    </w:p>
    <w:p w14:paraId="043F1EE5" w14:textId="404F4120" w:rsidR="006D1639" w:rsidRPr="00FE1A05" w:rsidRDefault="006D1639" w:rsidP="00FE1A05">
      <w:pPr>
        <w:pStyle w:val="ListParagraph"/>
        <w:numPr>
          <w:ilvl w:val="0"/>
          <w:numId w:val="10"/>
        </w:numPr>
        <w:rPr>
          <w:rFonts w:ascii="Sylfaen" w:hAnsi="Sylfaen" w:cstheme="minorHAnsi"/>
          <w:sz w:val="22"/>
          <w:szCs w:val="22"/>
        </w:rPr>
      </w:pPr>
      <w:r w:rsidRPr="00FE1A05">
        <w:rPr>
          <w:rFonts w:ascii="Sylfaen" w:hAnsi="Sylfaen" w:cstheme="minorHAnsi"/>
          <w:sz w:val="22"/>
          <w:szCs w:val="22"/>
        </w:rPr>
        <w:t>does not comply with the Employer’s Anti-Corruption Policy.</w:t>
      </w:r>
    </w:p>
    <w:p w14:paraId="291B6E24" w14:textId="77777777" w:rsidR="006039FD" w:rsidRPr="00AE5A84" w:rsidRDefault="006039FD" w:rsidP="006D1639">
      <w:pPr>
        <w:spacing w:after="0" w:line="240" w:lineRule="auto"/>
        <w:ind w:left="142" w:right="44"/>
        <w:jc w:val="both"/>
        <w:rPr>
          <w:rFonts w:ascii="Sylfaen" w:hAnsi="Sylfaen" w:cstheme="minorHAnsi"/>
        </w:rPr>
      </w:pPr>
    </w:p>
    <w:p w14:paraId="148BA808" w14:textId="2070CA71" w:rsidR="009367BD" w:rsidRPr="00AE5A84" w:rsidRDefault="37596307" w:rsidP="37596307">
      <w:pPr>
        <w:pStyle w:val="Heading2"/>
        <w:numPr>
          <w:ilvl w:val="0"/>
          <w:numId w:val="7"/>
        </w:numPr>
        <w:rPr>
          <w:rStyle w:val="Heading2Char"/>
          <w:rFonts w:ascii="Sylfaen" w:eastAsia="GHEA Grapalat" w:hAnsi="Sylfaen" w:cstheme="minorHAnsi"/>
        </w:rPr>
      </w:pPr>
      <w:bookmarkStart w:id="21" w:name="_Toc118970209"/>
      <w:r w:rsidRPr="00AE5A84">
        <w:rPr>
          <w:rStyle w:val="Heading2Char"/>
          <w:rFonts w:ascii="Sylfaen" w:eastAsia="GHEA Grapalat" w:hAnsi="Sylfaen" w:cstheme="minorHAnsi"/>
        </w:rPr>
        <w:t>Preparation</w:t>
      </w:r>
      <w:r w:rsidR="008E29B6" w:rsidRPr="00AE5A84">
        <w:rPr>
          <w:rStyle w:val="Heading2Char"/>
          <w:rFonts w:ascii="Sylfaen" w:eastAsia="GHEA Grapalat" w:hAnsi="Sylfaen" w:cstheme="minorHAnsi"/>
        </w:rPr>
        <w:t xml:space="preserve"> and submission</w:t>
      </w:r>
      <w:r w:rsidRPr="00AE5A84">
        <w:rPr>
          <w:rStyle w:val="Heading2Char"/>
          <w:rFonts w:ascii="Sylfaen" w:eastAsia="GHEA Grapalat" w:hAnsi="Sylfaen" w:cstheme="minorHAnsi"/>
        </w:rPr>
        <w:t xml:space="preserve"> of Proposals</w:t>
      </w:r>
      <w:bookmarkEnd w:id="21"/>
    </w:p>
    <w:p w14:paraId="1B21F439" w14:textId="79106AC6" w:rsidR="003A4F49" w:rsidRPr="00AE5A84" w:rsidRDefault="37596307" w:rsidP="005B6B8A">
      <w:pPr>
        <w:rPr>
          <w:rFonts w:ascii="Sylfaen" w:eastAsia="GHEA Grapalat" w:hAnsi="Sylfaen" w:cstheme="minorHAnsi"/>
        </w:rPr>
      </w:pPr>
      <w:r w:rsidRPr="00AE5A84">
        <w:rPr>
          <w:rFonts w:ascii="Sylfaen" w:eastAsia="GHEA Grapalat" w:hAnsi="Sylfaen" w:cstheme="minorHAnsi"/>
        </w:rPr>
        <w:t xml:space="preserve"> </w:t>
      </w:r>
      <w:proofErr w:type="gramStart"/>
      <w:r w:rsidR="00D670DE" w:rsidRPr="00AE5A84">
        <w:rPr>
          <w:rFonts w:ascii="Sylfaen" w:eastAsia="GHEA Grapalat" w:hAnsi="Sylfaen" w:cstheme="minorHAnsi"/>
        </w:rPr>
        <w:t xml:space="preserve">5.1 </w:t>
      </w:r>
      <w:r w:rsidR="003A4F49" w:rsidRPr="00AE5A84">
        <w:rPr>
          <w:rFonts w:ascii="Sylfaen" w:eastAsia="GHEA Grapalat" w:hAnsi="Sylfaen" w:cstheme="minorHAnsi"/>
        </w:rPr>
        <w:t xml:space="preserve"> The</w:t>
      </w:r>
      <w:proofErr w:type="gramEnd"/>
      <w:r w:rsidR="003A4F49" w:rsidRPr="00AE5A84">
        <w:rPr>
          <w:rFonts w:ascii="Sylfaen" w:eastAsia="GHEA Grapalat" w:hAnsi="Sylfaen" w:cstheme="minorHAnsi"/>
        </w:rPr>
        <w:t xml:space="preserve"> </w:t>
      </w:r>
      <w:r w:rsidR="000F370D">
        <w:rPr>
          <w:rFonts w:ascii="Sylfaen" w:eastAsia="GHEA Grapalat" w:hAnsi="Sylfaen" w:cstheme="minorHAnsi"/>
        </w:rPr>
        <w:t>Bidder</w:t>
      </w:r>
      <w:r w:rsidR="003A4F49" w:rsidRPr="00AE5A84">
        <w:rPr>
          <w:rFonts w:ascii="Sylfaen" w:eastAsia="GHEA Grapalat" w:hAnsi="Sylfaen" w:cstheme="minorHAnsi"/>
        </w:rPr>
        <w:t xml:space="preserve"> shall bear all costs associated with the preparation and submission of its Proposal, and the Employer shall not be responsible or liable for those costs, regardless of the conduct or outcome of the selection process. </w:t>
      </w:r>
    </w:p>
    <w:p w14:paraId="06082EB0" w14:textId="1E98AEA1" w:rsidR="05ECD49A" w:rsidRPr="00543478" w:rsidRDefault="003A4F49" w:rsidP="005B6B8A">
      <w:pPr>
        <w:rPr>
          <w:rFonts w:ascii="Sylfaen" w:eastAsia="GHEA Grapalat" w:hAnsi="Sylfaen" w:cstheme="minorHAnsi"/>
          <w:lang w:val="hy-AM"/>
        </w:rPr>
      </w:pPr>
      <w:r w:rsidRPr="00AE5A84">
        <w:rPr>
          <w:rFonts w:ascii="Sylfaen" w:eastAsia="GHEA Grapalat" w:hAnsi="Sylfaen" w:cstheme="minorHAnsi"/>
        </w:rPr>
        <w:lastRenderedPageBreak/>
        <w:t xml:space="preserve">5.2 </w:t>
      </w:r>
      <w:r w:rsidR="37596307" w:rsidRPr="00AE5A84">
        <w:rPr>
          <w:rFonts w:ascii="Sylfaen" w:eastAsia="GHEA Grapalat" w:hAnsi="Sylfaen" w:cstheme="minorHAnsi"/>
          <w:lang w:val="bg"/>
        </w:rPr>
        <w:t xml:space="preserve">For participation in this </w:t>
      </w:r>
      <w:r w:rsidR="001F2BE5" w:rsidRPr="00AE5A84">
        <w:rPr>
          <w:rFonts w:ascii="Sylfaen" w:eastAsia="GHEA Grapalat" w:hAnsi="Sylfaen" w:cstheme="minorHAnsi"/>
        </w:rPr>
        <w:t>RFP</w:t>
      </w:r>
      <w:r w:rsidR="37596307" w:rsidRPr="00AE5A84">
        <w:rPr>
          <w:rFonts w:ascii="Sylfaen" w:eastAsia="GHEA Grapalat" w:hAnsi="Sylfaen" w:cstheme="minorHAnsi"/>
          <w:lang w:val="bg"/>
        </w:rPr>
        <w:t>, the Participant shall submit.</w:t>
      </w:r>
      <w:r w:rsidRPr="00AE5A84">
        <w:rPr>
          <w:rFonts w:ascii="Sylfaen" w:eastAsia="GHEA Grapalat" w:hAnsi="Sylfaen" w:cstheme="minorHAnsi"/>
        </w:rPr>
        <w:t xml:space="preserve"> </w:t>
      </w:r>
      <w:r w:rsidR="00543478" w:rsidRPr="00543478">
        <w:rPr>
          <w:rFonts w:ascii="Sylfaen" w:eastAsia="GHEA Grapalat" w:hAnsi="Sylfaen" w:cstheme="minorHAnsi"/>
        </w:rPr>
        <w:t>(</w:t>
      </w:r>
      <w:r w:rsidR="00543478">
        <w:rPr>
          <w:rFonts w:ascii="Sylfaen" w:eastAsia="GHEA Grapalat" w:hAnsi="Sylfaen" w:cstheme="minorHAnsi"/>
        </w:rPr>
        <w:t>Forms</w:t>
      </w:r>
      <w:r w:rsidR="00543478" w:rsidRPr="00543478">
        <w:rPr>
          <w:rFonts w:ascii="Sylfaen" w:eastAsia="GHEA Grapalat" w:hAnsi="Sylfaen" w:cstheme="minorHAnsi"/>
        </w:rPr>
        <w:t xml:space="preserve"> </w:t>
      </w:r>
      <w:r w:rsidR="00D633E6">
        <w:rPr>
          <w:rFonts w:ascii="Sylfaen" w:eastAsia="GHEA Grapalat" w:hAnsi="Sylfaen" w:cstheme="minorHAnsi"/>
        </w:rPr>
        <w:t>T</w:t>
      </w:r>
      <w:r w:rsidR="00543478" w:rsidRPr="00543478">
        <w:rPr>
          <w:rFonts w:ascii="Sylfaen" w:eastAsia="GHEA Grapalat" w:hAnsi="Sylfaen" w:cstheme="minorHAnsi"/>
        </w:rPr>
        <w:t xml:space="preserve">1, </w:t>
      </w:r>
      <w:r w:rsidR="00D633E6">
        <w:rPr>
          <w:rFonts w:ascii="Sylfaen" w:eastAsia="GHEA Grapalat" w:hAnsi="Sylfaen" w:cstheme="minorHAnsi"/>
        </w:rPr>
        <w:t>T</w:t>
      </w:r>
      <w:r w:rsidR="00543478" w:rsidRPr="00543478">
        <w:rPr>
          <w:rFonts w:ascii="Sylfaen" w:eastAsia="GHEA Grapalat" w:hAnsi="Sylfaen" w:cstheme="minorHAnsi"/>
        </w:rPr>
        <w:t xml:space="preserve">2, </w:t>
      </w:r>
      <w:r w:rsidR="00D633E6">
        <w:rPr>
          <w:rFonts w:ascii="Sylfaen" w:eastAsia="GHEA Grapalat" w:hAnsi="Sylfaen" w:cstheme="minorHAnsi"/>
        </w:rPr>
        <w:t>T</w:t>
      </w:r>
      <w:r w:rsidR="00543478" w:rsidRPr="00543478">
        <w:rPr>
          <w:rFonts w:ascii="Sylfaen" w:eastAsia="GHEA Grapalat" w:hAnsi="Sylfaen" w:cstheme="minorHAnsi"/>
        </w:rPr>
        <w:t xml:space="preserve">3, </w:t>
      </w:r>
      <w:r w:rsidR="00D633E6">
        <w:rPr>
          <w:rFonts w:ascii="Sylfaen" w:eastAsia="GHEA Grapalat" w:hAnsi="Sylfaen" w:cstheme="minorHAnsi"/>
        </w:rPr>
        <w:t>T</w:t>
      </w:r>
      <w:r w:rsidR="00543478" w:rsidRPr="00543478">
        <w:rPr>
          <w:rFonts w:ascii="Sylfaen" w:eastAsia="GHEA Grapalat" w:hAnsi="Sylfaen" w:cstheme="minorHAnsi"/>
        </w:rPr>
        <w:t xml:space="preserve">4, </w:t>
      </w:r>
      <w:r w:rsidR="00D633E6">
        <w:rPr>
          <w:rFonts w:ascii="Sylfaen" w:eastAsia="GHEA Grapalat" w:hAnsi="Sylfaen" w:cstheme="minorHAnsi"/>
        </w:rPr>
        <w:t>T</w:t>
      </w:r>
      <w:r w:rsidR="00543478" w:rsidRPr="00543478">
        <w:rPr>
          <w:rFonts w:ascii="Sylfaen" w:eastAsia="GHEA Grapalat" w:hAnsi="Sylfaen" w:cstheme="minorHAnsi"/>
        </w:rPr>
        <w:t xml:space="preserve">5, </w:t>
      </w:r>
      <w:r w:rsidR="00D633E6">
        <w:rPr>
          <w:rFonts w:ascii="Sylfaen" w:eastAsia="GHEA Grapalat" w:hAnsi="Sylfaen" w:cstheme="minorHAnsi"/>
        </w:rPr>
        <w:t>T</w:t>
      </w:r>
      <w:r w:rsidR="00543478" w:rsidRPr="00543478">
        <w:rPr>
          <w:rFonts w:ascii="Sylfaen" w:eastAsia="GHEA Grapalat" w:hAnsi="Sylfaen" w:cstheme="minorHAnsi"/>
        </w:rPr>
        <w:t>6, FIN-1, ELI-1, ELI-2, LIT-1, EXP-1, PER-</w:t>
      </w:r>
      <w:proofErr w:type="gramStart"/>
      <w:r w:rsidR="00543478" w:rsidRPr="00543478">
        <w:rPr>
          <w:rFonts w:ascii="Sylfaen" w:eastAsia="GHEA Grapalat" w:hAnsi="Sylfaen" w:cstheme="minorHAnsi"/>
        </w:rPr>
        <w:t>1</w:t>
      </w:r>
      <w:proofErr w:type="gramEnd"/>
      <w:r w:rsidR="00543478" w:rsidRPr="00543478">
        <w:rPr>
          <w:rFonts w:ascii="Sylfaen" w:eastAsia="GHEA Grapalat" w:hAnsi="Sylfaen" w:cstheme="minorHAnsi"/>
        </w:rPr>
        <w:t xml:space="preserve"> </w:t>
      </w:r>
      <w:r w:rsidR="00D633E6">
        <w:rPr>
          <w:rFonts w:ascii="Sylfaen" w:eastAsia="GHEA Grapalat" w:hAnsi="Sylfaen" w:cstheme="minorHAnsi"/>
        </w:rPr>
        <w:t>and</w:t>
      </w:r>
      <w:r w:rsidR="00543478" w:rsidRPr="00543478">
        <w:rPr>
          <w:rFonts w:ascii="Sylfaen" w:eastAsia="GHEA Grapalat" w:hAnsi="Sylfaen" w:cstheme="minorHAnsi"/>
        </w:rPr>
        <w:t xml:space="preserve"> PER-2)</w:t>
      </w:r>
    </w:p>
    <w:p w14:paraId="7ED194D8" w14:textId="4136612D" w:rsidR="001F2BE5" w:rsidRPr="00167ABD" w:rsidRDefault="001F2BE5" w:rsidP="005B6B8A">
      <w:pPr>
        <w:pStyle w:val="ListParagraph"/>
        <w:numPr>
          <w:ilvl w:val="1"/>
          <w:numId w:val="6"/>
        </w:numPr>
        <w:ind w:left="567"/>
        <w:rPr>
          <w:rFonts w:ascii="Sylfaen" w:eastAsia="GHEA Grapalat" w:hAnsi="Sylfaen" w:cstheme="minorHAnsi"/>
          <w:sz w:val="22"/>
          <w:szCs w:val="22"/>
          <w:lang w:val="bg"/>
        </w:rPr>
      </w:pPr>
      <w:r w:rsidRPr="00AE5A84">
        <w:rPr>
          <w:rFonts w:ascii="Sylfaen" w:eastAsia="GHEA Grapalat" w:hAnsi="Sylfaen" w:cstheme="minorHAnsi"/>
          <w:sz w:val="22"/>
          <w:szCs w:val="22"/>
        </w:rPr>
        <w:t xml:space="preserve">A </w:t>
      </w:r>
      <w:r w:rsidRPr="00167ABD">
        <w:rPr>
          <w:rFonts w:ascii="Sylfaen" w:eastAsia="GHEA Grapalat" w:hAnsi="Sylfaen" w:cstheme="minorHAnsi"/>
          <w:sz w:val="22"/>
          <w:szCs w:val="22"/>
        </w:rPr>
        <w:t xml:space="preserve">Technical proposal comprising of: </w:t>
      </w:r>
    </w:p>
    <w:p w14:paraId="02696DD4" w14:textId="35D0D21E" w:rsidR="001F2BE5" w:rsidRPr="00167ABD" w:rsidRDefault="001F2BE5" w:rsidP="00DD0E82">
      <w:pPr>
        <w:pStyle w:val="ListParagraph"/>
        <w:numPr>
          <w:ilvl w:val="3"/>
          <w:numId w:val="83"/>
        </w:numPr>
        <w:ind w:left="990"/>
        <w:rPr>
          <w:rFonts w:ascii="Sylfaen" w:eastAsia="GHEA Grapalat" w:hAnsi="Sylfaen" w:cstheme="minorHAnsi"/>
          <w:sz w:val="22"/>
          <w:szCs w:val="22"/>
          <w:lang w:val="bg"/>
        </w:rPr>
      </w:pPr>
      <w:r w:rsidRPr="00167ABD">
        <w:rPr>
          <w:rFonts w:ascii="Sylfaen" w:eastAsia="GHEA Grapalat" w:hAnsi="Sylfaen" w:cstheme="minorHAnsi"/>
          <w:sz w:val="22"/>
          <w:szCs w:val="22"/>
        </w:rPr>
        <w:t xml:space="preserve">document of constitution or association of the </w:t>
      </w:r>
      <w:r w:rsidR="000F370D">
        <w:rPr>
          <w:rFonts w:ascii="Sylfaen" w:eastAsia="GHEA Grapalat" w:hAnsi="Sylfaen" w:cstheme="minorHAnsi"/>
          <w:sz w:val="22"/>
          <w:szCs w:val="22"/>
        </w:rPr>
        <w:t>Bidder</w:t>
      </w:r>
    </w:p>
    <w:p w14:paraId="6179188E" w14:textId="2719AAAF" w:rsidR="001F2BE5" w:rsidRPr="00167ABD" w:rsidRDefault="001F2BE5" w:rsidP="00DD0E82">
      <w:pPr>
        <w:pStyle w:val="ListParagraph"/>
        <w:numPr>
          <w:ilvl w:val="3"/>
          <w:numId w:val="83"/>
        </w:numPr>
        <w:ind w:left="990"/>
        <w:rPr>
          <w:rFonts w:ascii="Sylfaen" w:eastAsia="GHEA Grapalat" w:hAnsi="Sylfaen" w:cstheme="minorHAnsi"/>
          <w:sz w:val="22"/>
          <w:szCs w:val="22"/>
          <w:lang w:val="bg"/>
        </w:rPr>
      </w:pPr>
      <w:r w:rsidRPr="00167ABD">
        <w:rPr>
          <w:rFonts w:ascii="Sylfaen" w:eastAsia="GHEA Grapalat" w:hAnsi="Sylfaen" w:cstheme="minorHAnsi"/>
          <w:sz w:val="22"/>
          <w:szCs w:val="22"/>
        </w:rPr>
        <w:t xml:space="preserve">A </w:t>
      </w:r>
      <w:r w:rsidR="00ED2572" w:rsidRPr="00167ABD">
        <w:rPr>
          <w:rFonts w:ascii="Sylfaen" w:eastAsia="GHEA Grapalat" w:hAnsi="Sylfaen" w:cstheme="minorHAnsi"/>
          <w:sz w:val="22"/>
          <w:szCs w:val="22"/>
        </w:rPr>
        <w:t>recent extract</w:t>
      </w:r>
      <w:r w:rsidRPr="00167ABD">
        <w:rPr>
          <w:rFonts w:ascii="Sylfaen" w:eastAsia="GHEA Grapalat" w:hAnsi="Sylfaen" w:cstheme="minorHAnsi"/>
          <w:sz w:val="22"/>
          <w:szCs w:val="22"/>
        </w:rPr>
        <w:t xml:space="preserve"> </w:t>
      </w:r>
      <w:r w:rsidR="00ED2572" w:rsidRPr="00167ABD">
        <w:rPr>
          <w:rFonts w:ascii="Sylfaen" w:eastAsia="GHEA Grapalat" w:hAnsi="Sylfaen" w:cstheme="minorHAnsi"/>
          <w:sz w:val="22"/>
          <w:szCs w:val="22"/>
        </w:rPr>
        <w:t>evidencing current</w:t>
      </w:r>
      <w:r w:rsidRPr="00167ABD">
        <w:rPr>
          <w:rFonts w:ascii="Sylfaen" w:eastAsia="GHEA Grapalat" w:hAnsi="Sylfaen" w:cstheme="minorHAnsi"/>
          <w:sz w:val="22"/>
          <w:szCs w:val="22"/>
        </w:rPr>
        <w:t xml:space="preserve"> registration of the </w:t>
      </w:r>
      <w:r w:rsidR="000F370D">
        <w:rPr>
          <w:rFonts w:ascii="Sylfaen" w:eastAsia="GHEA Grapalat" w:hAnsi="Sylfaen" w:cstheme="minorHAnsi"/>
          <w:sz w:val="22"/>
          <w:szCs w:val="22"/>
        </w:rPr>
        <w:t>Bidder</w:t>
      </w:r>
      <w:r w:rsidRPr="00167ABD">
        <w:rPr>
          <w:rFonts w:ascii="Sylfaen" w:eastAsia="GHEA Grapalat" w:hAnsi="Sylfaen" w:cstheme="minorHAnsi"/>
          <w:sz w:val="22"/>
          <w:szCs w:val="22"/>
        </w:rPr>
        <w:t xml:space="preserve"> or its members in case of consortium</w:t>
      </w:r>
    </w:p>
    <w:p w14:paraId="223B3E0F" w14:textId="1EB5B0A0" w:rsidR="001F2BE5" w:rsidRPr="00167ABD" w:rsidRDefault="001F2BE5" w:rsidP="00DD0E82">
      <w:pPr>
        <w:pStyle w:val="ListParagraph"/>
        <w:numPr>
          <w:ilvl w:val="3"/>
          <w:numId w:val="83"/>
        </w:numPr>
        <w:ind w:left="990"/>
        <w:rPr>
          <w:rFonts w:ascii="Sylfaen" w:eastAsia="GHEA Grapalat" w:hAnsi="Sylfaen" w:cstheme="minorHAnsi"/>
          <w:sz w:val="22"/>
          <w:szCs w:val="22"/>
          <w:lang w:val="bg"/>
        </w:rPr>
      </w:pPr>
      <w:r w:rsidRPr="00167ABD">
        <w:rPr>
          <w:rFonts w:ascii="Sylfaen" w:eastAsia="GHEA Grapalat" w:hAnsi="Sylfaen" w:cstheme="minorHAnsi"/>
          <w:sz w:val="22"/>
          <w:szCs w:val="22"/>
        </w:rPr>
        <w:t>Copies of the</w:t>
      </w:r>
      <w:r w:rsidR="00E83AEF" w:rsidRPr="00167ABD">
        <w:rPr>
          <w:rFonts w:ascii="Sylfaen" w:eastAsia="GHEA Grapalat" w:hAnsi="Sylfaen" w:cstheme="minorHAnsi"/>
          <w:sz w:val="22"/>
          <w:szCs w:val="22"/>
        </w:rPr>
        <w:t xml:space="preserve"> audited, if available,</w:t>
      </w:r>
      <w:r w:rsidRPr="00167ABD">
        <w:rPr>
          <w:rFonts w:ascii="Sylfaen" w:eastAsia="GHEA Grapalat" w:hAnsi="Sylfaen" w:cstheme="minorHAnsi"/>
          <w:sz w:val="22"/>
          <w:szCs w:val="22"/>
        </w:rPr>
        <w:t xml:space="preserve"> Balance Sheet and Income Statement of the </w:t>
      </w:r>
      <w:r w:rsidR="000F370D">
        <w:rPr>
          <w:rFonts w:ascii="Sylfaen" w:eastAsia="GHEA Grapalat" w:hAnsi="Sylfaen" w:cstheme="minorHAnsi"/>
          <w:sz w:val="22"/>
          <w:szCs w:val="22"/>
        </w:rPr>
        <w:t>Bidder</w:t>
      </w:r>
      <w:r w:rsidRPr="00167ABD">
        <w:rPr>
          <w:rFonts w:ascii="Sylfaen" w:eastAsia="GHEA Grapalat" w:hAnsi="Sylfaen" w:cstheme="minorHAnsi"/>
          <w:sz w:val="22"/>
          <w:szCs w:val="22"/>
        </w:rPr>
        <w:t xml:space="preserve"> for the 2020, 2019, and 2021, </w:t>
      </w:r>
      <w:r w:rsidRPr="00167ABD">
        <w:rPr>
          <w:rFonts w:ascii="Sylfaen" w:eastAsia="GHEA Grapalat" w:hAnsi="Sylfaen" w:cstheme="minorHAnsi"/>
          <w:sz w:val="22"/>
          <w:szCs w:val="22"/>
          <w:lang w:val="en-GB"/>
        </w:rPr>
        <w:t>a profit tax calculation, as well as information on overdue tax liabilities as of the date of submission of the Proposal issued from government agency.</w:t>
      </w:r>
    </w:p>
    <w:p w14:paraId="2BFBABA1" w14:textId="3B45B4AE" w:rsidR="00E8129C" w:rsidRPr="00167ABD" w:rsidRDefault="00E8129C" w:rsidP="00DD0E82">
      <w:pPr>
        <w:pStyle w:val="ListParagraph"/>
        <w:numPr>
          <w:ilvl w:val="3"/>
          <w:numId w:val="83"/>
        </w:numPr>
        <w:ind w:left="990"/>
        <w:rPr>
          <w:rFonts w:ascii="Sylfaen" w:eastAsia="GHEA Grapalat" w:hAnsi="Sylfaen" w:cstheme="minorHAnsi"/>
          <w:sz w:val="22"/>
          <w:szCs w:val="22"/>
          <w:lang w:val="bg"/>
        </w:rPr>
      </w:pPr>
      <w:r w:rsidRPr="00167ABD">
        <w:rPr>
          <w:rFonts w:ascii="Sylfaen" w:eastAsia="GHEA Grapalat" w:hAnsi="Sylfaen" w:cstheme="minorHAnsi"/>
          <w:sz w:val="22"/>
          <w:szCs w:val="22"/>
        </w:rPr>
        <w:t xml:space="preserve">Information regarding the qualification of the </w:t>
      </w:r>
      <w:r w:rsidR="000F370D">
        <w:rPr>
          <w:rFonts w:ascii="Sylfaen" w:eastAsia="GHEA Grapalat" w:hAnsi="Sylfaen" w:cstheme="minorHAnsi"/>
          <w:sz w:val="22"/>
          <w:szCs w:val="22"/>
        </w:rPr>
        <w:t>Bidder</w:t>
      </w:r>
      <w:r w:rsidRPr="00167ABD">
        <w:rPr>
          <w:rFonts w:ascii="Sylfaen" w:eastAsia="GHEA Grapalat" w:hAnsi="Sylfaen" w:cstheme="minorHAnsi"/>
          <w:sz w:val="22"/>
          <w:szCs w:val="22"/>
        </w:rPr>
        <w:t xml:space="preserve">                         </w:t>
      </w:r>
    </w:p>
    <w:p w14:paraId="46C4DD2A" w14:textId="7C3146C8" w:rsidR="001F2BE5" w:rsidRPr="00167ABD" w:rsidRDefault="001F2BE5" w:rsidP="00DD0E82">
      <w:pPr>
        <w:pStyle w:val="ListParagraph"/>
        <w:numPr>
          <w:ilvl w:val="3"/>
          <w:numId w:val="83"/>
        </w:numPr>
        <w:ind w:left="990"/>
        <w:rPr>
          <w:rFonts w:ascii="Sylfaen" w:eastAsia="GHEA Grapalat" w:hAnsi="Sylfaen" w:cstheme="minorHAnsi"/>
          <w:sz w:val="22"/>
          <w:szCs w:val="22"/>
          <w:lang w:val="bg"/>
        </w:rPr>
      </w:pPr>
      <w:r w:rsidRPr="00167ABD">
        <w:rPr>
          <w:rFonts w:ascii="Sylfaen" w:eastAsia="GHEA Grapalat" w:hAnsi="Sylfaen" w:cstheme="minorHAnsi"/>
          <w:sz w:val="22"/>
          <w:szCs w:val="22"/>
        </w:rPr>
        <w:t xml:space="preserve">Self-declaration of </w:t>
      </w:r>
      <w:hyperlink w:anchor="_Eligible_Proposers" w:history="1">
        <w:r w:rsidRPr="00167ABD">
          <w:rPr>
            <w:rStyle w:val="Hyperlink"/>
            <w:rFonts w:ascii="Sylfaen" w:eastAsia="GHEA Grapalat" w:hAnsi="Sylfaen" w:cstheme="minorHAnsi"/>
            <w:sz w:val="22"/>
            <w:szCs w:val="22"/>
          </w:rPr>
          <w:t xml:space="preserve">Eligible </w:t>
        </w:r>
        <w:r w:rsidR="000F370D">
          <w:rPr>
            <w:rStyle w:val="Hyperlink"/>
            <w:rFonts w:ascii="Sylfaen" w:eastAsia="GHEA Grapalat" w:hAnsi="Sylfaen" w:cstheme="minorHAnsi"/>
            <w:sz w:val="22"/>
            <w:szCs w:val="22"/>
          </w:rPr>
          <w:t>Bidder</w:t>
        </w:r>
      </w:hyperlink>
      <w:r w:rsidRPr="00167ABD">
        <w:rPr>
          <w:rFonts w:ascii="Sylfaen" w:eastAsia="GHEA Grapalat" w:hAnsi="Sylfaen" w:cstheme="minorHAnsi"/>
          <w:sz w:val="22"/>
          <w:szCs w:val="22"/>
        </w:rPr>
        <w:t xml:space="preserve"> status </w:t>
      </w:r>
    </w:p>
    <w:p w14:paraId="2C331380" w14:textId="7BBF0560" w:rsidR="001F2BE5" w:rsidRPr="00167ABD" w:rsidRDefault="001F2BE5" w:rsidP="00DD0E82">
      <w:pPr>
        <w:pStyle w:val="ListParagraph"/>
        <w:numPr>
          <w:ilvl w:val="3"/>
          <w:numId w:val="83"/>
        </w:numPr>
        <w:ind w:left="990"/>
        <w:rPr>
          <w:rFonts w:ascii="Sylfaen" w:eastAsia="GHEA Grapalat" w:hAnsi="Sylfaen" w:cstheme="minorHAnsi"/>
          <w:sz w:val="22"/>
          <w:szCs w:val="22"/>
          <w:lang w:val="bg"/>
        </w:rPr>
      </w:pPr>
      <w:r w:rsidRPr="00167ABD">
        <w:rPr>
          <w:rFonts w:ascii="Sylfaen" w:eastAsia="GHEA Grapalat" w:hAnsi="Sylfaen" w:cstheme="minorHAnsi"/>
          <w:sz w:val="22"/>
          <w:szCs w:val="22"/>
        </w:rPr>
        <w:t xml:space="preserve">Self-declaration that the </w:t>
      </w:r>
      <w:r w:rsidR="000F370D">
        <w:rPr>
          <w:rFonts w:ascii="Sylfaen" w:eastAsia="GHEA Grapalat" w:hAnsi="Sylfaen" w:cstheme="minorHAnsi"/>
          <w:sz w:val="22"/>
          <w:szCs w:val="22"/>
        </w:rPr>
        <w:t>Bidder</w:t>
      </w:r>
      <w:r w:rsidRPr="00167ABD">
        <w:rPr>
          <w:rFonts w:ascii="Sylfaen" w:eastAsia="GHEA Grapalat" w:hAnsi="Sylfaen" w:cstheme="minorHAnsi"/>
          <w:sz w:val="22"/>
          <w:szCs w:val="22"/>
        </w:rPr>
        <w:t xml:space="preserve"> is </w:t>
      </w:r>
      <w:r w:rsidR="00D60300">
        <w:rPr>
          <w:rFonts w:ascii="Sylfaen" w:eastAsia="GHEA Grapalat" w:hAnsi="Sylfaen" w:cstheme="minorHAnsi"/>
          <w:sz w:val="22"/>
          <w:szCs w:val="22"/>
        </w:rPr>
        <w:t xml:space="preserve">or was </w:t>
      </w:r>
      <w:r w:rsidRPr="00167ABD">
        <w:rPr>
          <w:rFonts w:ascii="Sylfaen" w:eastAsia="GHEA Grapalat" w:hAnsi="Sylfaen" w:cstheme="minorHAnsi"/>
          <w:sz w:val="22"/>
          <w:szCs w:val="22"/>
        </w:rPr>
        <w:t xml:space="preserve">not subject to </w:t>
      </w:r>
      <w:hyperlink w:anchor="_Sanctions" w:history="1">
        <w:r w:rsidRPr="00167ABD">
          <w:rPr>
            <w:rStyle w:val="Hyperlink"/>
            <w:rFonts w:ascii="Sylfaen" w:eastAsia="GHEA Grapalat" w:hAnsi="Sylfaen" w:cstheme="minorHAnsi"/>
            <w:sz w:val="22"/>
            <w:szCs w:val="22"/>
          </w:rPr>
          <w:t>Sanctions</w:t>
        </w:r>
      </w:hyperlink>
      <w:r w:rsidRPr="00167ABD">
        <w:rPr>
          <w:rFonts w:ascii="Sylfaen" w:eastAsia="GHEA Grapalat" w:hAnsi="Sylfaen" w:cstheme="minorHAnsi"/>
          <w:sz w:val="22"/>
          <w:szCs w:val="22"/>
        </w:rPr>
        <w:t xml:space="preserve"> as per section 4.</w:t>
      </w:r>
    </w:p>
    <w:p w14:paraId="1545D360" w14:textId="77777777" w:rsidR="00EB3E34" w:rsidRPr="00167ABD" w:rsidRDefault="00EB3E34" w:rsidP="00DD0E82">
      <w:pPr>
        <w:pStyle w:val="ListParagraph"/>
        <w:numPr>
          <w:ilvl w:val="3"/>
          <w:numId w:val="83"/>
        </w:numPr>
        <w:ind w:left="990"/>
        <w:rPr>
          <w:rFonts w:ascii="Sylfaen" w:eastAsia="GHEA Grapalat" w:hAnsi="Sylfaen" w:cstheme="minorHAnsi"/>
          <w:sz w:val="22"/>
          <w:szCs w:val="22"/>
        </w:rPr>
      </w:pPr>
      <w:r w:rsidRPr="00167ABD">
        <w:rPr>
          <w:rFonts w:ascii="Sylfaen" w:eastAsia="GHEA Grapalat" w:hAnsi="Sylfaen" w:cstheme="minorHAnsi"/>
          <w:sz w:val="22"/>
          <w:szCs w:val="22"/>
        </w:rPr>
        <w:t>Detailed technical description of the proposed equipment</w:t>
      </w:r>
    </w:p>
    <w:p w14:paraId="32CABF60" w14:textId="19E76C4B" w:rsidR="00EB3E34" w:rsidRPr="00167ABD" w:rsidRDefault="00EB3E34" w:rsidP="00DD0E82">
      <w:pPr>
        <w:pStyle w:val="ListParagraph"/>
        <w:numPr>
          <w:ilvl w:val="3"/>
          <w:numId w:val="83"/>
        </w:numPr>
        <w:ind w:left="990"/>
        <w:rPr>
          <w:rFonts w:ascii="Sylfaen" w:eastAsia="GHEA Grapalat" w:hAnsi="Sylfaen" w:cstheme="minorHAnsi"/>
          <w:sz w:val="22"/>
          <w:szCs w:val="22"/>
        </w:rPr>
      </w:pPr>
      <w:r w:rsidRPr="00167ABD">
        <w:rPr>
          <w:rFonts w:ascii="Sylfaen" w:eastAsia="GHEA Grapalat" w:hAnsi="Sylfaen" w:cstheme="minorHAnsi"/>
          <w:sz w:val="22"/>
          <w:szCs w:val="22"/>
        </w:rPr>
        <w:t>Contract execution plan</w:t>
      </w:r>
    </w:p>
    <w:p w14:paraId="1F811709" w14:textId="77777777" w:rsidR="005D1816" w:rsidRPr="00167ABD" w:rsidRDefault="005D1816" w:rsidP="00DD0E82">
      <w:pPr>
        <w:pStyle w:val="ListParagraph"/>
        <w:numPr>
          <w:ilvl w:val="3"/>
          <w:numId w:val="83"/>
        </w:numPr>
        <w:ind w:left="990"/>
        <w:rPr>
          <w:rFonts w:ascii="Sylfaen" w:eastAsia="GHEA Grapalat" w:hAnsi="Sylfaen" w:cstheme="minorHAnsi"/>
          <w:sz w:val="22"/>
          <w:szCs w:val="22"/>
        </w:rPr>
      </w:pPr>
      <w:r w:rsidRPr="00167ABD">
        <w:rPr>
          <w:rFonts w:ascii="Sylfaen" w:eastAsia="GHEA Grapalat" w:hAnsi="Sylfaen" w:cstheme="minorHAnsi"/>
          <w:sz w:val="22"/>
          <w:szCs w:val="22"/>
        </w:rPr>
        <w:t xml:space="preserve">Technical description of transformer design. </w:t>
      </w:r>
    </w:p>
    <w:p w14:paraId="365D65A6" w14:textId="77777777" w:rsidR="005D1816" w:rsidRPr="00167ABD" w:rsidRDefault="005D1816" w:rsidP="00572806">
      <w:pPr>
        <w:pStyle w:val="ListParagraph"/>
        <w:numPr>
          <w:ilvl w:val="3"/>
          <w:numId w:val="83"/>
        </w:numPr>
        <w:ind w:left="990" w:hanging="450"/>
        <w:rPr>
          <w:rFonts w:ascii="Sylfaen" w:eastAsia="GHEA Grapalat" w:hAnsi="Sylfaen" w:cstheme="minorHAnsi"/>
          <w:sz w:val="22"/>
          <w:szCs w:val="22"/>
        </w:rPr>
      </w:pPr>
      <w:r w:rsidRPr="00167ABD">
        <w:rPr>
          <w:rFonts w:ascii="Sylfaen" w:eastAsia="GHEA Grapalat" w:hAnsi="Sylfaen" w:cstheme="minorHAnsi"/>
          <w:sz w:val="22"/>
          <w:szCs w:val="22"/>
        </w:rPr>
        <w:t xml:space="preserve">A filled-in table with guaranteed technical parameters. </w:t>
      </w:r>
    </w:p>
    <w:p w14:paraId="38115FAE" w14:textId="77777777" w:rsidR="005D1816" w:rsidRPr="00167ABD" w:rsidRDefault="005D1816" w:rsidP="00572806">
      <w:pPr>
        <w:pStyle w:val="ListParagraph"/>
        <w:numPr>
          <w:ilvl w:val="3"/>
          <w:numId w:val="83"/>
        </w:numPr>
        <w:ind w:left="990" w:hanging="450"/>
        <w:rPr>
          <w:rFonts w:ascii="Sylfaen" w:eastAsia="GHEA Grapalat" w:hAnsi="Sylfaen" w:cstheme="minorHAnsi"/>
          <w:sz w:val="22"/>
          <w:szCs w:val="22"/>
        </w:rPr>
      </w:pPr>
      <w:r w:rsidRPr="00167ABD">
        <w:rPr>
          <w:rFonts w:ascii="Sylfaen" w:eastAsia="GHEA Grapalat" w:hAnsi="Sylfaen" w:cstheme="minorHAnsi"/>
          <w:sz w:val="22"/>
          <w:szCs w:val="22"/>
        </w:rPr>
        <w:t>Description of materials used, equipment, accessories, certificates. The catalogue of data and operating instructions. Transformer oil characteristics, certificates of quality and conformity.</w:t>
      </w:r>
    </w:p>
    <w:p w14:paraId="0D906FE7" w14:textId="77777777" w:rsidR="005D1816" w:rsidRPr="00167ABD" w:rsidRDefault="005D1816" w:rsidP="00572806">
      <w:pPr>
        <w:pStyle w:val="ListParagraph"/>
        <w:numPr>
          <w:ilvl w:val="3"/>
          <w:numId w:val="83"/>
        </w:numPr>
        <w:ind w:left="990" w:hanging="450"/>
        <w:rPr>
          <w:rFonts w:ascii="Sylfaen" w:eastAsia="GHEA Grapalat" w:hAnsi="Sylfaen" w:cstheme="minorHAnsi"/>
          <w:sz w:val="22"/>
          <w:szCs w:val="22"/>
        </w:rPr>
      </w:pPr>
      <w:r w:rsidRPr="00167ABD">
        <w:rPr>
          <w:rFonts w:ascii="Sylfaen" w:eastAsia="GHEA Grapalat" w:hAnsi="Sylfaen" w:cstheme="minorHAnsi"/>
          <w:sz w:val="22"/>
          <w:szCs w:val="22"/>
        </w:rPr>
        <w:t>Transformer type and overall dimensions with transformer sets - in shipping and operational conditions.</w:t>
      </w:r>
    </w:p>
    <w:p w14:paraId="7921B4A6" w14:textId="77777777" w:rsidR="005D1816" w:rsidRPr="00167ABD" w:rsidRDefault="005D1816" w:rsidP="00572806">
      <w:pPr>
        <w:pStyle w:val="ListParagraph"/>
        <w:numPr>
          <w:ilvl w:val="3"/>
          <w:numId w:val="83"/>
        </w:numPr>
        <w:ind w:left="990" w:hanging="450"/>
        <w:rPr>
          <w:rFonts w:ascii="Sylfaen" w:eastAsia="GHEA Grapalat" w:hAnsi="Sylfaen" w:cstheme="minorHAnsi"/>
          <w:sz w:val="22"/>
          <w:szCs w:val="22"/>
        </w:rPr>
      </w:pPr>
      <w:r w:rsidRPr="00167ABD">
        <w:rPr>
          <w:rFonts w:ascii="Sylfaen" w:eastAsia="GHEA Grapalat" w:hAnsi="Sylfaen" w:cstheme="minorHAnsi"/>
          <w:sz w:val="22"/>
          <w:szCs w:val="22"/>
        </w:rPr>
        <w:t xml:space="preserve">Information about the specialized laboratory where the special tests will be performed. Documents certifying that it is accredited in accordance with the requirements of BDS EN ISO/IEC 17025: 2006 (or equivalent) standard (Contractor certified copy of accreditation certificate) </w:t>
      </w:r>
    </w:p>
    <w:p w14:paraId="1D1C4C4D" w14:textId="77777777" w:rsidR="005D1816" w:rsidRPr="00167ABD" w:rsidRDefault="005D1816" w:rsidP="00572806">
      <w:pPr>
        <w:pStyle w:val="ListParagraph"/>
        <w:numPr>
          <w:ilvl w:val="3"/>
          <w:numId w:val="83"/>
        </w:numPr>
        <w:ind w:left="990" w:hanging="450"/>
        <w:rPr>
          <w:rFonts w:ascii="Sylfaen" w:eastAsia="GHEA Grapalat" w:hAnsi="Sylfaen" w:cstheme="minorHAnsi"/>
          <w:sz w:val="22"/>
          <w:szCs w:val="22"/>
        </w:rPr>
      </w:pPr>
      <w:r w:rsidRPr="00167ABD">
        <w:rPr>
          <w:rFonts w:ascii="Sylfaen" w:eastAsia="GHEA Grapalat" w:hAnsi="Sylfaen" w:cstheme="minorHAnsi"/>
          <w:sz w:val="22"/>
          <w:szCs w:val="22"/>
        </w:rPr>
        <w:t>Documents certifying that the proposed transformer shall be manufactures in accordance with the requirements of the relevant quality control system, as per EN ISO/IEC 17025: 2006 (or equivalent) standard (submit copy of certificates valid at the time of the tender).</w:t>
      </w:r>
    </w:p>
    <w:p w14:paraId="61A7F386" w14:textId="77777777" w:rsidR="005D1816" w:rsidRPr="00167ABD" w:rsidRDefault="005D1816" w:rsidP="00572806">
      <w:pPr>
        <w:pStyle w:val="ListParagraph"/>
        <w:numPr>
          <w:ilvl w:val="3"/>
          <w:numId w:val="83"/>
        </w:numPr>
        <w:ind w:left="990" w:hanging="450"/>
        <w:rPr>
          <w:rFonts w:ascii="Sylfaen" w:eastAsia="GHEA Grapalat" w:hAnsi="Sylfaen" w:cstheme="minorHAnsi"/>
          <w:sz w:val="22"/>
          <w:szCs w:val="22"/>
        </w:rPr>
      </w:pPr>
      <w:r w:rsidRPr="00167ABD">
        <w:rPr>
          <w:rFonts w:ascii="Sylfaen" w:eastAsia="GHEA Grapalat" w:hAnsi="Sylfaen" w:cstheme="minorHAnsi"/>
          <w:sz w:val="22"/>
          <w:szCs w:val="22"/>
        </w:rPr>
        <w:t>Documents certifying that the proposed information will be prepared using an environmental management system in accordance with EN ISO-14001 (or equivalent) standard (copy of the certificate valid at the time of submission of bid package).</w:t>
      </w:r>
    </w:p>
    <w:p w14:paraId="03363573" w14:textId="77777777" w:rsidR="005D1816" w:rsidRPr="00167ABD" w:rsidRDefault="005D1816" w:rsidP="00572806">
      <w:pPr>
        <w:pStyle w:val="ListParagraph"/>
        <w:numPr>
          <w:ilvl w:val="3"/>
          <w:numId w:val="83"/>
        </w:numPr>
        <w:ind w:left="990" w:hanging="450"/>
        <w:rPr>
          <w:rFonts w:ascii="Sylfaen" w:eastAsia="GHEA Grapalat" w:hAnsi="Sylfaen" w:cstheme="minorHAnsi"/>
          <w:sz w:val="22"/>
          <w:szCs w:val="22"/>
        </w:rPr>
      </w:pPr>
      <w:r w:rsidRPr="00167ABD">
        <w:rPr>
          <w:rFonts w:ascii="Sylfaen" w:eastAsia="GHEA Grapalat" w:hAnsi="Sylfaen" w:cstheme="minorHAnsi"/>
          <w:sz w:val="22"/>
          <w:szCs w:val="22"/>
        </w:rPr>
        <w:t>The logistic plan for transportation from the manufacturing plant to Shamb HPP, including information on the proposed route in case of road transportation, as well as the plan of unloading at Shamb HPP.</w:t>
      </w:r>
    </w:p>
    <w:p w14:paraId="51AD211E" w14:textId="4F9EDD14" w:rsidR="005D1816" w:rsidRPr="00167ABD" w:rsidRDefault="005D1816" w:rsidP="00572806">
      <w:pPr>
        <w:pStyle w:val="ListParagraph"/>
        <w:numPr>
          <w:ilvl w:val="3"/>
          <w:numId w:val="83"/>
        </w:numPr>
        <w:ind w:left="990" w:hanging="450"/>
        <w:rPr>
          <w:rFonts w:ascii="Sylfaen" w:eastAsia="GHEA Grapalat" w:hAnsi="Sylfaen" w:cstheme="minorHAnsi"/>
          <w:sz w:val="22"/>
          <w:szCs w:val="22"/>
        </w:rPr>
      </w:pPr>
      <w:r w:rsidRPr="00167ABD">
        <w:rPr>
          <w:rFonts w:ascii="Sylfaen" w:eastAsia="GHEA Grapalat" w:hAnsi="Sylfaen" w:cstheme="minorHAnsi"/>
          <w:sz w:val="22"/>
          <w:szCs w:val="22"/>
        </w:rPr>
        <w:t xml:space="preserve">List of equipment and tools required for the contract execution. The list of vehicles, loading and unloading equipment and mechanisms, as well as their technical specifications. </w:t>
      </w:r>
    </w:p>
    <w:p w14:paraId="79DC5968" w14:textId="57377435" w:rsidR="005D1816" w:rsidRPr="00167ABD" w:rsidRDefault="005D1816" w:rsidP="00572806">
      <w:pPr>
        <w:pStyle w:val="ListParagraph"/>
        <w:numPr>
          <w:ilvl w:val="3"/>
          <w:numId w:val="83"/>
        </w:numPr>
        <w:ind w:left="990" w:hanging="450"/>
        <w:rPr>
          <w:rFonts w:ascii="Sylfaen" w:eastAsia="GHEA Grapalat" w:hAnsi="Sylfaen" w:cstheme="minorHAnsi"/>
          <w:sz w:val="22"/>
          <w:szCs w:val="22"/>
        </w:rPr>
      </w:pPr>
      <w:r w:rsidRPr="00167ABD">
        <w:rPr>
          <w:rFonts w:ascii="Sylfaen" w:eastAsia="GHEA Grapalat" w:hAnsi="Sylfaen" w:cstheme="minorHAnsi"/>
          <w:sz w:val="22"/>
          <w:szCs w:val="22"/>
        </w:rPr>
        <w:t>Information on the offered warranty conditions.</w:t>
      </w:r>
    </w:p>
    <w:p w14:paraId="155EF600" w14:textId="07568E66" w:rsidR="005D1816" w:rsidRPr="00167ABD" w:rsidRDefault="005D1816" w:rsidP="00572806">
      <w:pPr>
        <w:pStyle w:val="ListParagraph"/>
        <w:numPr>
          <w:ilvl w:val="3"/>
          <w:numId w:val="83"/>
        </w:numPr>
        <w:ind w:left="990" w:hanging="450"/>
        <w:rPr>
          <w:rFonts w:ascii="Sylfaen" w:eastAsia="GHEA Grapalat" w:hAnsi="Sylfaen" w:cstheme="minorHAnsi"/>
          <w:sz w:val="22"/>
          <w:szCs w:val="22"/>
        </w:rPr>
      </w:pPr>
      <w:r w:rsidRPr="00167ABD">
        <w:rPr>
          <w:rFonts w:ascii="Sylfaen" w:eastAsia="GHEA Grapalat" w:hAnsi="Sylfaen" w:cstheme="minorHAnsi"/>
          <w:sz w:val="22"/>
          <w:szCs w:val="22"/>
        </w:rPr>
        <w:t>The general work schedule containing start and end of work information on the implementation of the various stages of work described in paragraph 3 of the Technical Specification.</w:t>
      </w:r>
    </w:p>
    <w:p w14:paraId="7710245B" w14:textId="77777777" w:rsidR="005D1816" w:rsidRPr="00167ABD" w:rsidRDefault="005D1816" w:rsidP="00572806">
      <w:pPr>
        <w:pStyle w:val="ListParagraph"/>
        <w:numPr>
          <w:ilvl w:val="3"/>
          <w:numId w:val="83"/>
        </w:numPr>
        <w:ind w:left="990" w:hanging="450"/>
        <w:rPr>
          <w:rFonts w:ascii="Sylfaen" w:eastAsia="GHEA Grapalat" w:hAnsi="Sylfaen" w:cstheme="minorHAnsi"/>
          <w:sz w:val="22"/>
          <w:szCs w:val="22"/>
        </w:rPr>
      </w:pPr>
      <w:r w:rsidRPr="00167ABD">
        <w:rPr>
          <w:rFonts w:ascii="Sylfaen" w:eastAsia="GHEA Grapalat" w:hAnsi="Sylfaen" w:cstheme="minorHAnsi"/>
          <w:sz w:val="22"/>
          <w:szCs w:val="22"/>
        </w:rPr>
        <w:t>The Contractor's statement on inspection of the site and familiarization with its specifics.</w:t>
      </w:r>
    </w:p>
    <w:p w14:paraId="6E6AEA34" w14:textId="0551FE57" w:rsidR="00EB3E34" w:rsidRPr="00167ABD" w:rsidRDefault="00EB3E34" w:rsidP="00572806">
      <w:pPr>
        <w:pStyle w:val="ListParagraph"/>
        <w:numPr>
          <w:ilvl w:val="3"/>
          <w:numId w:val="83"/>
        </w:numPr>
        <w:ind w:left="990" w:hanging="450"/>
        <w:rPr>
          <w:rFonts w:ascii="Sylfaen" w:eastAsia="GHEA Grapalat" w:hAnsi="Sylfaen" w:cstheme="minorHAnsi"/>
          <w:sz w:val="22"/>
          <w:szCs w:val="22"/>
        </w:rPr>
      </w:pPr>
      <w:r w:rsidRPr="00167ABD">
        <w:rPr>
          <w:rFonts w:ascii="Sylfaen" w:eastAsia="GHEA Grapalat" w:hAnsi="Sylfaen" w:cstheme="minorHAnsi"/>
          <w:sz w:val="22"/>
          <w:szCs w:val="22"/>
        </w:rPr>
        <w:t>CVs of proposed Qualified Staff</w:t>
      </w:r>
    </w:p>
    <w:p w14:paraId="16A7B8B7" w14:textId="7309B877" w:rsidR="00EB3E34" w:rsidRPr="00167ABD" w:rsidRDefault="00EB3E34" w:rsidP="004A30D4">
      <w:pPr>
        <w:pStyle w:val="ListParagraph"/>
        <w:numPr>
          <w:ilvl w:val="3"/>
          <w:numId w:val="83"/>
        </w:numPr>
        <w:ind w:left="990" w:hanging="450"/>
        <w:rPr>
          <w:rFonts w:ascii="Sylfaen" w:eastAsia="GHEA Grapalat" w:hAnsi="Sylfaen" w:cstheme="minorHAnsi"/>
          <w:sz w:val="22"/>
          <w:szCs w:val="22"/>
        </w:rPr>
      </w:pPr>
      <w:r w:rsidRPr="00167ABD">
        <w:rPr>
          <w:rFonts w:ascii="Sylfaen" w:eastAsia="GHEA Grapalat" w:hAnsi="Sylfaen" w:cstheme="minorHAnsi"/>
          <w:sz w:val="22"/>
          <w:szCs w:val="22"/>
        </w:rPr>
        <w:t xml:space="preserve">Comments and deviations to the </w:t>
      </w:r>
      <w:del w:id="22" w:author="Anush Harutyunyan" w:date="2022-11-10T22:26:00Z">
        <w:r w:rsidRPr="00167ABD" w:rsidDel="00837174">
          <w:rPr>
            <w:rFonts w:ascii="Sylfaen" w:eastAsia="GHEA Grapalat" w:hAnsi="Sylfaen" w:cstheme="minorHAnsi"/>
            <w:sz w:val="22"/>
            <w:szCs w:val="22"/>
          </w:rPr>
          <w:delText>RFP</w:delText>
        </w:r>
        <w:r w:rsidR="002C6C04" w:rsidRPr="00167ABD" w:rsidDel="00837174">
          <w:rPr>
            <w:rFonts w:ascii="Sylfaen" w:eastAsia="GHEA Grapalat" w:hAnsi="Sylfaen" w:cstheme="minorHAnsi"/>
            <w:sz w:val="22"/>
            <w:szCs w:val="22"/>
          </w:rPr>
          <w:delText xml:space="preserve"> </w:delText>
        </w:r>
      </w:del>
      <w:ins w:id="23" w:author="Anush Harutyunyan" w:date="2022-11-10T22:26:00Z">
        <w:r w:rsidR="00837174">
          <w:rPr>
            <w:rFonts w:ascii="Sylfaen" w:eastAsia="GHEA Grapalat" w:hAnsi="Sylfaen" w:cstheme="minorHAnsi"/>
            <w:sz w:val="22"/>
            <w:szCs w:val="22"/>
          </w:rPr>
          <w:t xml:space="preserve">Technical Specification </w:t>
        </w:r>
      </w:ins>
      <w:r w:rsidR="002C6C04" w:rsidRPr="00167ABD">
        <w:rPr>
          <w:rFonts w:ascii="Sylfaen" w:eastAsia="GHEA Grapalat" w:hAnsi="Sylfaen" w:cstheme="minorHAnsi"/>
          <w:sz w:val="22"/>
          <w:szCs w:val="22"/>
        </w:rPr>
        <w:t>and contract</w:t>
      </w:r>
    </w:p>
    <w:p w14:paraId="639FF28C" w14:textId="31F2A602" w:rsidR="002979F9" w:rsidRPr="00167ABD" w:rsidRDefault="002979F9" w:rsidP="004A30D4">
      <w:pPr>
        <w:pStyle w:val="ListParagraph"/>
        <w:numPr>
          <w:ilvl w:val="3"/>
          <w:numId w:val="83"/>
        </w:numPr>
        <w:ind w:left="990" w:hanging="450"/>
        <w:rPr>
          <w:rFonts w:ascii="Sylfaen" w:eastAsia="GHEA Grapalat" w:hAnsi="Sylfaen" w:cstheme="minorHAnsi"/>
          <w:sz w:val="22"/>
          <w:szCs w:val="22"/>
        </w:rPr>
      </w:pPr>
      <w:r w:rsidRPr="00167ABD">
        <w:rPr>
          <w:rFonts w:ascii="Sylfaen" w:eastAsia="GHEA Grapalat" w:hAnsi="Sylfaen" w:cstheme="minorHAnsi"/>
          <w:sz w:val="22"/>
          <w:szCs w:val="22"/>
        </w:rPr>
        <w:t>Statement on the user of subcontractors</w:t>
      </w:r>
    </w:p>
    <w:p w14:paraId="44D755B2" w14:textId="696545C5" w:rsidR="002979F9" w:rsidRPr="00167ABD" w:rsidRDefault="002979F9" w:rsidP="004A30D4">
      <w:pPr>
        <w:pStyle w:val="ListParagraph"/>
        <w:numPr>
          <w:ilvl w:val="3"/>
          <w:numId w:val="83"/>
        </w:numPr>
        <w:ind w:left="990" w:hanging="450"/>
        <w:rPr>
          <w:rFonts w:ascii="Sylfaen" w:eastAsia="GHEA Grapalat" w:hAnsi="Sylfaen" w:cstheme="minorHAnsi"/>
          <w:sz w:val="22"/>
          <w:szCs w:val="22"/>
        </w:rPr>
      </w:pPr>
      <w:r w:rsidRPr="00167ABD">
        <w:rPr>
          <w:rFonts w:ascii="Sylfaen" w:eastAsia="GHEA Grapalat" w:hAnsi="Sylfaen" w:cstheme="minorHAnsi"/>
          <w:sz w:val="22"/>
          <w:szCs w:val="22"/>
        </w:rPr>
        <w:t>Health and Safety checklist</w:t>
      </w:r>
    </w:p>
    <w:p w14:paraId="2D8B338A" w14:textId="257C9A48" w:rsidR="001F2BE5" w:rsidRPr="003B6DBC" w:rsidRDefault="007B2CE4" w:rsidP="004A30D4">
      <w:pPr>
        <w:pStyle w:val="ListParagraph"/>
        <w:numPr>
          <w:ilvl w:val="3"/>
          <w:numId w:val="83"/>
        </w:numPr>
        <w:ind w:left="990" w:hanging="450"/>
        <w:rPr>
          <w:rStyle w:val="Hyperlink"/>
          <w:rFonts w:ascii="Sylfaen" w:eastAsia="GHEA Grapalat" w:hAnsi="Sylfaen" w:cstheme="minorHAnsi"/>
          <w:color w:val="auto"/>
          <w:sz w:val="22"/>
          <w:szCs w:val="22"/>
          <w:u w:val="none"/>
        </w:rPr>
      </w:pPr>
      <w:hyperlink w:anchor="_T7_Third_Party" w:history="1">
        <w:r w:rsidR="00EB3E34" w:rsidRPr="00167ABD">
          <w:rPr>
            <w:rStyle w:val="Hyperlink"/>
            <w:rFonts w:ascii="Sylfaen" w:eastAsia="GHEA Grapalat" w:hAnsi="Sylfaen" w:cstheme="minorHAnsi"/>
            <w:sz w:val="22"/>
            <w:szCs w:val="22"/>
          </w:rPr>
          <w:t>ContourGlobal Third Party Questionnaire</w:t>
        </w:r>
      </w:hyperlink>
    </w:p>
    <w:p w14:paraId="10AD86ED" w14:textId="0440AE8E" w:rsidR="003B6DBC" w:rsidRDefault="003B6DBC" w:rsidP="003B6DBC">
      <w:pPr>
        <w:pStyle w:val="ListParagraph"/>
        <w:numPr>
          <w:ilvl w:val="3"/>
          <w:numId w:val="83"/>
        </w:numPr>
        <w:ind w:left="990" w:hanging="450"/>
        <w:rPr>
          <w:rFonts w:ascii="Sylfaen" w:eastAsia="GHEA Grapalat" w:hAnsi="Sylfaen" w:cstheme="minorHAnsi"/>
          <w:sz w:val="22"/>
          <w:szCs w:val="22"/>
        </w:rPr>
      </w:pPr>
      <w:r w:rsidRPr="003B6DBC">
        <w:rPr>
          <w:rFonts w:ascii="Sylfaen" w:eastAsia="GHEA Grapalat" w:hAnsi="Sylfaen" w:cstheme="minorHAnsi"/>
          <w:sz w:val="22"/>
          <w:szCs w:val="22"/>
        </w:rPr>
        <w:lastRenderedPageBreak/>
        <w:t>For the country of origin of the manufacturer and the proposed transformer: contracts and performance acts to be submitted testifying that in the past three years similar transformers have been manufactured, delivered, and commissioned by the Contractor.</w:t>
      </w:r>
    </w:p>
    <w:p w14:paraId="40752200" w14:textId="7AA5A73D" w:rsidR="00D5401E" w:rsidRPr="003B6DBC" w:rsidRDefault="00D5401E" w:rsidP="003B6DBC">
      <w:pPr>
        <w:pStyle w:val="ListParagraph"/>
        <w:numPr>
          <w:ilvl w:val="3"/>
          <w:numId w:val="83"/>
        </w:numPr>
        <w:ind w:left="990" w:hanging="450"/>
        <w:rPr>
          <w:rFonts w:ascii="Sylfaen" w:eastAsia="GHEA Grapalat" w:hAnsi="Sylfaen" w:cstheme="minorHAnsi"/>
          <w:sz w:val="22"/>
          <w:szCs w:val="22"/>
        </w:rPr>
      </w:pPr>
      <w:r>
        <w:rPr>
          <w:rFonts w:ascii="Sylfaen" w:eastAsia="GHEA Grapalat" w:hAnsi="Sylfaen" w:cstheme="minorHAnsi"/>
          <w:sz w:val="22"/>
          <w:szCs w:val="22"/>
        </w:rPr>
        <w:t xml:space="preserve">In case of joint venture or </w:t>
      </w:r>
      <w:r w:rsidRPr="00F878C0">
        <w:rPr>
          <w:rFonts w:ascii="Sylfaen" w:eastAsia="GHEA Grapalat" w:hAnsi="Sylfaen" w:cstheme="minorHAnsi"/>
          <w:sz w:val="22"/>
          <w:szCs w:val="22"/>
        </w:rPr>
        <w:t xml:space="preserve">consortium </w:t>
      </w:r>
      <w:r w:rsidRPr="00FE1A05">
        <w:rPr>
          <w:rFonts w:ascii="Sylfaen" w:eastAsia="GHEA Grapalat" w:hAnsi="Sylfaen" w:cstheme="minorHAnsi"/>
          <w:sz w:val="22"/>
          <w:szCs w:val="22"/>
        </w:rPr>
        <w:t xml:space="preserve">the </w:t>
      </w:r>
      <w:r w:rsidR="006B1654">
        <w:rPr>
          <w:rFonts w:ascii="Sylfaen" w:eastAsia="GHEA Grapalat" w:hAnsi="Sylfaen" w:cstheme="minorHAnsi"/>
          <w:sz w:val="22"/>
          <w:szCs w:val="22"/>
        </w:rPr>
        <w:t xml:space="preserve">signed </w:t>
      </w:r>
      <w:r w:rsidRPr="00FE1A05">
        <w:rPr>
          <w:rFonts w:ascii="Sylfaen" w:eastAsia="GHEA Grapalat" w:hAnsi="Sylfaen" w:cstheme="minorHAnsi"/>
          <w:sz w:val="22"/>
          <w:szCs w:val="22"/>
        </w:rPr>
        <w:t>JV agreement</w:t>
      </w:r>
      <w:r>
        <w:rPr>
          <w:rFonts w:ascii="Sylfaen" w:eastAsia="GHEA Grapalat" w:hAnsi="Sylfaen" w:cstheme="minorHAnsi"/>
          <w:sz w:val="22"/>
          <w:szCs w:val="22"/>
        </w:rPr>
        <w:t xml:space="preserve"> </w:t>
      </w:r>
    </w:p>
    <w:p w14:paraId="78C0591D" w14:textId="77777777" w:rsidR="003A4F49" w:rsidRPr="00AE5A84" w:rsidRDefault="003A4F49" w:rsidP="003A4F49">
      <w:pPr>
        <w:pStyle w:val="ListParagraph"/>
        <w:rPr>
          <w:rFonts w:ascii="Sylfaen" w:eastAsia="GHEA Grapalat" w:hAnsi="Sylfaen" w:cstheme="minorHAnsi"/>
        </w:rPr>
      </w:pPr>
    </w:p>
    <w:p w14:paraId="584C23EA" w14:textId="300A7D7C" w:rsidR="00B16184" w:rsidRPr="00B16184" w:rsidRDefault="00834A3A" w:rsidP="00DD0E82">
      <w:pPr>
        <w:pStyle w:val="ListParagraph"/>
        <w:numPr>
          <w:ilvl w:val="1"/>
          <w:numId w:val="6"/>
        </w:numPr>
        <w:ind w:left="567"/>
        <w:rPr>
          <w:rFonts w:ascii="Sylfaen" w:eastAsia="GHEA Grapalat" w:hAnsi="Sylfaen" w:cstheme="minorHAnsi"/>
          <w:sz w:val="22"/>
          <w:szCs w:val="22"/>
        </w:rPr>
      </w:pPr>
      <w:r w:rsidRPr="00E24F95">
        <w:rPr>
          <w:rFonts w:ascii="Sylfaen" w:hAnsi="Sylfaen" w:cstheme="minorHAnsi"/>
          <w:color w:val="000000" w:themeColor="text1"/>
          <w:sz w:val="22"/>
          <w:szCs w:val="22"/>
          <w:lang w:val="en-GB"/>
        </w:rPr>
        <w:t xml:space="preserve">The procurement will be conducted with </w:t>
      </w:r>
      <w:r w:rsidR="0023372D">
        <w:rPr>
          <w:rFonts w:ascii="Sylfaen" w:hAnsi="Sylfaen" w:cstheme="minorHAnsi"/>
          <w:color w:val="000000" w:themeColor="text1"/>
          <w:sz w:val="22"/>
          <w:szCs w:val="22"/>
        </w:rPr>
        <w:t>two</w:t>
      </w:r>
      <w:r w:rsidR="00E24F95" w:rsidRPr="00E24F95">
        <w:rPr>
          <w:rFonts w:ascii="Sylfaen" w:hAnsi="Sylfaen" w:cstheme="minorHAnsi"/>
          <w:color w:val="000000" w:themeColor="text1"/>
          <w:sz w:val="22"/>
          <w:szCs w:val="22"/>
          <w:lang w:val="en-GB"/>
        </w:rPr>
        <w:t xml:space="preserve"> stage </w:t>
      </w:r>
      <w:proofErr w:type="gramStart"/>
      <w:r w:rsidR="00E24F95" w:rsidRPr="00E24F95">
        <w:rPr>
          <w:rFonts w:ascii="Sylfaen" w:hAnsi="Sylfaen" w:cstheme="minorHAnsi"/>
          <w:color w:val="000000" w:themeColor="text1"/>
          <w:sz w:val="22"/>
          <w:szCs w:val="22"/>
          <w:lang w:val="en-GB"/>
        </w:rPr>
        <w:t>request</w:t>
      </w:r>
      <w:proofErr w:type="gramEnd"/>
      <w:r w:rsidR="00E24F95" w:rsidRPr="00E24F95">
        <w:rPr>
          <w:rFonts w:ascii="Sylfaen" w:hAnsi="Sylfaen" w:cstheme="minorHAnsi"/>
          <w:color w:val="000000" w:themeColor="text1"/>
          <w:sz w:val="22"/>
          <w:szCs w:val="22"/>
          <w:lang w:val="en-GB"/>
        </w:rPr>
        <w:t xml:space="preserve"> for proposals method in two sealed envelopes, where the Bidders submit the Technical proposal and the Financial proposal in a sealed envelopes simultaneously using the Coupa e-procurement system</w:t>
      </w:r>
      <w:r w:rsidRPr="00E24F95">
        <w:rPr>
          <w:color w:val="000000" w:themeColor="text1"/>
          <w:sz w:val="22"/>
          <w:szCs w:val="22"/>
          <w:lang w:val="hy-AM"/>
        </w:rPr>
        <w:t>․</w:t>
      </w:r>
      <w:r w:rsidRPr="00E24F95">
        <w:rPr>
          <w:rFonts w:ascii="Sylfaen" w:hAnsi="Sylfaen" w:cstheme="minorHAnsi"/>
          <w:color w:val="000000" w:themeColor="text1"/>
          <w:sz w:val="22"/>
          <w:szCs w:val="22"/>
          <w:lang w:val="hy-AM"/>
        </w:rPr>
        <w:t xml:space="preserve"> </w:t>
      </w:r>
      <w:r w:rsidR="003A4F49" w:rsidRPr="00E24F95">
        <w:rPr>
          <w:rFonts w:ascii="Sylfaen" w:eastAsia="GHEA Grapalat" w:hAnsi="Sylfaen" w:cstheme="minorHAnsi"/>
          <w:sz w:val="22"/>
          <w:szCs w:val="22"/>
        </w:rPr>
        <w:t xml:space="preserve">The Technical Proposal </w:t>
      </w:r>
      <w:r w:rsidR="003A4F49" w:rsidRPr="00DD0E82">
        <w:rPr>
          <w:rFonts w:ascii="Sylfaen" w:eastAsia="GHEA Grapalat" w:hAnsi="Sylfaen" w:cstheme="minorHAnsi"/>
          <w:b/>
          <w:bCs/>
          <w:sz w:val="22"/>
          <w:szCs w:val="22"/>
        </w:rPr>
        <w:t>shall not</w:t>
      </w:r>
      <w:r w:rsidR="003A4F49" w:rsidRPr="00E24F95">
        <w:rPr>
          <w:rFonts w:ascii="Sylfaen" w:eastAsia="GHEA Grapalat" w:hAnsi="Sylfaen" w:cstheme="minorHAnsi"/>
          <w:sz w:val="22"/>
          <w:szCs w:val="22"/>
        </w:rPr>
        <w:t xml:space="preserve"> include any </w:t>
      </w:r>
      <w:r w:rsidR="003A4F49" w:rsidRPr="00DD0E82">
        <w:rPr>
          <w:rFonts w:ascii="Sylfaen" w:eastAsia="GHEA Grapalat" w:hAnsi="Sylfaen" w:cstheme="minorHAnsi"/>
          <w:sz w:val="22"/>
          <w:szCs w:val="22"/>
          <w:u w:val="single"/>
        </w:rPr>
        <w:t>financial information</w:t>
      </w:r>
      <w:r w:rsidR="003A4F49" w:rsidRPr="00E24F95">
        <w:rPr>
          <w:rFonts w:ascii="Sylfaen" w:eastAsia="GHEA Grapalat" w:hAnsi="Sylfaen" w:cstheme="minorHAnsi"/>
          <w:sz w:val="22"/>
          <w:szCs w:val="22"/>
        </w:rPr>
        <w:t>. A Technical Proposal containing material financial information shall be declared non-responsive</w:t>
      </w:r>
      <w:r w:rsidR="006B1096" w:rsidRPr="00E24F95">
        <w:rPr>
          <w:rFonts w:ascii="Sylfaen" w:eastAsia="GHEA Grapalat" w:hAnsi="Sylfaen" w:cstheme="minorHAnsi"/>
          <w:sz w:val="22"/>
          <w:szCs w:val="22"/>
        </w:rPr>
        <w:t>.</w:t>
      </w:r>
      <w:r w:rsidRPr="00E24F95">
        <w:rPr>
          <w:rFonts w:ascii="Sylfaen" w:eastAsia="GHEA Grapalat" w:hAnsi="Sylfaen" w:cstheme="minorHAnsi"/>
          <w:sz w:val="22"/>
          <w:szCs w:val="22"/>
        </w:rPr>
        <w:t xml:space="preserve"> </w:t>
      </w:r>
      <w:r w:rsidRPr="00E24F95">
        <w:rPr>
          <w:rFonts w:ascii="Sylfaen" w:hAnsi="Sylfaen" w:cstheme="minorHAnsi"/>
          <w:color w:val="000000" w:themeColor="text1"/>
          <w:sz w:val="22"/>
          <w:szCs w:val="22"/>
          <w:lang w:val="en-GB"/>
        </w:rPr>
        <w:t xml:space="preserve">The minimum qualifying technical score shall be 70 points on a 100 points scale. </w:t>
      </w:r>
      <w:r w:rsidR="00AF0035" w:rsidRPr="00B16184">
        <w:rPr>
          <w:rFonts w:ascii="Sylfaen" w:eastAsia="GHEA Grapalat" w:hAnsi="Sylfaen" w:cstheme="minorHAnsi"/>
          <w:sz w:val="22"/>
          <w:szCs w:val="22"/>
        </w:rPr>
        <w:t xml:space="preserve">Bidders will be invited to the online opening ceremony of the </w:t>
      </w:r>
      <w:r w:rsidR="00AF0035">
        <w:rPr>
          <w:rFonts w:ascii="Sylfaen" w:eastAsia="GHEA Grapalat" w:hAnsi="Sylfaen" w:cstheme="minorHAnsi"/>
          <w:sz w:val="22"/>
          <w:szCs w:val="22"/>
        </w:rPr>
        <w:t>F</w:t>
      </w:r>
      <w:r w:rsidR="00AF0035" w:rsidRPr="00B16184">
        <w:rPr>
          <w:rFonts w:ascii="Sylfaen" w:eastAsia="GHEA Grapalat" w:hAnsi="Sylfaen" w:cstheme="minorHAnsi"/>
          <w:sz w:val="22"/>
          <w:szCs w:val="22"/>
        </w:rPr>
        <w:t>inancial</w:t>
      </w:r>
      <w:r w:rsidR="00AF0035">
        <w:rPr>
          <w:rFonts w:ascii="Sylfaen" w:eastAsia="GHEA Grapalat" w:hAnsi="Sylfaen" w:cstheme="minorHAnsi"/>
          <w:sz w:val="22"/>
          <w:szCs w:val="22"/>
        </w:rPr>
        <w:t xml:space="preserve"> Proposal</w:t>
      </w:r>
      <w:r w:rsidR="00AF0035" w:rsidRPr="00B16184">
        <w:rPr>
          <w:rFonts w:ascii="Sylfaen" w:eastAsia="GHEA Grapalat" w:hAnsi="Sylfaen" w:cstheme="minorHAnsi"/>
          <w:sz w:val="22"/>
          <w:szCs w:val="22"/>
        </w:rPr>
        <w:t xml:space="preserve"> in the Coupa system, via remote connection, at a date and time notified in advance.</w:t>
      </w:r>
      <w:r w:rsidR="00AF0035">
        <w:rPr>
          <w:rFonts w:ascii="Sylfaen" w:eastAsia="GHEA Grapalat" w:hAnsi="Sylfaen" w:cstheme="minorHAnsi"/>
          <w:sz w:val="22"/>
          <w:szCs w:val="22"/>
        </w:rPr>
        <w:t xml:space="preserve"> </w:t>
      </w:r>
      <w:r w:rsidRPr="00E24F95">
        <w:rPr>
          <w:rFonts w:ascii="Sylfaen" w:hAnsi="Sylfaen" w:cstheme="minorHAnsi"/>
          <w:color w:val="000000" w:themeColor="text1"/>
          <w:sz w:val="22"/>
          <w:szCs w:val="22"/>
          <w:lang w:val="en-GB"/>
        </w:rPr>
        <w:t xml:space="preserve">Any Proposal awarded less than 70/100p shall be considered non-responsive and shall not be considered </w:t>
      </w:r>
      <w:r w:rsidR="00AF0035">
        <w:rPr>
          <w:rFonts w:ascii="Sylfaen" w:hAnsi="Sylfaen" w:cstheme="minorHAnsi"/>
          <w:color w:val="000000" w:themeColor="text1"/>
          <w:sz w:val="22"/>
          <w:szCs w:val="22"/>
          <w:lang w:val="en-GB"/>
        </w:rPr>
        <w:t xml:space="preserve">during the </w:t>
      </w:r>
      <w:proofErr w:type="gramStart"/>
      <w:r w:rsidR="00AF0035">
        <w:rPr>
          <w:rFonts w:ascii="Sylfaen" w:hAnsi="Sylfaen" w:cstheme="minorHAnsi"/>
          <w:color w:val="000000" w:themeColor="text1"/>
          <w:sz w:val="22"/>
          <w:szCs w:val="22"/>
          <w:lang w:val="en-GB"/>
        </w:rPr>
        <w:t xml:space="preserve">opening </w:t>
      </w:r>
      <w:r w:rsidRPr="00E24F95">
        <w:rPr>
          <w:rFonts w:ascii="Sylfaen" w:hAnsi="Sylfaen" w:cstheme="minorHAnsi"/>
          <w:color w:val="000000" w:themeColor="text1"/>
          <w:sz w:val="22"/>
          <w:szCs w:val="22"/>
          <w:lang w:val="en-GB"/>
        </w:rPr>
        <w:t xml:space="preserve"> of</w:t>
      </w:r>
      <w:proofErr w:type="gramEnd"/>
      <w:r w:rsidRPr="00E24F95">
        <w:rPr>
          <w:rFonts w:ascii="Sylfaen" w:hAnsi="Sylfaen" w:cstheme="minorHAnsi"/>
          <w:color w:val="000000" w:themeColor="text1"/>
          <w:sz w:val="22"/>
          <w:szCs w:val="22"/>
          <w:lang w:val="en-GB"/>
        </w:rPr>
        <w:t xml:space="preserve"> Financial Proposal</w:t>
      </w:r>
      <w:r w:rsidR="00E24F95">
        <w:rPr>
          <w:rFonts w:ascii="Sylfaen" w:hAnsi="Sylfaen" w:cstheme="minorHAnsi"/>
          <w:color w:val="000000" w:themeColor="text1"/>
          <w:sz w:val="22"/>
          <w:szCs w:val="22"/>
          <w:lang w:val="en-GB"/>
        </w:rPr>
        <w:t>.</w:t>
      </w:r>
      <w:r w:rsidRPr="00E24F95">
        <w:rPr>
          <w:rFonts w:ascii="Sylfaen" w:eastAsia="GHEA Grapalat" w:hAnsi="Sylfaen" w:cstheme="minorHAnsi"/>
          <w:sz w:val="22"/>
          <w:szCs w:val="22"/>
          <w:lang w:val="hy-AM"/>
        </w:rPr>
        <w:t xml:space="preserve"> </w:t>
      </w:r>
      <w:r w:rsidR="00B16184">
        <w:rPr>
          <w:rFonts w:ascii="Sylfaen" w:eastAsia="GHEA Grapalat" w:hAnsi="Sylfaen" w:cstheme="minorHAnsi"/>
          <w:sz w:val="22"/>
          <w:szCs w:val="22"/>
        </w:rPr>
        <w:t xml:space="preserve"> </w:t>
      </w:r>
    </w:p>
    <w:p w14:paraId="08FCDB1B" w14:textId="3EB2BA14" w:rsidR="001F2BE5" w:rsidRPr="00AE5A84" w:rsidRDefault="001F2BE5" w:rsidP="001B1BB4">
      <w:pPr>
        <w:spacing w:after="0" w:line="240" w:lineRule="auto"/>
        <w:jc w:val="both"/>
        <w:rPr>
          <w:rFonts w:ascii="Sylfaen" w:eastAsia="GHEA Grapalat" w:hAnsi="Sylfaen" w:cstheme="minorHAnsi"/>
          <w:lang w:val="bg"/>
        </w:rPr>
      </w:pPr>
    </w:p>
    <w:p w14:paraId="00FB5424" w14:textId="58B0EACB" w:rsidR="001F2BE5" w:rsidRPr="00AE5A84" w:rsidRDefault="001F2BE5" w:rsidP="005B6B8A">
      <w:pPr>
        <w:pStyle w:val="ListParagraph"/>
        <w:numPr>
          <w:ilvl w:val="1"/>
          <w:numId w:val="6"/>
        </w:numPr>
        <w:ind w:left="567"/>
        <w:rPr>
          <w:rFonts w:ascii="Sylfaen" w:eastAsia="GHEA Grapalat" w:hAnsi="Sylfaen" w:cstheme="minorHAnsi"/>
          <w:sz w:val="22"/>
          <w:szCs w:val="22"/>
          <w:lang w:val="bg"/>
        </w:rPr>
      </w:pPr>
      <w:r w:rsidRPr="00AE5A84">
        <w:rPr>
          <w:rFonts w:ascii="Sylfaen" w:eastAsia="GHEA Grapalat" w:hAnsi="Sylfaen" w:cstheme="minorHAnsi"/>
          <w:sz w:val="22"/>
          <w:szCs w:val="22"/>
        </w:rPr>
        <w:t xml:space="preserve">A Financial proposal </w:t>
      </w:r>
      <w:r w:rsidR="00ED2572" w:rsidRPr="00AE5A84">
        <w:rPr>
          <w:rFonts w:ascii="Sylfaen" w:eastAsia="GHEA Grapalat" w:hAnsi="Sylfaen" w:cstheme="minorHAnsi"/>
          <w:sz w:val="22"/>
          <w:szCs w:val="22"/>
        </w:rPr>
        <w:t>shall be</w:t>
      </w:r>
      <w:r w:rsidR="00D633E6">
        <w:rPr>
          <w:rFonts w:ascii="Sylfaen" w:eastAsia="GHEA Grapalat" w:hAnsi="Sylfaen" w:cstheme="minorHAnsi"/>
          <w:sz w:val="22"/>
          <w:szCs w:val="22"/>
        </w:rPr>
        <w:t xml:space="preserve"> (Form F1)</w:t>
      </w:r>
      <w:r w:rsidRPr="00AE5A84">
        <w:rPr>
          <w:rFonts w:ascii="Sylfaen" w:eastAsia="GHEA Grapalat" w:hAnsi="Sylfaen" w:cstheme="minorHAnsi"/>
          <w:sz w:val="22"/>
          <w:szCs w:val="22"/>
        </w:rPr>
        <w:t xml:space="preserve">: </w:t>
      </w:r>
    </w:p>
    <w:p w14:paraId="2FD48AFD" w14:textId="3BA2E5E3" w:rsidR="001F2BE5" w:rsidRPr="00AE5A84" w:rsidRDefault="001F2BE5" w:rsidP="005B6B8A">
      <w:pPr>
        <w:pStyle w:val="ListParagraph"/>
        <w:numPr>
          <w:ilvl w:val="2"/>
          <w:numId w:val="6"/>
        </w:numPr>
        <w:ind w:left="851" w:hanging="280"/>
        <w:rPr>
          <w:rFonts w:ascii="Sylfaen" w:eastAsia="GHEA Grapalat" w:hAnsi="Sylfaen" w:cstheme="minorHAnsi"/>
          <w:sz w:val="22"/>
          <w:szCs w:val="22"/>
        </w:rPr>
      </w:pPr>
      <w:r w:rsidRPr="00AE5A84">
        <w:rPr>
          <w:rFonts w:ascii="Sylfaen" w:eastAsia="GHEA Grapalat" w:hAnsi="Sylfaen" w:cstheme="minorHAnsi"/>
          <w:sz w:val="22"/>
          <w:szCs w:val="22"/>
        </w:rPr>
        <w:t>without VAT.</w:t>
      </w:r>
    </w:p>
    <w:p w14:paraId="6AC5B34B" w14:textId="6CC4D231" w:rsidR="001F2BE5" w:rsidRPr="00AE5A84" w:rsidRDefault="00EB3E34" w:rsidP="00ED2572">
      <w:pPr>
        <w:pStyle w:val="ListParagraph"/>
        <w:numPr>
          <w:ilvl w:val="2"/>
          <w:numId w:val="6"/>
        </w:numPr>
        <w:ind w:left="851" w:hanging="280"/>
        <w:rPr>
          <w:rFonts w:ascii="Sylfaen" w:eastAsia="GHEA Grapalat" w:hAnsi="Sylfaen" w:cstheme="minorHAnsi"/>
          <w:sz w:val="22"/>
          <w:szCs w:val="22"/>
        </w:rPr>
      </w:pPr>
      <w:r w:rsidRPr="00AE5A84">
        <w:rPr>
          <w:rFonts w:ascii="Sylfaen" w:eastAsia="GHEA Grapalat" w:hAnsi="Sylfaen" w:cstheme="minorHAnsi"/>
          <w:sz w:val="22"/>
          <w:szCs w:val="22"/>
        </w:rPr>
        <w:t>including all costs and earnings with the sole exception of taxes and other duties applicable per Armenian legislation in the Republic of Armenia</w:t>
      </w:r>
      <w:r w:rsidR="00ED2572" w:rsidRPr="00AE5A84">
        <w:rPr>
          <w:rFonts w:ascii="Sylfaen" w:eastAsia="GHEA Grapalat" w:hAnsi="Sylfaen" w:cstheme="minorHAnsi"/>
          <w:color w:val="000000" w:themeColor="text1"/>
          <w:sz w:val="22"/>
          <w:szCs w:val="22"/>
        </w:rPr>
        <w:t>.</w:t>
      </w:r>
    </w:p>
    <w:p w14:paraId="598C1AAE" w14:textId="65B4970E" w:rsidR="00ED2572" w:rsidRPr="00AE5A84" w:rsidRDefault="00ED2572" w:rsidP="005B6B8A">
      <w:pPr>
        <w:pStyle w:val="ListParagraph"/>
        <w:numPr>
          <w:ilvl w:val="2"/>
          <w:numId w:val="6"/>
        </w:numPr>
        <w:ind w:left="851" w:hanging="280"/>
        <w:rPr>
          <w:rFonts w:ascii="Sylfaen" w:eastAsia="GHEA Grapalat" w:hAnsi="Sylfaen" w:cstheme="minorHAnsi"/>
          <w:sz w:val="22"/>
          <w:szCs w:val="22"/>
        </w:rPr>
      </w:pPr>
      <w:r w:rsidRPr="00AE5A84">
        <w:rPr>
          <w:rFonts w:ascii="Sylfaen" w:eastAsia="GHEA Grapalat" w:hAnsi="Sylfaen" w:cstheme="minorHAnsi"/>
          <w:color w:val="000000" w:themeColor="text1"/>
          <w:sz w:val="22"/>
          <w:szCs w:val="22"/>
          <w:lang w:val="bg"/>
        </w:rPr>
        <w:t xml:space="preserve">based on </w:t>
      </w:r>
      <w:r w:rsidRPr="00AE5A84">
        <w:rPr>
          <w:rFonts w:ascii="Sylfaen" w:eastAsia="GHEA Grapalat" w:hAnsi="Sylfaen" w:cstheme="minorHAnsi"/>
          <w:color w:val="000000" w:themeColor="text1"/>
          <w:sz w:val="22"/>
          <w:szCs w:val="22"/>
        </w:rPr>
        <w:t xml:space="preserve">Incoterms 2020: </w:t>
      </w:r>
      <w:r w:rsidR="00E8129C" w:rsidRPr="00AE5A84">
        <w:rPr>
          <w:rFonts w:ascii="Sylfaen" w:eastAsia="GHEA Grapalat" w:hAnsi="Sylfaen" w:cstheme="minorHAnsi"/>
          <w:color w:val="000000" w:themeColor="text1"/>
          <w:sz w:val="22"/>
          <w:szCs w:val="22"/>
        </w:rPr>
        <w:t>DPU</w:t>
      </w:r>
      <w:r w:rsidR="00DF6304" w:rsidRPr="00AE5A84">
        <w:rPr>
          <w:rFonts w:ascii="Sylfaen" w:eastAsia="GHEA Grapalat" w:hAnsi="Sylfaen" w:cstheme="minorHAnsi"/>
          <w:color w:val="000000" w:themeColor="text1"/>
          <w:sz w:val="22"/>
          <w:szCs w:val="22"/>
        </w:rPr>
        <w:t xml:space="preserve"> (Delivered </w:t>
      </w:r>
      <w:r w:rsidR="00C65DB1">
        <w:rPr>
          <w:rFonts w:ascii="Sylfaen" w:eastAsia="GHEA Grapalat" w:hAnsi="Sylfaen" w:cstheme="minorHAnsi"/>
          <w:color w:val="000000" w:themeColor="text1"/>
          <w:sz w:val="22"/>
          <w:szCs w:val="22"/>
        </w:rPr>
        <w:t xml:space="preserve">Named </w:t>
      </w:r>
      <w:r w:rsidR="00DF6304" w:rsidRPr="00AE5A84">
        <w:rPr>
          <w:rFonts w:ascii="Sylfaen" w:eastAsia="GHEA Grapalat" w:hAnsi="Sylfaen" w:cstheme="minorHAnsi"/>
          <w:color w:val="000000" w:themeColor="text1"/>
          <w:sz w:val="22"/>
          <w:szCs w:val="22"/>
        </w:rPr>
        <w:t>Place Unloaded)</w:t>
      </w:r>
      <w:r w:rsidRPr="00AE5A84">
        <w:rPr>
          <w:rFonts w:ascii="Sylfaen" w:eastAsia="GHEA Grapalat" w:hAnsi="Sylfaen" w:cstheme="minorHAnsi"/>
          <w:color w:val="000000" w:themeColor="text1"/>
          <w:sz w:val="22"/>
          <w:szCs w:val="22"/>
          <w:lang w:val="bg"/>
        </w:rPr>
        <w:t xml:space="preserve">, </w:t>
      </w:r>
      <w:r w:rsidR="00F1473B" w:rsidRPr="00AE5A84">
        <w:rPr>
          <w:rFonts w:ascii="Sylfaen" w:eastAsia="GHEA Grapalat" w:hAnsi="Sylfaen" w:cstheme="minorHAnsi"/>
          <w:color w:val="000000" w:themeColor="text1"/>
          <w:sz w:val="22"/>
          <w:szCs w:val="22"/>
          <w:lang w:val="bg"/>
        </w:rPr>
        <w:t xml:space="preserve">Shamb HPP, Syunik region, Sisian community, c </w:t>
      </w:r>
      <w:r w:rsidR="00F1473B" w:rsidRPr="00AE5A84">
        <w:rPr>
          <w:rFonts w:eastAsia="GHEA Grapalat"/>
          <w:color w:val="000000" w:themeColor="text1"/>
          <w:sz w:val="22"/>
          <w:szCs w:val="22"/>
          <w:lang w:val="bg"/>
        </w:rPr>
        <w:t>․</w:t>
      </w:r>
      <w:r w:rsidR="00F1473B" w:rsidRPr="00AE5A84">
        <w:rPr>
          <w:rFonts w:ascii="Sylfaen" w:eastAsia="GHEA Grapalat" w:hAnsi="Sylfaen" w:cstheme="minorHAnsi"/>
          <w:color w:val="000000" w:themeColor="text1"/>
          <w:sz w:val="22"/>
          <w:szCs w:val="22"/>
          <w:lang w:val="bg"/>
        </w:rPr>
        <w:t xml:space="preserve"> Vorotnavan, Vorotan-Sham Highway No. 4, Armenia</w:t>
      </w:r>
      <w:r w:rsidRPr="00AE5A84">
        <w:rPr>
          <w:rFonts w:ascii="Sylfaen" w:eastAsia="GHEA Grapalat" w:hAnsi="Sylfaen" w:cstheme="minorHAnsi"/>
          <w:color w:val="000000" w:themeColor="text1"/>
          <w:sz w:val="22"/>
          <w:szCs w:val="22"/>
        </w:rPr>
        <w:t>.</w:t>
      </w:r>
    </w:p>
    <w:p w14:paraId="6119FC28" w14:textId="77777777" w:rsidR="00ED2572" w:rsidRPr="00AE5A84" w:rsidRDefault="00ED2572" w:rsidP="001B1BB4">
      <w:pPr>
        <w:spacing w:after="0" w:line="240" w:lineRule="auto"/>
        <w:jc w:val="both"/>
        <w:rPr>
          <w:rFonts w:ascii="Sylfaen" w:eastAsia="GHEA Grapalat" w:hAnsi="Sylfaen" w:cstheme="minorHAnsi"/>
          <w:lang w:val="bg"/>
        </w:rPr>
      </w:pPr>
    </w:p>
    <w:p w14:paraId="77308CE2" w14:textId="040FF790" w:rsidR="00A108DF" w:rsidRPr="00AE5A84" w:rsidRDefault="00A108DF" w:rsidP="001B1BB4">
      <w:pPr>
        <w:spacing w:after="0" w:line="240" w:lineRule="auto"/>
        <w:jc w:val="both"/>
        <w:rPr>
          <w:rFonts w:ascii="Sylfaen" w:eastAsia="GHEA Grapalat" w:hAnsi="Sylfaen" w:cstheme="minorHAnsi"/>
        </w:rPr>
      </w:pPr>
      <w:r w:rsidRPr="00AE5A84">
        <w:rPr>
          <w:rFonts w:ascii="Sylfaen" w:eastAsia="GHEA Grapalat" w:hAnsi="Sylfaen" w:cstheme="minorHAnsi"/>
        </w:rPr>
        <w:t>5.</w:t>
      </w:r>
      <w:r w:rsidR="003A4F49" w:rsidRPr="00AE5A84">
        <w:rPr>
          <w:rFonts w:ascii="Sylfaen" w:eastAsia="GHEA Grapalat" w:hAnsi="Sylfaen" w:cstheme="minorHAnsi"/>
        </w:rPr>
        <w:t xml:space="preserve">3 </w:t>
      </w:r>
      <w:r w:rsidRPr="00AE5A84">
        <w:rPr>
          <w:rFonts w:ascii="Sylfaen" w:eastAsia="GHEA Grapalat" w:hAnsi="Sylfaen" w:cstheme="minorHAnsi"/>
        </w:rPr>
        <w:t xml:space="preserve">The Proposals shall be prepared with the following information in mind: </w:t>
      </w:r>
    </w:p>
    <w:p w14:paraId="3C756D74" w14:textId="5C13D0EC" w:rsidR="00A108DF" w:rsidRPr="00AE5A84" w:rsidRDefault="000F370D" w:rsidP="00A108DF">
      <w:pPr>
        <w:pStyle w:val="ListParagraph"/>
        <w:numPr>
          <w:ilvl w:val="0"/>
          <w:numId w:val="3"/>
        </w:numPr>
        <w:rPr>
          <w:rFonts w:ascii="Sylfaen" w:hAnsi="Sylfaen" w:cstheme="minorHAnsi"/>
          <w:sz w:val="22"/>
          <w:szCs w:val="22"/>
          <w:lang w:val="bg"/>
        </w:rPr>
      </w:pPr>
      <w:r>
        <w:rPr>
          <w:rFonts w:ascii="Sylfaen" w:hAnsi="Sylfaen" w:cstheme="minorHAnsi"/>
          <w:sz w:val="22"/>
          <w:szCs w:val="22"/>
          <w:lang w:val="bg"/>
        </w:rPr>
        <w:t>Bidder</w:t>
      </w:r>
      <w:r w:rsidR="00A108DF" w:rsidRPr="00AE5A84">
        <w:rPr>
          <w:rFonts w:ascii="Sylfaen" w:hAnsi="Sylfaen" w:cstheme="minorHAnsi"/>
          <w:sz w:val="22"/>
          <w:szCs w:val="22"/>
          <w:lang w:val="bg"/>
        </w:rPr>
        <w:t xml:space="preserve">s shall examine the RFP in detail and prepare their Proposal in compliance with </w:t>
      </w:r>
      <w:r w:rsidR="00A108DF" w:rsidRPr="00AE5A84">
        <w:rPr>
          <w:rFonts w:ascii="Sylfaen" w:hAnsi="Sylfaen" w:cstheme="minorHAnsi"/>
          <w:sz w:val="22"/>
          <w:szCs w:val="22"/>
        </w:rPr>
        <w:t>the RFP</w:t>
      </w:r>
      <w:r w:rsidR="00A108DF" w:rsidRPr="00AE5A84">
        <w:rPr>
          <w:rFonts w:ascii="Sylfaen" w:hAnsi="Sylfaen" w:cstheme="minorHAnsi"/>
          <w:sz w:val="22"/>
          <w:szCs w:val="22"/>
          <w:lang w:val="bg"/>
        </w:rPr>
        <w:t xml:space="preserve"> requirements.</w:t>
      </w:r>
    </w:p>
    <w:p w14:paraId="7FF4DCFE" w14:textId="77777777" w:rsidR="00A108DF" w:rsidRPr="00AE5A84" w:rsidRDefault="00A108DF" w:rsidP="00A108DF">
      <w:pPr>
        <w:pStyle w:val="ListParagraph"/>
        <w:numPr>
          <w:ilvl w:val="0"/>
          <w:numId w:val="3"/>
        </w:numPr>
        <w:rPr>
          <w:rFonts w:ascii="Sylfaen" w:hAnsi="Sylfaen" w:cstheme="minorHAnsi"/>
          <w:sz w:val="22"/>
          <w:szCs w:val="22"/>
          <w:lang w:val="bg"/>
        </w:rPr>
      </w:pPr>
      <w:r w:rsidRPr="00AE5A84">
        <w:rPr>
          <w:rFonts w:ascii="Sylfaen" w:hAnsi="Sylfaen" w:cstheme="minorHAnsi"/>
          <w:sz w:val="22"/>
          <w:szCs w:val="22"/>
          <w:lang w:val="bg"/>
        </w:rPr>
        <w:t>Section II Technical Specification shall form an inseparable part of this RFP.</w:t>
      </w:r>
    </w:p>
    <w:p w14:paraId="6FCF0504" w14:textId="0B1A62B1" w:rsidR="00A108DF" w:rsidRPr="00AE5A84" w:rsidRDefault="00A108DF" w:rsidP="00A108DF">
      <w:pPr>
        <w:pStyle w:val="ListParagraph"/>
        <w:numPr>
          <w:ilvl w:val="0"/>
          <w:numId w:val="3"/>
        </w:numPr>
        <w:rPr>
          <w:rFonts w:ascii="Sylfaen" w:hAnsi="Sylfaen" w:cstheme="minorHAnsi"/>
          <w:sz w:val="22"/>
          <w:szCs w:val="22"/>
          <w:lang w:val="bg"/>
        </w:rPr>
      </w:pPr>
      <w:r w:rsidRPr="00AE5A84">
        <w:rPr>
          <w:rFonts w:ascii="Sylfaen" w:hAnsi="Sylfaen" w:cstheme="minorHAnsi"/>
          <w:sz w:val="22"/>
          <w:szCs w:val="22"/>
          <w:lang w:val="bg"/>
        </w:rPr>
        <w:t xml:space="preserve">Any deviation from the </w:t>
      </w:r>
      <w:r w:rsidR="00B91EF1">
        <w:rPr>
          <w:rFonts w:ascii="Sylfaen" w:hAnsi="Sylfaen" w:cstheme="minorHAnsi"/>
          <w:sz w:val="22"/>
          <w:szCs w:val="22"/>
        </w:rPr>
        <w:t>Technical Specification</w:t>
      </w:r>
      <w:r w:rsidRPr="00AE5A84">
        <w:rPr>
          <w:rFonts w:ascii="Sylfaen" w:hAnsi="Sylfaen" w:cstheme="minorHAnsi"/>
          <w:sz w:val="22"/>
          <w:szCs w:val="22"/>
          <w:lang w:val="bg"/>
        </w:rPr>
        <w:t xml:space="preserve"> must be clearly disclosed in the separate “Comments, Deviations and Suggestions ” form part of the </w:t>
      </w:r>
      <w:r w:rsidR="000F370D">
        <w:rPr>
          <w:rFonts w:ascii="Sylfaen" w:hAnsi="Sylfaen" w:cstheme="minorHAnsi"/>
          <w:sz w:val="22"/>
          <w:szCs w:val="22"/>
          <w:lang w:val="bg"/>
        </w:rPr>
        <w:t>Bidder</w:t>
      </w:r>
      <w:r w:rsidRPr="00AE5A84">
        <w:rPr>
          <w:rFonts w:ascii="Sylfaen" w:hAnsi="Sylfaen" w:cstheme="minorHAnsi"/>
          <w:sz w:val="22"/>
          <w:szCs w:val="22"/>
          <w:lang w:val="bg"/>
        </w:rPr>
        <w:t>’s Technical Proposal.</w:t>
      </w:r>
    </w:p>
    <w:p w14:paraId="74005752" w14:textId="77777777" w:rsidR="00A108DF" w:rsidRPr="00AE5A84" w:rsidRDefault="00A108DF" w:rsidP="00A108DF">
      <w:pPr>
        <w:pStyle w:val="ListParagraph"/>
        <w:numPr>
          <w:ilvl w:val="0"/>
          <w:numId w:val="3"/>
        </w:numPr>
        <w:rPr>
          <w:rFonts w:ascii="Sylfaen" w:hAnsi="Sylfaen" w:cstheme="minorHAnsi"/>
          <w:sz w:val="22"/>
          <w:szCs w:val="22"/>
          <w:lang w:val="bg"/>
        </w:rPr>
      </w:pPr>
      <w:r w:rsidRPr="00AE5A84">
        <w:rPr>
          <w:rFonts w:ascii="Sylfaen" w:hAnsi="Sylfaen" w:cstheme="minorHAnsi"/>
          <w:sz w:val="22"/>
          <w:szCs w:val="22"/>
          <w:lang w:val="bg"/>
        </w:rPr>
        <w:t xml:space="preserve">Material deficiencies in providing the information requested in the RFP may result in rejection of the Proposal. </w:t>
      </w:r>
    </w:p>
    <w:p w14:paraId="4C22E225" w14:textId="403CC095" w:rsidR="00A108DF" w:rsidRPr="00AE5A84" w:rsidRDefault="00A108DF" w:rsidP="00A108DF">
      <w:pPr>
        <w:pStyle w:val="ListParagraph"/>
        <w:numPr>
          <w:ilvl w:val="0"/>
          <w:numId w:val="3"/>
        </w:numPr>
        <w:rPr>
          <w:rFonts w:ascii="Sylfaen" w:hAnsi="Sylfaen" w:cstheme="minorHAnsi"/>
          <w:sz w:val="22"/>
          <w:szCs w:val="22"/>
          <w:lang w:val="bg"/>
        </w:rPr>
      </w:pPr>
      <w:r w:rsidRPr="00AE5A84">
        <w:rPr>
          <w:rFonts w:ascii="Sylfaen" w:hAnsi="Sylfaen" w:cstheme="minorHAnsi"/>
          <w:sz w:val="22"/>
          <w:szCs w:val="22"/>
          <w:lang w:val="bg"/>
        </w:rPr>
        <w:t xml:space="preserve">A </w:t>
      </w:r>
      <w:r w:rsidR="000F370D">
        <w:rPr>
          <w:rFonts w:ascii="Sylfaen" w:hAnsi="Sylfaen" w:cstheme="minorHAnsi"/>
          <w:sz w:val="22"/>
          <w:szCs w:val="22"/>
          <w:lang w:val="bg"/>
        </w:rPr>
        <w:t>Bidder</w:t>
      </w:r>
      <w:r w:rsidRPr="00AE5A84">
        <w:rPr>
          <w:rFonts w:ascii="Sylfaen" w:hAnsi="Sylfaen" w:cstheme="minorHAnsi"/>
          <w:sz w:val="22"/>
          <w:szCs w:val="22"/>
          <w:lang w:val="bg"/>
        </w:rPr>
        <w:t xml:space="preserve"> may submit a modified Proposal or a modification to any part of it at any time prior to the </w:t>
      </w:r>
      <w:r w:rsidRPr="00AE5A84">
        <w:rPr>
          <w:rFonts w:ascii="Sylfaen" w:hAnsi="Sylfaen" w:cstheme="minorHAnsi"/>
          <w:sz w:val="22"/>
          <w:szCs w:val="22"/>
        </w:rPr>
        <w:t>P</w:t>
      </w:r>
      <w:r w:rsidRPr="00AE5A84">
        <w:rPr>
          <w:rFonts w:ascii="Sylfaen" w:hAnsi="Sylfaen" w:cstheme="minorHAnsi"/>
          <w:sz w:val="22"/>
          <w:szCs w:val="22"/>
          <w:lang w:val="bg"/>
        </w:rPr>
        <w:t>roposal</w:t>
      </w:r>
      <w:r w:rsidRPr="00AE5A84">
        <w:rPr>
          <w:rFonts w:ascii="Sylfaen" w:hAnsi="Sylfaen" w:cstheme="minorHAnsi"/>
          <w:sz w:val="22"/>
          <w:szCs w:val="22"/>
        </w:rPr>
        <w:t>s</w:t>
      </w:r>
      <w:r w:rsidRPr="00AE5A84">
        <w:rPr>
          <w:rFonts w:ascii="Sylfaen" w:hAnsi="Sylfaen" w:cstheme="minorHAnsi"/>
          <w:sz w:val="22"/>
          <w:szCs w:val="22"/>
          <w:lang w:val="bg"/>
        </w:rPr>
        <w:t xml:space="preserve"> submission deadline. </w:t>
      </w:r>
    </w:p>
    <w:p w14:paraId="714A7AEF" w14:textId="75B4F169" w:rsidR="00A108DF" w:rsidRPr="00AE5A84" w:rsidRDefault="00A108DF" w:rsidP="00A108DF">
      <w:pPr>
        <w:pStyle w:val="ListParagraph"/>
        <w:numPr>
          <w:ilvl w:val="0"/>
          <w:numId w:val="3"/>
        </w:numPr>
        <w:rPr>
          <w:rFonts w:ascii="Sylfaen" w:hAnsi="Sylfaen" w:cstheme="minorHAnsi"/>
          <w:sz w:val="22"/>
          <w:szCs w:val="22"/>
          <w:lang w:val="bg"/>
        </w:rPr>
      </w:pPr>
      <w:r w:rsidRPr="00AE5A84">
        <w:rPr>
          <w:rFonts w:ascii="Sylfaen" w:hAnsi="Sylfaen" w:cstheme="minorHAnsi"/>
          <w:sz w:val="22"/>
          <w:szCs w:val="22"/>
          <w:lang w:val="bg"/>
        </w:rPr>
        <w:t xml:space="preserve">A </w:t>
      </w:r>
      <w:r w:rsidR="000F370D">
        <w:rPr>
          <w:rFonts w:ascii="Sylfaen" w:hAnsi="Sylfaen" w:cstheme="minorHAnsi"/>
          <w:sz w:val="22"/>
          <w:szCs w:val="22"/>
          <w:lang w:val="bg"/>
        </w:rPr>
        <w:t>Bidder</w:t>
      </w:r>
      <w:r w:rsidRPr="00AE5A84">
        <w:rPr>
          <w:rFonts w:ascii="Sylfaen" w:hAnsi="Sylfaen" w:cstheme="minorHAnsi"/>
          <w:sz w:val="22"/>
          <w:szCs w:val="22"/>
          <w:lang w:val="bg"/>
        </w:rPr>
        <w:t xml:space="preserve">’s Technical and Financial Proposals shall remain valid </w:t>
      </w:r>
      <w:r w:rsidRPr="00AE5A84">
        <w:rPr>
          <w:rFonts w:ascii="Sylfaen" w:hAnsi="Sylfaen" w:cstheme="minorHAnsi"/>
          <w:sz w:val="22"/>
          <w:szCs w:val="22"/>
        </w:rPr>
        <w:t>for 12</w:t>
      </w:r>
      <w:r w:rsidRPr="00AE5A84">
        <w:rPr>
          <w:rFonts w:ascii="Sylfaen" w:hAnsi="Sylfaen" w:cstheme="minorHAnsi"/>
          <w:sz w:val="22"/>
          <w:szCs w:val="22"/>
          <w:lang w:val="bg"/>
        </w:rPr>
        <w:t>0 days</w:t>
      </w:r>
      <w:r w:rsidRPr="00AE5A84">
        <w:rPr>
          <w:rFonts w:ascii="Sylfaen" w:hAnsi="Sylfaen" w:cstheme="minorHAnsi"/>
          <w:sz w:val="22"/>
          <w:szCs w:val="22"/>
        </w:rPr>
        <w:t xml:space="preserve"> after the proposals submission deadline</w:t>
      </w:r>
      <w:r w:rsidRPr="00AE5A84">
        <w:rPr>
          <w:rFonts w:ascii="Sylfaen" w:hAnsi="Sylfaen" w:cstheme="minorHAnsi"/>
          <w:sz w:val="22"/>
          <w:szCs w:val="22"/>
          <w:lang w:val="bg"/>
        </w:rPr>
        <w:t xml:space="preserve">. </w:t>
      </w:r>
    </w:p>
    <w:p w14:paraId="515B0654" w14:textId="399E4ED1" w:rsidR="00A108DF" w:rsidRPr="00AE5A84" w:rsidRDefault="00A108DF" w:rsidP="00A108DF">
      <w:pPr>
        <w:pStyle w:val="ListParagraph"/>
        <w:numPr>
          <w:ilvl w:val="0"/>
          <w:numId w:val="3"/>
        </w:numPr>
        <w:rPr>
          <w:rFonts w:ascii="Sylfaen" w:eastAsiaTheme="minorEastAsia" w:hAnsi="Sylfaen" w:cstheme="minorHAnsi"/>
        </w:rPr>
      </w:pPr>
      <w:r w:rsidRPr="00AE5A84">
        <w:rPr>
          <w:rFonts w:ascii="Sylfaen" w:eastAsiaTheme="minorEastAsia" w:hAnsi="Sylfaen" w:cstheme="minorHAnsi"/>
          <w:sz w:val="22"/>
          <w:szCs w:val="22"/>
        </w:rPr>
        <w:t xml:space="preserve">The </w:t>
      </w:r>
      <w:r w:rsidR="000F370D">
        <w:rPr>
          <w:rFonts w:ascii="Sylfaen" w:eastAsiaTheme="minorEastAsia" w:hAnsi="Sylfaen" w:cstheme="minorHAnsi"/>
          <w:sz w:val="22"/>
          <w:szCs w:val="22"/>
        </w:rPr>
        <w:t>Bidder</w:t>
      </w:r>
      <w:r w:rsidRPr="00AE5A84">
        <w:rPr>
          <w:rFonts w:ascii="Sylfaen" w:eastAsiaTheme="minorEastAsia" w:hAnsi="Sylfaen" w:cstheme="minorHAnsi"/>
          <w:sz w:val="22"/>
          <w:szCs w:val="22"/>
        </w:rPr>
        <w:t xml:space="preserve"> to be invited for contract signing will be selected under Quality- and Cost-based ranking process following the evaluation of Technical and Financial Proposals.</w:t>
      </w:r>
    </w:p>
    <w:p w14:paraId="5972C090" w14:textId="77777777" w:rsidR="00A108DF" w:rsidRPr="00AE5A84" w:rsidRDefault="00A108DF" w:rsidP="001B1BB4">
      <w:pPr>
        <w:spacing w:after="0" w:line="240" w:lineRule="auto"/>
        <w:jc w:val="both"/>
        <w:rPr>
          <w:rFonts w:ascii="Sylfaen" w:eastAsia="GHEA Grapalat" w:hAnsi="Sylfaen" w:cstheme="minorHAnsi"/>
        </w:rPr>
      </w:pPr>
    </w:p>
    <w:p w14:paraId="7EFC372E" w14:textId="09428391" w:rsidR="4457C54C" w:rsidRPr="00AE5A84" w:rsidRDefault="00D670DE" w:rsidP="00DD0E82">
      <w:pPr>
        <w:spacing w:after="0" w:line="240" w:lineRule="auto"/>
        <w:jc w:val="both"/>
        <w:rPr>
          <w:rFonts w:ascii="Sylfaen" w:eastAsia="GHEA Grapalat" w:hAnsi="Sylfaen" w:cstheme="minorHAnsi"/>
          <w:lang w:val="bg"/>
        </w:rPr>
      </w:pPr>
      <w:r w:rsidRPr="00AE5A84">
        <w:rPr>
          <w:rFonts w:ascii="Sylfaen" w:eastAsia="GHEA Grapalat" w:hAnsi="Sylfaen" w:cstheme="minorHAnsi"/>
        </w:rPr>
        <w:t>5.</w:t>
      </w:r>
      <w:r w:rsidR="003A4F49" w:rsidRPr="00AE5A84">
        <w:rPr>
          <w:rFonts w:ascii="Sylfaen" w:eastAsia="GHEA Grapalat" w:hAnsi="Sylfaen" w:cstheme="minorHAnsi"/>
        </w:rPr>
        <w:t xml:space="preserve">4 </w:t>
      </w:r>
      <w:r w:rsidR="37596307" w:rsidRPr="00AE5A84">
        <w:rPr>
          <w:rFonts w:ascii="Sylfaen" w:eastAsia="GHEA Grapalat" w:hAnsi="Sylfaen" w:cstheme="minorHAnsi"/>
          <w:color w:val="000000" w:themeColor="text1"/>
          <w:lang w:val="bg"/>
        </w:rPr>
        <w:t xml:space="preserve">The </w:t>
      </w:r>
      <w:r w:rsidR="00ED2572" w:rsidRPr="00AE5A84">
        <w:rPr>
          <w:rFonts w:ascii="Sylfaen" w:eastAsia="GHEA Grapalat" w:hAnsi="Sylfaen" w:cstheme="minorHAnsi"/>
          <w:color w:val="000000" w:themeColor="text1"/>
        </w:rPr>
        <w:t>Proposals shall</w:t>
      </w:r>
      <w:r w:rsidR="37596307" w:rsidRPr="00AE5A84">
        <w:rPr>
          <w:rFonts w:ascii="Sylfaen" w:eastAsia="GHEA Grapalat" w:hAnsi="Sylfaen" w:cstheme="minorHAnsi"/>
          <w:color w:val="000000" w:themeColor="text1"/>
          <w:lang w:val="bg"/>
        </w:rPr>
        <w:t xml:space="preserve"> be submitted before the deadline set forth in </w:t>
      </w:r>
      <w:r w:rsidR="00ED2572" w:rsidRPr="00AE5A84">
        <w:rPr>
          <w:rFonts w:ascii="Sylfaen" w:eastAsia="GHEA Grapalat" w:hAnsi="Sylfaen" w:cstheme="minorHAnsi"/>
          <w:color w:val="000000" w:themeColor="text1"/>
        </w:rPr>
        <w:t xml:space="preserve">the </w:t>
      </w:r>
      <w:hyperlink w:anchor="_Letter_of_Invitation_1" w:history="1">
        <w:r w:rsidR="00ED2572" w:rsidRPr="00AE5A84">
          <w:rPr>
            <w:rStyle w:val="Hyperlink"/>
            <w:rFonts w:ascii="Sylfaen" w:eastAsia="GHEA Grapalat" w:hAnsi="Sylfaen" w:cstheme="minorHAnsi"/>
          </w:rPr>
          <w:t>Letter of</w:t>
        </w:r>
        <w:r w:rsidR="00ED2572" w:rsidRPr="00AE5A84">
          <w:rPr>
            <w:rStyle w:val="Hyperlink"/>
            <w:rFonts w:ascii="Sylfaen" w:eastAsia="GHEA Grapalat" w:hAnsi="Sylfaen" w:cstheme="minorHAnsi"/>
            <w:lang w:val="bg"/>
          </w:rPr>
          <w:t xml:space="preserve"> </w:t>
        </w:r>
        <w:r w:rsidR="00ED2572" w:rsidRPr="00AE5A84">
          <w:rPr>
            <w:rStyle w:val="Hyperlink"/>
            <w:rFonts w:ascii="Sylfaen" w:eastAsia="GHEA Grapalat" w:hAnsi="Sylfaen" w:cstheme="minorHAnsi"/>
          </w:rPr>
          <w:t>I</w:t>
        </w:r>
        <w:r w:rsidR="37596307" w:rsidRPr="00AE5A84">
          <w:rPr>
            <w:rStyle w:val="Hyperlink"/>
            <w:rFonts w:ascii="Sylfaen" w:eastAsia="GHEA Grapalat" w:hAnsi="Sylfaen" w:cstheme="minorHAnsi"/>
            <w:lang w:val="bg"/>
          </w:rPr>
          <w:t>nvitation</w:t>
        </w:r>
      </w:hyperlink>
      <w:r w:rsidR="37596307" w:rsidRPr="00AE5A84">
        <w:rPr>
          <w:rFonts w:ascii="Sylfaen" w:eastAsia="GHEA Grapalat" w:hAnsi="Sylfaen" w:cstheme="minorHAnsi"/>
          <w:color w:val="000000" w:themeColor="text1"/>
          <w:lang w:val="bg"/>
        </w:rPr>
        <w:t>.</w:t>
      </w:r>
      <w:r w:rsidR="37596307" w:rsidRPr="00AE5A84">
        <w:rPr>
          <w:rFonts w:ascii="Sylfaen" w:eastAsia="GHEA Grapalat" w:hAnsi="Sylfaen" w:cstheme="minorHAnsi"/>
          <w:lang w:val="bg"/>
        </w:rPr>
        <w:t xml:space="preserve"> </w:t>
      </w:r>
      <w:r w:rsidR="00ED2572" w:rsidRPr="00AE5A84">
        <w:rPr>
          <w:rFonts w:ascii="Sylfaen" w:eastAsia="GHEA Grapalat" w:hAnsi="Sylfaen" w:cstheme="minorHAnsi"/>
        </w:rPr>
        <w:t>Proposals</w:t>
      </w:r>
      <w:r w:rsidR="00ED2572" w:rsidRPr="00AE5A84">
        <w:rPr>
          <w:rFonts w:ascii="Sylfaen" w:eastAsia="GHEA Grapalat" w:hAnsi="Sylfaen" w:cstheme="minorHAnsi"/>
          <w:lang w:val="bg"/>
        </w:rPr>
        <w:t xml:space="preserve"> </w:t>
      </w:r>
      <w:r w:rsidR="00ED2572" w:rsidRPr="00AE5A84">
        <w:rPr>
          <w:rFonts w:ascii="Sylfaen" w:eastAsia="GHEA Grapalat" w:hAnsi="Sylfaen" w:cstheme="minorHAnsi"/>
        </w:rPr>
        <w:t>received</w:t>
      </w:r>
      <w:r w:rsidR="00ED2572" w:rsidRPr="00AE5A84">
        <w:rPr>
          <w:rFonts w:ascii="Sylfaen" w:eastAsia="GHEA Grapalat" w:hAnsi="Sylfaen" w:cstheme="minorHAnsi"/>
          <w:lang w:val="bg"/>
        </w:rPr>
        <w:t xml:space="preserve"> </w:t>
      </w:r>
      <w:r w:rsidR="37596307" w:rsidRPr="00AE5A84">
        <w:rPr>
          <w:rFonts w:ascii="Sylfaen" w:eastAsia="GHEA Grapalat" w:hAnsi="Sylfaen" w:cstheme="minorHAnsi"/>
          <w:lang w:val="bg"/>
        </w:rPr>
        <w:t xml:space="preserve">after the </w:t>
      </w:r>
      <w:r w:rsidR="00ED2572" w:rsidRPr="00AE5A84">
        <w:rPr>
          <w:rFonts w:ascii="Sylfaen" w:eastAsia="GHEA Grapalat" w:hAnsi="Sylfaen" w:cstheme="minorHAnsi"/>
        </w:rPr>
        <w:t xml:space="preserve">submission </w:t>
      </w:r>
      <w:r w:rsidR="37596307" w:rsidRPr="00AE5A84">
        <w:rPr>
          <w:rFonts w:ascii="Sylfaen" w:eastAsia="GHEA Grapalat" w:hAnsi="Sylfaen" w:cstheme="minorHAnsi"/>
          <w:lang w:val="bg"/>
        </w:rPr>
        <w:t xml:space="preserve">deadline </w:t>
      </w:r>
      <w:r w:rsidR="00E8129C" w:rsidRPr="00AE5A84">
        <w:rPr>
          <w:rFonts w:ascii="Sylfaen" w:eastAsia="GHEA Grapalat" w:hAnsi="Sylfaen" w:cstheme="minorHAnsi"/>
        </w:rPr>
        <w:t xml:space="preserve">shall be rejected by the </w:t>
      </w:r>
      <w:r w:rsidR="003F5C7B" w:rsidRPr="00AE5A84">
        <w:rPr>
          <w:rFonts w:ascii="Sylfaen" w:eastAsia="GHEA Grapalat" w:hAnsi="Sylfaen" w:cstheme="minorHAnsi"/>
        </w:rPr>
        <w:t>Coupa</w:t>
      </w:r>
      <w:r w:rsidR="37596307" w:rsidRPr="00AE5A84">
        <w:rPr>
          <w:rFonts w:ascii="Sylfaen" w:eastAsia="GHEA Grapalat" w:hAnsi="Sylfaen" w:cstheme="minorHAnsi"/>
          <w:lang w:val="bg"/>
        </w:rPr>
        <w:t>.</w:t>
      </w:r>
    </w:p>
    <w:p w14:paraId="4F76C188" w14:textId="77777777" w:rsidR="00ED2572" w:rsidRPr="00AE5A84" w:rsidRDefault="00ED2572" w:rsidP="37596307">
      <w:pPr>
        <w:spacing w:after="0" w:line="240" w:lineRule="auto"/>
        <w:jc w:val="both"/>
        <w:rPr>
          <w:rFonts w:ascii="Sylfaen" w:eastAsia="GHEA Grapalat" w:hAnsi="Sylfaen" w:cstheme="minorHAnsi"/>
          <w:lang w:val="bg"/>
        </w:rPr>
      </w:pPr>
    </w:p>
    <w:p w14:paraId="09ACDC99" w14:textId="57BE0AC5" w:rsidR="00AE5E5F" w:rsidRDefault="00D670DE" w:rsidP="00AF0035">
      <w:pPr>
        <w:spacing w:after="0" w:line="240" w:lineRule="auto"/>
        <w:jc w:val="both"/>
        <w:rPr>
          <w:rFonts w:ascii="Sylfaen" w:eastAsia="GHEA Grapalat" w:hAnsi="Sylfaen" w:cstheme="minorHAnsi"/>
        </w:rPr>
      </w:pPr>
      <w:proofErr w:type="gramStart"/>
      <w:r w:rsidRPr="00AE5A84">
        <w:rPr>
          <w:rFonts w:ascii="Sylfaen" w:eastAsia="GHEA Grapalat" w:hAnsi="Sylfaen" w:cstheme="minorHAnsi"/>
        </w:rPr>
        <w:t>5.</w:t>
      </w:r>
      <w:r w:rsidR="003A4F49" w:rsidRPr="00AE5A84">
        <w:rPr>
          <w:rFonts w:ascii="Sylfaen" w:eastAsia="GHEA Grapalat" w:hAnsi="Sylfaen" w:cstheme="minorHAnsi"/>
        </w:rPr>
        <w:t xml:space="preserve">5 </w:t>
      </w:r>
      <w:r w:rsidR="00AE5E5F" w:rsidRPr="00AE5A84">
        <w:rPr>
          <w:rFonts w:ascii="Sylfaen" w:eastAsia="GHEA Grapalat" w:hAnsi="Sylfaen" w:cstheme="minorHAnsi"/>
        </w:rPr>
        <w:t xml:space="preserve"> An</w:t>
      </w:r>
      <w:proofErr w:type="gramEnd"/>
      <w:r w:rsidR="00AE5E5F" w:rsidRPr="00AE5A84">
        <w:rPr>
          <w:rFonts w:ascii="Sylfaen" w:eastAsia="GHEA Grapalat" w:hAnsi="Sylfaen" w:cstheme="minorHAnsi"/>
        </w:rPr>
        <w:t xml:space="preserve"> authorized representative of the </w:t>
      </w:r>
      <w:r w:rsidR="000F370D">
        <w:rPr>
          <w:rFonts w:ascii="Sylfaen" w:eastAsia="GHEA Grapalat" w:hAnsi="Sylfaen" w:cstheme="minorHAnsi"/>
        </w:rPr>
        <w:t>Bidder</w:t>
      </w:r>
      <w:r w:rsidR="00AE5E5F" w:rsidRPr="00AE5A84">
        <w:rPr>
          <w:rFonts w:ascii="Sylfaen" w:eastAsia="GHEA Grapalat" w:hAnsi="Sylfaen" w:cstheme="minorHAnsi"/>
        </w:rPr>
        <w:t xml:space="preserve"> shall sign the original submission letters in the </w:t>
      </w:r>
      <w:r w:rsidR="00AF0035">
        <w:rPr>
          <w:rFonts w:ascii="Sylfaen" w:eastAsia="GHEA Grapalat" w:hAnsi="Sylfaen" w:cstheme="minorHAnsi"/>
        </w:rPr>
        <w:t xml:space="preserve"> </w:t>
      </w:r>
      <w:r w:rsidR="00AE5E5F" w:rsidRPr="00AE5A84">
        <w:rPr>
          <w:rFonts w:ascii="Sylfaen" w:eastAsia="GHEA Grapalat" w:hAnsi="Sylfaen" w:cstheme="minorHAnsi"/>
        </w:rPr>
        <w:t>required format for both the Technical Proposal and the Financial Proposals and shall initial all pages of both. The authorization shall be in the form of a written power of attorney attached to the Technical Proposal.</w:t>
      </w:r>
    </w:p>
    <w:p w14:paraId="5EF4F8B7" w14:textId="77777777" w:rsidR="00AF0035" w:rsidRPr="00AE5A84" w:rsidRDefault="00AF0035" w:rsidP="00AF0035">
      <w:pPr>
        <w:spacing w:after="0" w:line="240" w:lineRule="auto"/>
        <w:jc w:val="both"/>
        <w:rPr>
          <w:rFonts w:ascii="Sylfaen" w:eastAsia="GHEA Grapalat" w:hAnsi="Sylfaen" w:cstheme="minorHAnsi"/>
        </w:rPr>
      </w:pPr>
    </w:p>
    <w:p w14:paraId="7533E26E" w14:textId="6864553B" w:rsidR="00AE5E5F" w:rsidRPr="00AE5A84" w:rsidRDefault="00AE5E5F" w:rsidP="00AF0035">
      <w:pPr>
        <w:spacing w:after="0" w:line="240" w:lineRule="auto"/>
        <w:jc w:val="both"/>
        <w:rPr>
          <w:rFonts w:ascii="Sylfaen" w:eastAsia="GHEA Grapalat" w:hAnsi="Sylfaen" w:cstheme="minorHAnsi"/>
        </w:rPr>
      </w:pPr>
      <w:r w:rsidRPr="00AE5A84">
        <w:rPr>
          <w:rFonts w:ascii="Sylfaen" w:eastAsia="GHEA Grapalat" w:hAnsi="Sylfaen" w:cstheme="minorHAnsi"/>
        </w:rPr>
        <w:t xml:space="preserve">5.6         A Proposal submitted by a Joint Venture shall be signed by all members so as to be legally </w:t>
      </w:r>
      <w:proofErr w:type="gramStart"/>
      <w:r w:rsidRPr="00AE5A84">
        <w:rPr>
          <w:rFonts w:ascii="Sylfaen" w:eastAsia="GHEA Grapalat" w:hAnsi="Sylfaen" w:cstheme="minorHAnsi"/>
        </w:rPr>
        <w:t xml:space="preserve">binding </w:t>
      </w:r>
      <w:r w:rsidR="00AF0035">
        <w:rPr>
          <w:rFonts w:ascii="Sylfaen" w:eastAsia="GHEA Grapalat" w:hAnsi="Sylfaen" w:cstheme="minorHAnsi"/>
        </w:rPr>
        <w:t xml:space="preserve"> </w:t>
      </w:r>
      <w:r w:rsidRPr="00AE5A84">
        <w:rPr>
          <w:rFonts w:ascii="Sylfaen" w:eastAsia="GHEA Grapalat" w:hAnsi="Sylfaen" w:cstheme="minorHAnsi"/>
        </w:rPr>
        <w:t>on</w:t>
      </w:r>
      <w:proofErr w:type="gramEnd"/>
      <w:r w:rsidRPr="00AE5A84">
        <w:rPr>
          <w:rFonts w:ascii="Sylfaen" w:eastAsia="GHEA Grapalat" w:hAnsi="Sylfaen" w:cstheme="minorHAnsi"/>
        </w:rPr>
        <w:t xml:space="preserve"> all members, or by an authorized representative who has a written power of attorney signed by each member’s authorized representative.</w:t>
      </w:r>
      <w:r w:rsidRPr="00AE5A84">
        <w:rPr>
          <w:rFonts w:ascii="Sylfaen" w:eastAsia="GHEA Grapalat" w:hAnsi="Sylfaen" w:cstheme="minorHAnsi"/>
        </w:rPr>
        <w:tab/>
        <w:t xml:space="preserve"> </w:t>
      </w:r>
    </w:p>
    <w:p w14:paraId="463221BB" w14:textId="77777777" w:rsidR="00AE5E5F" w:rsidRPr="00AE5A84" w:rsidRDefault="00AE5E5F">
      <w:pPr>
        <w:spacing w:after="0" w:line="240" w:lineRule="auto"/>
        <w:ind w:firstLine="708"/>
        <w:jc w:val="both"/>
        <w:rPr>
          <w:rFonts w:ascii="Sylfaen" w:eastAsia="GHEA Grapalat" w:hAnsi="Sylfaen" w:cstheme="minorHAnsi"/>
        </w:rPr>
      </w:pPr>
    </w:p>
    <w:p w14:paraId="476F19C4" w14:textId="77777777" w:rsidR="00AE5E5F" w:rsidRPr="00AE5A84" w:rsidRDefault="00AE5E5F">
      <w:pPr>
        <w:spacing w:after="0" w:line="240" w:lineRule="auto"/>
        <w:ind w:firstLine="708"/>
        <w:jc w:val="both"/>
        <w:rPr>
          <w:rFonts w:ascii="Sylfaen" w:eastAsia="GHEA Grapalat" w:hAnsi="Sylfaen" w:cstheme="minorHAnsi"/>
        </w:rPr>
      </w:pPr>
    </w:p>
    <w:p w14:paraId="74AAA8A3" w14:textId="62240C6B" w:rsidR="4457C54C" w:rsidRPr="00AE5A84" w:rsidRDefault="00A108DF" w:rsidP="00A108DF">
      <w:pPr>
        <w:pStyle w:val="Heading2"/>
        <w:numPr>
          <w:ilvl w:val="0"/>
          <w:numId w:val="7"/>
        </w:numPr>
        <w:rPr>
          <w:rFonts w:ascii="Sylfaen" w:eastAsia="GHEA Grapalat" w:hAnsi="Sylfaen" w:cstheme="minorHAnsi"/>
        </w:rPr>
      </w:pPr>
      <w:bookmarkStart w:id="24" w:name="_Toc118970210"/>
      <w:r w:rsidRPr="00AE5A84">
        <w:rPr>
          <w:rStyle w:val="Heading2Char"/>
          <w:rFonts w:ascii="Sylfaen" w:eastAsia="GHEA Grapalat" w:hAnsi="Sylfaen" w:cstheme="minorHAnsi"/>
        </w:rPr>
        <w:t xml:space="preserve">Opening and Review of </w:t>
      </w:r>
      <w:r w:rsidR="37596307" w:rsidRPr="00AE5A84">
        <w:rPr>
          <w:rFonts w:ascii="Sylfaen" w:eastAsia="GHEA Grapalat" w:hAnsi="Sylfaen" w:cstheme="minorHAnsi"/>
        </w:rPr>
        <w:t>Proposals</w:t>
      </w:r>
      <w:bookmarkEnd w:id="24"/>
    </w:p>
    <w:p w14:paraId="5A02FC9D" w14:textId="591C8BCE" w:rsidR="0060483C" w:rsidRPr="00AE5A84" w:rsidRDefault="00A108DF" w:rsidP="00180798">
      <w:pPr>
        <w:jc w:val="both"/>
        <w:rPr>
          <w:rFonts w:ascii="Sylfaen" w:hAnsi="Sylfaen" w:cstheme="minorHAnsi"/>
          <w:lang w:val="en-GB"/>
        </w:rPr>
      </w:pPr>
      <w:r w:rsidRPr="00AE5A84">
        <w:rPr>
          <w:rFonts w:ascii="Sylfaen" w:hAnsi="Sylfaen" w:cstheme="minorHAnsi"/>
        </w:rPr>
        <w:t xml:space="preserve">6.1 </w:t>
      </w:r>
      <w:bookmarkEnd w:id="13"/>
      <w:r w:rsidR="00134692" w:rsidRPr="00AE5A84">
        <w:rPr>
          <w:rFonts w:ascii="Sylfaen" w:hAnsi="Sylfaen" w:cstheme="minorHAnsi"/>
          <w:lang w:val="en-GB"/>
        </w:rPr>
        <w:t>Initially</w:t>
      </w:r>
      <w:r w:rsidR="4457C54C" w:rsidRPr="00AE5A84">
        <w:rPr>
          <w:rFonts w:ascii="Sylfaen" w:hAnsi="Sylfaen" w:cstheme="minorHAnsi"/>
          <w:lang w:val="en-GB"/>
        </w:rPr>
        <w:t>, only Technical Proposals will be reviewed</w:t>
      </w:r>
      <w:r w:rsidRPr="00AE5A84">
        <w:rPr>
          <w:rFonts w:ascii="Sylfaen" w:hAnsi="Sylfaen" w:cstheme="minorHAnsi"/>
          <w:lang w:val="en-GB"/>
        </w:rPr>
        <w:t xml:space="preserve"> by the Employer</w:t>
      </w:r>
      <w:r w:rsidR="4457C54C" w:rsidRPr="00AE5A84">
        <w:rPr>
          <w:rFonts w:ascii="Sylfaen" w:hAnsi="Sylfaen" w:cstheme="minorHAnsi"/>
          <w:lang w:val="en-GB"/>
        </w:rPr>
        <w:t xml:space="preserve">. </w:t>
      </w:r>
    </w:p>
    <w:p w14:paraId="54B0FEBF" w14:textId="30B01124" w:rsidR="00A108DF" w:rsidRPr="00AE5A84" w:rsidRDefault="006B1096" w:rsidP="00180798">
      <w:pPr>
        <w:jc w:val="both"/>
        <w:rPr>
          <w:rFonts w:ascii="Sylfaen" w:hAnsi="Sylfaen" w:cstheme="minorHAnsi"/>
          <w:lang w:val="en-GB"/>
        </w:rPr>
      </w:pPr>
      <w:r w:rsidRPr="00AE5A84">
        <w:rPr>
          <w:rFonts w:ascii="Sylfaen" w:eastAsia="Times New Roman" w:hAnsi="Sylfaen" w:cstheme="minorHAnsi"/>
          <w:lang w:val="en-GB"/>
        </w:rPr>
        <w:t xml:space="preserve">Information relating to the examination, evaluation, comparison, and post-qualification of Proposals and recommendation of contract award, shall not be disclosed to </w:t>
      </w:r>
      <w:r w:rsidR="000F370D">
        <w:rPr>
          <w:rFonts w:ascii="Sylfaen" w:eastAsia="Times New Roman" w:hAnsi="Sylfaen" w:cstheme="minorHAnsi"/>
          <w:lang w:val="en-GB"/>
        </w:rPr>
        <w:t>Bidder</w:t>
      </w:r>
      <w:r w:rsidRPr="00AE5A84">
        <w:rPr>
          <w:rFonts w:ascii="Sylfaen" w:eastAsia="Times New Roman" w:hAnsi="Sylfaen" w:cstheme="minorHAnsi"/>
          <w:lang w:val="en-GB"/>
        </w:rPr>
        <w:t xml:space="preserve">s or any other persons not officially concerned with such process.  </w:t>
      </w:r>
    </w:p>
    <w:p w14:paraId="0BE92CB0" w14:textId="6D8E694B" w:rsidR="00A108DF" w:rsidRPr="00AE5A84" w:rsidRDefault="00A108DF" w:rsidP="00180798">
      <w:pPr>
        <w:jc w:val="both"/>
        <w:rPr>
          <w:rFonts w:ascii="Sylfaen" w:hAnsi="Sylfaen" w:cstheme="minorHAnsi"/>
          <w:lang w:val="en-GB"/>
        </w:rPr>
      </w:pPr>
      <w:r w:rsidRPr="00AE5A84">
        <w:rPr>
          <w:rFonts w:ascii="Sylfaen" w:hAnsi="Sylfaen" w:cstheme="minorHAnsi"/>
          <w:lang w:val="en-GB"/>
        </w:rPr>
        <w:t xml:space="preserve">6.2 </w:t>
      </w:r>
      <w:r w:rsidR="4457C54C" w:rsidRPr="00AE5A84">
        <w:rPr>
          <w:rFonts w:ascii="Sylfaen" w:hAnsi="Sylfaen" w:cstheme="minorHAnsi"/>
          <w:lang w:val="en-GB"/>
        </w:rPr>
        <w:t>The Employer will evaluate the correspondence of the Technical Proposals with the information and requirements provided in the R</w:t>
      </w:r>
      <w:r w:rsidRPr="00AE5A84">
        <w:rPr>
          <w:rFonts w:ascii="Sylfaen" w:hAnsi="Sylfaen" w:cstheme="minorHAnsi"/>
          <w:lang w:val="en-GB"/>
        </w:rPr>
        <w:t>F</w:t>
      </w:r>
      <w:r w:rsidR="4457C54C" w:rsidRPr="00AE5A84">
        <w:rPr>
          <w:rFonts w:ascii="Sylfaen" w:hAnsi="Sylfaen" w:cstheme="minorHAnsi"/>
          <w:lang w:val="en-GB"/>
        </w:rPr>
        <w:t xml:space="preserve">P. In case there is insufficient details or missing information in a Technical Proposal, the Employer may request additional information or clarification to be provided by the </w:t>
      </w:r>
      <w:r w:rsidR="000F370D">
        <w:rPr>
          <w:rFonts w:ascii="Sylfaen" w:hAnsi="Sylfaen" w:cstheme="minorHAnsi"/>
          <w:lang w:val="en-GB"/>
        </w:rPr>
        <w:t>Bidder</w:t>
      </w:r>
      <w:r w:rsidR="4457C54C" w:rsidRPr="00AE5A84">
        <w:rPr>
          <w:rFonts w:ascii="Sylfaen" w:hAnsi="Sylfaen" w:cstheme="minorHAnsi"/>
          <w:lang w:val="en-GB"/>
        </w:rPr>
        <w:t xml:space="preserve">. Further review, of the additionally submitted information, will be a basis for final evaluation of the Technical Proposal. </w:t>
      </w:r>
    </w:p>
    <w:p w14:paraId="11545292" w14:textId="08084D4A" w:rsidR="00717EC7" w:rsidRPr="00AE5A84" w:rsidRDefault="00717EC7" w:rsidP="00180798">
      <w:pPr>
        <w:jc w:val="both"/>
        <w:rPr>
          <w:rFonts w:ascii="Sylfaen" w:hAnsi="Sylfaen" w:cstheme="minorHAnsi"/>
          <w:lang w:val="en-GB"/>
        </w:rPr>
      </w:pPr>
      <w:r w:rsidRPr="00AE5A84">
        <w:rPr>
          <w:rFonts w:ascii="Sylfaen" w:hAnsi="Sylfaen" w:cstheme="minorHAnsi"/>
          <w:lang w:val="en-GB"/>
        </w:rPr>
        <w:t xml:space="preserve">6.3 </w:t>
      </w:r>
      <w:r w:rsidRPr="00AE5A84">
        <w:rPr>
          <w:rFonts w:ascii="Sylfaen" w:eastAsia="Times New Roman" w:hAnsi="Sylfaen" w:cstheme="minorHAnsi"/>
          <w:lang w:val="en-GB"/>
        </w:rPr>
        <w:t xml:space="preserve">In case the information furnished by the </w:t>
      </w:r>
      <w:r w:rsidR="000F370D">
        <w:rPr>
          <w:rFonts w:ascii="Sylfaen" w:eastAsia="Times New Roman" w:hAnsi="Sylfaen" w:cstheme="minorHAnsi"/>
          <w:lang w:val="en-GB"/>
        </w:rPr>
        <w:t>Bidder</w:t>
      </w:r>
      <w:r w:rsidRPr="00AE5A84">
        <w:rPr>
          <w:rFonts w:ascii="Sylfaen" w:eastAsia="Times New Roman" w:hAnsi="Sylfaen" w:cstheme="minorHAnsi"/>
          <w:lang w:val="en-GB"/>
        </w:rPr>
        <w:t xml:space="preserve"> is incomplete or otherwise requires clarification, and the </w:t>
      </w:r>
      <w:r w:rsidR="000F370D">
        <w:rPr>
          <w:rFonts w:ascii="Sylfaen" w:eastAsia="Times New Roman" w:hAnsi="Sylfaen" w:cstheme="minorHAnsi"/>
          <w:lang w:val="en-GB"/>
        </w:rPr>
        <w:t>Bidder</w:t>
      </w:r>
      <w:r w:rsidRPr="00AE5A84">
        <w:rPr>
          <w:rFonts w:ascii="Sylfaen" w:eastAsia="Times New Roman" w:hAnsi="Sylfaen" w:cstheme="minorHAnsi"/>
          <w:lang w:val="en-GB"/>
        </w:rPr>
        <w:t xml:space="preserve"> fails to provide satisfactory clarification and/or missing information, it may result in rejection of the proposal.</w:t>
      </w:r>
    </w:p>
    <w:p w14:paraId="5FA58A74" w14:textId="4189D7F7" w:rsidR="4457C54C" w:rsidRPr="00AE5A84" w:rsidRDefault="00A108DF" w:rsidP="00180798">
      <w:pPr>
        <w:jc w:val="both"/>
        <w:rPr>
          <w:rFonts w:ascii="Sylfaen" w:hAnsi="Sylfaen" w:cstheme="minorHAnsi"/>
          <w:lang w:val="en-GB"/>
        </w:rPr>
      </w:pPr>
      <w:r w:rsidRPr="00AE5A84">
        <w:rPr>
          <w:rFonts w:ascii="Sylfaen" w:hAnsi="Sylfaen" w:cstheme="minorHAnsi"/>
          <w:lang w:val="en-GB"/>
        </w:rPr>
        <w:t>6.</w:t>
      </w:r>
      <w:r w:rsidR="00717EC7" w:rsidRPr="00AE5A84">
        <w:rPr>
          <w:rFonts w:ascii="Sylfaen" w:hAnsi="Sylfaen" w:cstheme="minorHAnsi"/>
          <w:lang w:val="en-GB"/>
        </w:rPr>
        <w:t>4</w:t>
      </w:r>
      <w:r w:rsidRPr="00AE5A84">
        <w:rPr>
          <w:rFonts w:ascii="Sylfaen" w:hAnsi="Sylfaen" w:cstheme="minorHAnsi"/>
          <w:lang w:val="en-GB"/>
        </w:rPr>
        <w:t xml:space="preserve"> </w:t>
      </w:r>
      <w:r w:rsidR="4457C54C" w:rsidRPr="00AE5A84">
        <w:rPr>
          <w:rFonts w:ascii="Sylfaen" w:hAnsi="Sylfaen" w:cstheme="minorHAnsi"/>
          <w:lang w:val="en-GB"/>
        </w:rPr>
        <w:t>Material changes</w:t>
      </w:r>
      <w:r w:rsidRPr="00AE5A84">
        <w:rPr>
          <w:rFonts w:ascii="Sylfaen" w:hAnsi="Sylfaen" w:cstheme="minorHAnsi"/>
          <w:lang w:val="en-GB"/>
        </w:rPr>
        <w:t xml:space="preserve"> proposed by </w:t>
      </w:r>
      <w:r w:rsidR="00717EC7" w:rsidRPr="00AE5A84">
        <w:rPr>
          <w:rFonts w:ascii="Sylfaen" w:hAnsi="Sylfaen" w:cstheme="minorHAnsi"/>
          <w:lang w:val="en-GB"/>
        </w:rPr>
        <w:t>a</w:t>
      </w:r>
      <w:r w:rsidRPr="00AE5A84">
        <w:rPr>
          <w:rFonts w:ascii="Sylfaen" w:hAnsi="Sylfaen" w:cstheme="minorHAnsi"/>
          <w:lang w:val="en-GB"/>
        </w:rPr>
        <w:t xml:space="preserve"> </w:t>
      </w:r>
      <w:r w:rsidR="000F370D">
        <w:rPr>
          <w:rFonts w:ascii="Sylfaen" w:hAnsi="Sylfaen" w:cstheme="minorHAnsi"/>
          <w:lang w:val="en-GB"/>
        </w:rPr>
        <w:t>Bidder</w:t>
      </w:r>
      <w:r w:rsidR="4457C54C" w:rsidRPr="00AE5A84">
        <w:rPr>
          <w:rFonts w:ascii="Sylfaen" w:hAnsi="Sylfaen" w:cstheme="minorHAnsi"/>
          <w:lang w:val="en-GB"/>
        </w:rPr>
        <w:t xml:space="preserve"> to the </w:t>
      </w:r>
      <w:r w:rsidRPr="00AE5A84">
        <w:rPr>
          <w:rFonts w:ascii="Sylfaen" w:hAnsi="Sylfaen" w:cstheme="minorHAnsi"/>
          <w:lang w:val="en-GB"/>
        </w:rPr>
        <w:t>Technical Specification</w:t>
      </w:r>
      <w:r w:rsidR="4457C54C" w:rsidRPr="00AE5A84">
        <w:rPr>
          <w:rFonts w:ascii="Sylfaen" w:hAnsi="Sylfaen" w:cstheme="minorHAnsi"/>
          <w:lang w:val="en-GB"/>
        </w:rPr>
        <w:t xml:space="preserve"> forming part of the RFP shall not be </w:t>
      </w:r>
      <w:r w:rsidRPr="00AE5A84">
        <w:rPr>
          <w:rFonts w:ascii="Sylfaen" w:hAnsi="Sylfaen" w:cstheme="minorHAnsi"/>
          <w:lang w:val="en-GB"/>
        </w:rPr>
        <w:t>accepted</w:t>
      </w:r>
      <w:r w:rsidR="4457C54C" w:rsidRPr="00AE5A84">
        <w:rPr>
          <w:rFonts w:ascii="Sylfaen" w:hAnsi="Sylfaen" w:cstheme="minorHAnsi"/>
          <w:lang w:val="en-GB"/>
        </w:rPr>
        <w:t>.</w:t>
      </w:r>
    </w:p>
    <w:p w14:paraId="74AB31B2" w14:textId="170794A9" w:rsidR="00717EC7" w:rsidRPr="00AE5A84" w:rsidRDefault="00717EC7" w:rsidP="00C0585C">
      <w:pPr>
        <w:jc w:val="both"/>
        <w:rPr>
          <w:rFonts w:ascii="Sylfaen" w:eastAsia="Times New Roman" w:hAnsi="Sylfaen" w:cstheme="minorHAnsi"/>
          <w:lang w:val="en-GB"/>
        </w:rPr>
      </w:pPr>
      <w:r w:rsidRPr="00AE5A84">
        <w:rPr>
          <w:rFonts w:ascii="Sylfaen" w:eastAsia="Times New Roman" w:hAnsi="Sylfaen" w:cstheme="minorHAnsi"/>
          <w:lang w:val="en-GB"/>
        </w:rPr>
        <w:t xml:space="preserve">6.5 </w:t>
      </w:r>
      <w:r w:rsidR="4457C54C" w:rsidRPr="00AE5A84">
        <w:rPr>
          <w:rFonts w:ascii="Sylfaen" w:eastAsia="Times New Roman" w:hAnsi="Sylfaen" w:cstheme="minorHAnsi"/>
          <w:lang w:val="en-GB"/>
        </w:rPr>
        <w:t xml:space="preserve">After the review of all Technical Proposals and reaching a decision as to whether </w:t>
      </w:r>
      <w:r w:rsidRPr="00AE5A84">
        <w:rPr>
          <w:rFonts w:ascii="Sylfaen" w:eastAsia="Times New Roman" w:hAnsi="Sylfaen" w:cstheme="minorHAnsi"/>
          <w:lang w:val="en-GB"/>
        </w:rPr>
        <w:t xml:space="preserve">and which of them substantially satisfy </w:t>
      </w:r>
      <w:r w:rsidR="4457C54C" w:rsidRPr="00AE5A84">
        <w:rPr>
          <w:rFonts w:ascii="Sylfaen" w:eastAsia="Times New Roman" w:hAnsi="Sylfaen" w:cstheme="minorHAnsi"/>
          <w:lang w:val="en-GB"/>
        </w:rPr>
        <w:t xml:space="preserve">meet </w:t>
      </w:r>
      <w:r w:rsidRPr="00AE5A84">
        <w:rPr>
          <w:rFonts w:ascii="Sylfaen" w:eastAsia="Times New Roman" w:hAnsi="Sylfaen" w:cstheme="minorHAnsi"/>
          <w:lang w:val="en-GB"/>
        </w:rPr>
        <w:t xml:space="preserve">and comply with </w:t>
      </w:r>
      <w:r w:rsidR="4457C54C" w:rsidRPr="00AE5A84">
        <w:rPr>
          <w:rFonts w:ascii="Sylfaen" w:eastAsia="Times New Roman" w:hAnsi="Sylfaen" w:cstheme="minorHAnsi"/>
          <w:lang w:val="en-GB"/>
        </w:rPr>
        <w:t xml:space="preserve">the </w:t>
      </w:r>
      <w:r w:rsidRPr="00AE5A84">
        <w:rPr>
          <w:rFonts w:ascii="Sylfaen" w:eastAsia="Times New Roman" w:hAnsi="Sylfaen" w:cstheme="minorHAnsi"/>
          <w:lang w:val="en-GB"/>
        </w:rPr>
        <w:t>RFP requirements</w:t>
      </w:r>
      <w:r w:rsidR="4457C54C" w:rsidRPr="00AE5A84">
        <w:rPr>
          <w:rFonts w:ascii="Sylfaen" w:eastAsia="Times New Roman" w:hAnsi="Sylfaen" w:cstheme="minorHAnsi"/>
          <w:lang w:val="en-GB"/>
        </w:rPr>
        <w:t xml:space="preserve">, the Employer will score each proposal according to the </w:t>
      </w:r>
      <w:r w:rsidR="00E25C99" w:rsidRPr="00AE5A84">
        <w:rPr>
          <w:rFonts w:ascii="Sylfaen" w:hAnsi="Sylfaen"/>
        </w:rPr>
        <w:t xml:space="preserve">evaluation of Technical Proposals </w:t>
      </w:r>
      <w:proofErr w:type="gramStart"/>
      <w:r w:rsidR="00E25C99" w:rsidRPr="00AE5A84">
        <w:rPr>
          <w:rFonts w:ascii="Sylfaen" w:hAnsi="Sylfaen"/>
        </w:rPr>
        <w:t>criteria</w:t>
      </w:r>
      <w:r w:rsidR="00442423" w:rsidRPr="00AE5A84">
        <w:rPr>
          <w:rFonts w:ascii="Sylfaen" w:eastAsia="Times New Roman" w:hAnsi="Sylfaen" w:cstheme="minorHAnsi"/>
          <w:lang w:val="hy-AM"/>
        </w:rPr>
        <w:t xml:space="preserve"> </w:t>
      </w:r>
      <w:r w:rsidR="4457C54C" w:rsidRPr="00AE5A84">
        <w:rPr>
          <w:rFonts w:ascii="Sylfaen" w:eastAsia="Times New Roman" w:hAnsi="Sylfaen" w:cstheme="minorHAnsi"/>
          <w:lang w:val="en-GB"/>
        </w:rPr>
        <w:t xml:space="preserve"> of</w:t>
      </w:r>
      <w:proofErr w:type="gramEnd"/>
      <w:r w:rsidR="4457C54C" w:rsidRPr="00AE5A84">
        <w:rPr>
          <w:rFonts w:ascii="Sylfaen" w:eastAsia="Times New Roman" w:hAnsi="Sylfaen" w:cstheme="minorHAnsi"/>
          <w:lang w:val="en-GB"/>
        </w:rPr>
        <w:t xml:space="preserve"> the RFP.</w:t>
      </w:r>
    </w:p>
    <w:p w14:paraId="1E128194" w14:textId="03819C0B" w:rsidR="4457C54C" w:rsidRPr="00AE5A84" w:rsidRDefault="00717EC7">
      <w:pPr>
        <w:jc w:val="both"/>
        <w:rPr>
          <w:rFonts w:ascii="Sylfaen" w:eastAsia="Times New Roman" w:hAnsi="Sylfaen" w:cstheme="minorHAnsi"/>
          <w:lang w:val="en-GB"/>
        </w:rPr>
      </w:pPr>
      <w:r w:rsidRPr="00AE5A84">
        <w:rPr>
          <w:rFonts w:ascii="Sylfaen" w:eastAsia="Times New Roman" w:hAnsi="Sylfaen" w:cstheme="minorHAnsi"/>
          <w:lang w:val="en-GB"/>
        </w:rPr>
        <w:t xml:space="preserve">6.7 </w:t>
      </w:r>
      <w:bookmarkStart w:id="25" w:name="_Hlk94617021"/>
      <w:r w:rsidR="4457C54C" w:rsidRPr="00AE5A84">
        <w:rPr>
          <w:rFonts w:ascii="Sylfaen" w:eastAsia="Times New Roman" w:hAnsi="Sylfaen" w:cstheme="minorHAnsi"/>
          <w:lang w:val="en-GB"/>
        </w:rPr>
        <w:t xml:space="preserve">The minimum qualifying technical score shall be </w:t>
      </w:r>
      <w:r w:rsidRPr="00AE5A84">
        <w:rPr>
          <w:rFonts w:ascii="Sylfaen" w:eastAsia="Times New Roman" w:hAnsi="Sylfaen" w:cstheme="minorHAnsi"/>
          <w:lang w:val="en-GB"/>
        </w:rPr>
        <w:t>70 p</w:t>
      </w:r>
      <w:r w:rsidR="0012115B" w:rsidRPr="00AE5A84">
        <w:rPr>
          <w:rFonts w:ascii="Sylfaen" w:eastAsia="Times New Roman" w:hAnsi="Sylfaen" w:cstheme="minorHAnsi"/>
          <w:lang w:val="en-GB"/>
        </w:rPr>
        <w:t>o</w:t>
      </w:r>
      <w:r w:rsidRPr="00AE5A84">
        <w:rPr>
          <w:rFonts w:ascii="Sylfaen" w:eastAsia="Times New Roman" w:hAnsi="Sylfaen" w:cstheme="minorHAnsi"/>
          <w:lang w:val="en-GB"/>
        </w:rPr>
        <w:t>ints on a 100 points scale</w:t>
      </w:r>
      <w:r w:rsidR="4457C54C" w:rsidRPr="00AE5A84">
        <w:rPr>
          <w:rFonts w:ascii="Sylfaen" w:eastAsia="Times New Roman" w:hAnsi="Sylfaen" w:cstheme="minorHAnsi"/>
          <w:lang w:val="en-GB"/>
        </w:rPr>
        <w:t xml:space="preserve">. Any </w:t>
      </w:r>
      <w:r w:rsidRPr="00AE5A84">
        <w:rPr>
          <w:rFonts w:ascii="Sylfaen" w:eastAsia="Times New Roman" w:hAnsi="Sylfaen" w:cstheme="minorHAnsi"/>
          <w:lang w:val="en-GB"/>
        </w:rPr>
        <w:t>P</w:t>
      </w:r>
      <w:r w:rsidR="4457C54C" w:rsidRPr="00AE5A84">
        <w:rPr>
          <w:rFonts w:ascii="Sylfaen" w:eastAsia="Times New Roman" w:hAnsi="Sylfaen" w:cstheme="minorHAnsi"/>
          <w:lang w:val="en-GB"/>
        </w:rPr>
        <w:t xml:space="preserve">roposal awarded less than 70/100p shall be considered non-responsive and shall not be considered </w:t>
      </w:r>
      <w:r w:rsidR="00687329">
        <w:rPr>
          <w:rFonts w:ascii="Sylfaen" w:eastAsia="Times New Roman" w:hAnsi="Sylfaen" w:cstheme="minorHAnsi"/>
          <w:lang w:val="en-GB"/>
        </w:rPr>
        <w:t>during the opening of</w:t>
      </w:r>
      <w:r w:rsidR="4457C54C" w:rsidRPr="00AE5A84">
        <w:rPr>
          <w:rFonts w:ascii="Sylfaen" w:eastAsia="Times New Roman" w:hAnsi="Sylfaen" w:cstheme="minorHAnsi"/>
          <w:lang w:val="en-GB"/>
        </w:rPr>
        <w:t xml:space="preserve"> </w:t>
      </w:r>
      <w:r w:rsidRPr="00AE5A84">
        <w:rPr>
          <w:rFonts w:ascii="Sylfaen" w:eastAsia="Times New Roman" w:hAnsi="Sylfaen" w:cstheme="minorHAnsi"/>
          <w:lang w:val="en-GB"/>
        </w:rPr>
        <w:t xml:space="preserve">Financial Proposal </w:t>
      </w:r>
      <w:bookmarkEnd w:id="25"/>
      <w:r w:rsidR="00B0673D" w:rsidRPr="00AE5A84">
        <w:rPr>
          <w:rFonts w:ascii="Sylfaen" w:eastAsia="Times New Roman" w:hAnsi="Sylfaen" w:cstheme="minorHAnsi"/>
          <w:lang w:val="en-GB"/>
        </w:rPr>
        <w:t xml:space="preserve">and </w:t>
      </w:r>
      <w:r w:rsidRPr="00AE5A84">
        <w:rPr>
          <w:rFonts w:ascii="Sylfaen" w:eastAsia="Times New Roman" w:hAnsi="Sylfaen" w:cstheme="minorHAnsi"/>
          <w:lang w:val="en-GB"/>
        </w:rPr>
        <w:t xml:space="preserve">evaluation and </w:t>
      </w:r>
      <w:r w:rsidR="4457C54C" w:rsidRPr="00AE5A84">
        <w:rPr>
          <w:rFonts w:ascii="Sylfaen" w:eastAsia="Times New Roman" w:hAnsi="Sylfaen" w:cstheme="minorHAnsi"/>
          <w:lang w:val="en-GB"/>
        </w:rPr>
        <w:t xml:space="preserve">final quality- and cost scoring and ranking. </w:t>
      </w:r>
    </w:p>
    <w:p w14:paraId="624ECF38" w14:textId="624D4B06" w:rsidR="4457C54C" w:rsidRPr="00AE5A84" w:rsidRDefault="00717EC7">
      <w:pPr>
        <w:jc w:val="both"/>
        <w:rPr>
          <w:rFonts w:ascii="Sylfaen" w:eastAsia="Times New Roman" w:hAnsi="Sylfaen" w:cstheme="minorHAnsi"/>
          <w:lang w:val="en-GB"/>
        </w:rPr>
      </w:pPr>
      <w:r w:rsidRPr="00AE5A84">
        <w:rPr>
          <w:rFonts w:ascii="Sylfaen" w:eastAsia="Times New Roman" w:hAnsi="Sylfaen" w:cstheme="minorHAnsi"/>
          <w:lang w:val="en-GB"/>
        </w:rPr>
        <w:t>6.8 After completing its review and evaluation of the Technical Proposals</w:t>
      </w:r>
      <w:r w:rsidR="4457C54C" w:rsidRPr="00AE5A84">
        <w:rPr>
          <w:rFonts w:ascii="Sylfaen" w:eastAsia="Times New Roman" w:hAnsi="Sylfaen" w:cstheme="minorHAnsi"/>
          <w:lang w:val="en-GB"/>
        </w:rPr>
        <w:t xml:space="preserve">, the Employer will </w:t>
      </w:r>
      <w:r w:rsidR="00B0673D" w:rsidRPr="00AE5A84">
        <w:rPr>
          <w:rFonts w:ascii="Sylfaen" w:eastAsia="Times New Roman" w:hAnsi="Sylfaen" w:cstheme="minorHAnsi"/>
          <w:lang w:val="en-GB"/>
        </w:rPr>
        <w:t xml:space="preserve">inform </w:t>
      </w:r>
      <w:r w:rsidR="4457C54C" w:rsidRPr="00AE5A84">
        <w:rPr>
          <w:rFonts w:ascii="Sylfaen" w:eastAsia="Times New Roman" w:hAnsi="Sylfaen" w:cstheme="minorHAnsi"/>
          <w:lang w:val="en-GB"/>
        </w:rPr>
        <w:t xml:space="preserve">those </w:t>
      </w:r>
      <w:r w:rsidR="000F370D">
        <w:rPr>
          <w:rFonts w:ascii="Sylfaen" w:eastAsia="Times New Roman" w:hAnsi="Sylfaen" w:cstheme="minorHAnsi"/>
          <w:lang w:val="en-GB"/>
        </w:rPr>
        <w:t>Bidder</w:t>
      </w:r>
      <w:r w:rsidR="4457C54C" w:rsidRPr="00AE5A84">
        <w:rPr>
          <w:rFonts w:ascii="Sylfaen" w:eastAsia="Times New Roman" w:hAnsi="Sylfaen" w:cstheme="minorHAnsi"/>
          <w:lang w:val="en-GB"/>
        </w:rPr>
        <w:t>s whose Technical Proposals have achieved the minimum qualifying technical score.</w:t>
      </w:r>
      <w:r w:rsidR="00B0673D" w:rsidRPr="00AE5A84">
        <w:rPr>
          <w:rFonts w:ascii="Sylfaen" w:eastAsia="Times New Roman" w:hAnsi="Sylfaen" w:cstheme="minorHAnsi"/>
          <w:lang w:val="en-GB"/>
        </w:rPr>
        <w:t xml:space="preserve"> </w:t>
      </w:r>
      <w:r w:rsidR="00ED50CE" w:rsidRPr="00AE5A84">
        <w:rPr>
          <w:rFonts w:ascii="Sylfaen" w:eastAsia="Times New Roman" w:hAnsi="Sylfaen" w:cstheme="minorHAnsi"/>
          <w:lang w:val="en-GB"/>
        </w:rPr>
        <w:t xml:space="preserve"> </w:t>
      </w:r>
      <w:r w:rsidR="00A01134" w:rsidRPr="00AE5A84">
        <w:rPr>
          <w:rFonts w:ascii="Sylfaen" w:hAnsi="Sylfaen"/>
          <w:szCs w:val="24"/>
          <w:lang w:val="en-GB"/>
        </w:rPr>
        <w:t xml:space="preserve">The Employer shall notify those </w:t>
      </w:r>
      <w:r w:rsidR="000F370D">
        <w:rPr>
          <w:rFonts w:ascii="Sylfaen" w:hAnsi="Sylfaen"/>
          <w:szCs w:val="24"/>
          <w:lang w:val="en-GB"/>
        </w:rPr>
        <w:t>Bidder</w:t>
      </w:r>
      <w:r w:rsidR="00A01134" w:rsidRPr="00AE5A84">
        <w:rPr>
          <w:rFonts w:ascii="Sylfaen" w:hAnsi="Sylfaen"/>
          <w:szCs w:val="24"/>
          <w:lang w:val="en-GB"/>
        </w:rPr>
        <w:t>s whose Proposals were considered non-responsive to the RFP or did not meet the minimum qualifying technical score</w:t>
      </w:r>
      <w:r w:rsidR="00B0673D" w:rsidRPr="00AE5A84">
        <w:rPr>
          <w:rFonts w:ascii="Sylfaen" w:hAnsi="Sylfaen"/>
          <w:szCs w:val="24"/>
          <w:lang w:val="en-GB"/>
        </w:rPr>
        <w:t xml:space="preserve"> and </w:t>
      </w:r>
      <w:r w:rsidR="00687329">
        <w:rPr>
          <w:rFonts w:ascii="Sylfaen" w:hAnsi="Sylfaen"/>
          <w:szCs w:val="24"/>
          <w:lang w:val="en-GB"/>
        </w:rPr>
        <w:t>Financial Proposals opened will not be considered</w:t>
      </w:r>
      <w:r w:rsidR="00B0673D" w:rsidRPr="00AE5A84">
        <w:rPr>
          <w:rFonts w:ascii="Sylfaen" w:hAnsi="Sylfaen"/>
          <w:szCs w:val="24"/>
          <w:lang w:val="en-GB"/>
        </w:rPr>
        <w:t xml:space="preserve">. </w:t>
      </w:r>
    </w:p>
    <w:p w14:paraId="009ACD86" w14:textId="281AC5D7" w:rsidR="4457C54C" w:rsidRPr="00AE5A84" w:rsidRDefault="00717EC7">
      <w:pPr>
        <w:jc w:val="both"/>
        <w:rPr>
          <w:rFonts w:ascii="Sylfaen" w:eastAsia="Times New Roman" w:hAnsi="Sylfaen" w:cstheme="minorHAnsi"/>
          <w:lang w:val="en-GB"/>
        </w:rPr>
      </w:pPr>
      <w:r w:rsidRPr="00AE5A84">
        <w:rPr>
          <w:rFonts w:ascii="Sylfaen" w:eastAsia="Times New Roman" w:hAnsi="Sylfaen" w:cstheme="minorHAnsi"/>
          <w:lang w:val="en-GB"/>
        </w:rPr>
        <w:t xml:space="preserve">6.9 </w:t>
      </w:r>
      <w:r w:rsidR="00D5401E">
        <w:rPr>
          <w:rFonts w:ascii="Sylfaen" w:eastAsia="Times New Roman" w:hAnsi="Sylfaen" w:cstheme="minorHAnsi"/>
          <w:lang w:val="en-GB"/>
        </w:rPr>
        <w:t xml:space="preserve">After notifying the qualified bidders the </w:t>
      </w:r>
      <w:proofErr w:type="gramStart"/>
      <w:r w:rsidR="00D5401E">
        <w:rPr>
          <w:rFonts w:ascii="Sylfaen" w:eastAsia="Times New Roman" w:hAnsi="Sylfaen" w:cstheme="minorHAnsi"/>
          <w:lang w:val="en-GB"/>
        </w:rPr>
        <w:t>Financial</w:t>
      </w:r>
      <w:proofErr w:type="gramEnd"/>
      <w:r w:rsidR="00D5401E">
        <w:rPr>
          <w:rFonts w:ascii="Sylfaen" w:eastAsia="Times New Roman" w:hAnsi="Sylfaen" w:cstheme="minorHAnsi"/>
          <w:lang w:val="en-GB"/>
        </w:rPr>
        <w:t xml:space="preserve"> proposals will be opened in separate session. </w:t>
      </w:r>
      <w:r w:rsidR="4457C54C" w:rsidRPr="00AE5A84">
        <w:rPr>
          <w:rFonts w:ascii="Sylfaen" w:eastAsia="Times New Roman" w:hAnsi="Sylfaen" w:cstheme="minorHAnsi"/>
          <w:lang w:val="en-GB"/>
        </w:rPr>
        <w:t xml:space="preserve">Financial Proposals will be examined for completeness and if they are compliant with the RFP </w:t>
      </w:r>
      <w:r w:rsidRPr="00AE5A84">
        <w:rPr>
          <w:rFonts w:ascii="Sylfaen" w:eastAsia="Times New Roman" w:hAnsi="Sylfaen" w:cstheme="minorHAnsi"/>
          <w:lang w:val="en-GB"/>
        </w:rPr>
        <w:t>document</w:t>
      </w:r>
      <w:r w:rsidR="4457C54C" w:rsidRPr="00AE5A84">
        <w:rPr>
          <w:rFonts w:ascii="Sylfaen" w:eastAsia="Times New Roman" w:hAnsi="Sylfaen" w:cstheme="minorHAnsi"/>
          <w:lang w:val="en-GB"/>
        </w:rPr>
        <w:t xml:space="preserve">. Those that are compliant with the RFP will </w:t>
      </w:r>
      <w:r w:rsidRPr="00AE5A84">
        <w:rPr>
          <w:rFonts w:ascii="Sylfaen" w:eastAsia="Times New Roman" w:hAnsi="Sylfaen" w:cstheme="minorHAnsi"/>
          <w:lang w:val="en-GB"/>
        </w:rPr>
        <w:t>proceed</w:t>
      </w:r>
      <w:r w:rsidR="4457C54C" w:rsidRPr="00AE5A84">
        <w:rPr>
          <w:rFonts w:ascii="Sylfaen" w:eastAsia="Times New Roman" w:hAnsi="Sylfaen" w:cstheme="minorHAnsi"/>
          <w:lang w:val="en-GB"/>
        </w:rPr>
        <w:t xml:space="preserve"> for final combined ranking. </w:t>
      </w:r>
    </w:p>
    <w:p w14:paraId="34D2EFB2" w14:textId="79293ADD" w:rsidR="4457C54C" w:rsidRPr="00AE5A84" w:rsidRDefault="00717EC7">
      <w:pPr>
        <w:jc w:val="both"/>
        <w:rPr>
          <w:rFonts w:ascii="Sylfaen" w:eastAsia="Times New Roman" w:hAnsi="Sylfaen" w:cstheme="minorHAnsi"/>
          <w:lang w:val="en-GB"/>
        </w:rPr>
      </w:pPr>
      <w:r w:rsidRPr="00AE5A84">
        <w:rPr>
          <w:rFonts w:ascii="Sylfaen" w:eastAsia="Times New Roman" w:hAnsi="Sylfaen" w:cstheme="minorHAnsi"/>
          <w:lang w:val="en-GB"/>
        </w:rPr>
        <w:t xml:space="preserve">6.10 </w:t>
      </w:r>
      <w:r w:rsidR="4457C54C" w:rsidRPr="00AE5A84">
        <w:rPr>
          <w:rFonts w:ascii="Sylfaen" w:eastAsia="Times New Roman" w:hAnsi="Sylfaen" w:cstheme="minorHAnsi"/>
          <w:lang w:val="en-GB"/>
        </w:rPr>
        <w:t xml:space="preserve">Activities and items described in the </w:t>
      </w:r>
      <w:r w:rsidRPr="00AE5A84">
        <w:rPr>
          <w:rFonts w:ascii="Sylfaen" w:eastAsia="Times New Roman" w:hAnsi="Sylfaen" w:cstheme="minorHAnsi"/>
          <w:lang w:val="en-GB"/>
        </w:rPr>
        <w:t xml:space="preserve">RFP document, the </w:t>
      </w:r>
      <w:r w:rsidR="4457C54C" w:rsidRPr="00AE5A84">
        <w:rPr>
          <w:rFonts w:ascii="Sylfaen" w:eastAsia="Times New Roman" w:hAnsi="Sylfaen" w:cstheme="minorHAnsi"/>
          <w:lang w:val="en-GB"/>
        </w:rPr>
        <w:t xml:space="preserve">Technical Proposal but not priced in the Financial Proposal, shall </w:t>
      </w:r>
      <w:proofErr w:type="gramStart"/>
      <w:r w:rsidR="4457C54C" w:rsidRPr="00AE5A84">
        <w:rPr>
          <w:rFonts w:ascii="Sylfaen" w:eastAsia="Times New Roman" w:hAnsi="Sylfaen" w:cstheme="minorHAnsi"/>
          <w:lang w:val="en-GB"/>
        </w:rPr>
        <w:t xml:space="preserve">be </w:t>
      </w:r>
      <w:r w:rsidRPr="00AE5A84">
        <w:rPr>
          <w:rFonts w:ascii="Sylfaen" w:eastAsia="Times New Roman" w:hAnsi="Sylfaen" w:cstheme="minorHAnsi"/>
          <w:lang w:val="en-GB"/>
        </w:rPr>
        <w:t xml:space="preserve">considered </w:t>
      </w:r>
      <w:r w:rsidR="4457C54C" w:rsidRPr="00AE5A84">
        <w:rPr>
          <w:rFonts w:ascii="Sylfaen" w:eastAsia="Times New Roman" w:hAnsi="Sylfaen" w:cstheme="minorHAnsi"/>
          <w:lang w:val="en-GB"/>
        </w:rPr>
        <w:t>to be</w:t>
      </w:r>
      <w:proofErr w:type="gramEnd"/>
      <w:r w:rsidR="4457C54C" w:rsidRPr="00AE5A84">
        <w:rPr>
          <w:rFonts w:ascii="Sylfaen" w:eastAsia="Times New Roman" w:hAnsi="Sylfaen" w:cstheme="minorHAnsi"/>
          <w:lang w:val="en-GB"/>
        </w:rPr>
        <w:t xml:space="preserve"> included in the prices of other activities or items.</w:t>
      </w:r>
    </w:p>
    <w:p w14:paraId="5F2E9688" w14:textId="4A440038" w:rsidR="00717EC7" w:rsidRPr="00AE5A84" w:rsidRDefault="00717EC7">
      <w:pPr>
        <w:jc w:val="both"/>
        <w:rPr>
          <w:rFonts w:ascii="Sylfaen" w:eastAsia="Times New Roman" w:hAnsi="Sylfaen" w:cstheme="minorHAnsi"/>
          <w:lang w:val="en-GB"/>
        </w:rPr>
      </w:pPr>
      <w:r w:rsidRPr="00AE5A84">
        <w:rPr>
          <w:rFonts w:ascii="Sylfaen" w:eastAsia="Times New Roman" w:hAnsi="Sylfaen" w:cstheme="minorHAnsi"/>
          <w:lang w:val="en-GB"/>
        </w:rPr>
        <w:t xml:space="preserve">6.11 The Employer may, at its sole discretion, invite the </w:t>
      </w:r>
      <w:r w:rsidR="000F370D">
        <w:rPr>
          <w:rFonts w:ascii="Sylfaen" w:eastAsia="Times New Roman" w:hAnsi="Sylfaen" w:cstheme="minorHAnsi"/>
          <w:lang w:val="en-GB"/>
        </w:rPr>
        <w:t>Bidder</w:t>
      </w:r>
      <w:r w:rsidRPr="00AE5A84">
        <w:rPr>
          <w:rFonts w:ascii="Sylfaen" w:eastAsia="Times New Roman" w:hAnsi="Sylfaen" w:cstheme="minorHAnsi"/>
          <w:lang w:val="en-GB"/>
        </w:rPr>
        <w:t xml:space="preserve">s whose financial Proposals have been reviewed and evaluated for a price bidding round before to proceed with a final combined quality-cost ranking. </w:t>
      </w:r>
    </w:p>
    <w:p w14:paraId="3C6AB27D" w14:textId="2DC9326C" w:rsidR="00717EC7" w:rsidRPr="00AE5A84" w:rsidRDefault="00717EC7" w:rsidP="4457C54C">
      <w:pPr>
        <w:jc w:val="both"/>
        <w:rPr>
          <w:rFonts w:ascii="Sylfaen" w:eastAsia="Times New Roman" w:hAnsi="Sylfaen" w:cstheme="minorHAnsi"/>
          <w:lang w:val="en-GB"/>
        </w:rPr>
      </w:pPr>
      <w:r w:rsidRPr="00AE5A84">
        <w:rPr>
          <w:rFonts w:ascii="Sylfaen" w:eastAsia="Times New Roman" w:hAnsi="Sylfaen" w:cstheme="minorHAnsi"/>
          <w:lang w:val="en-GB"/>
        </w:rPr>
        <w:lastRenderedPageBreak/>
        <w:t xml:space="preserve">6.12 The details of the price bidding round shall be provided to the selected </w:t>
      </w:r>
      <w:r w:rsidR="000F370D">
        <w:rPr>
          <w:rFonts w:ascii="Sylfaen" w:eastAsia="Times New Roman" w:hAnsi="Sylfaen" w:cstheme="minorHAnsi"/>
          <w:lang w:val="en-GB"/>
        </w:rPr>
        <w:t>Bidder</w:t>
      </w:r>
      <w:r w:rsidRPr="00AE5A84">
        <w:rPr>
          <w:rFonts w:ascii="Sylfaen" w:eastAsia="Times New Roman" w:hAnsi="Sylfaen" w:cstheme="minorHAnsi"/>
          <w:lang w:val="en-GB"/>
        </w:rPr>
        <w:t xml:space="preserve">s at least 10 business days in advance. </w:t>
      </w:r>
    </w:p>
    <w:p w14:paraId="08BB6707" w14:textId="5A26D2E6" w:rsidR="00717EC7" w:rsidRPr="00AE5A84" w:rsidRDefault="00717EC7" w:rsidP="4457C54C">
      <w:pPr>
        <w:jc w:val="both"/>
        <w:rPr>
          <w:rFonts w:ascii="Sylfaen" w:eastAsia="Times New Roman" w:hAnsi="Sylfaen" w:cstheme="minorHAnsi"/>
          <w:lang w:val="en-GB"/>
        </w:rPr>
      </w:pPr>
      <w:r w:rsidRPr="00AE5A84">
        <w:rPr>
          <w:rFonts w:ascii="Sylfaen" w:eastAsia="Times New Roman" w:hAnsi="Sylfaen" w:cstheme="minorHAnsi"/>
          <w:lang w:val="en-GB"/>
        </w:rPr>
        <w:t xml:space="preserve">6.13 </w:t>
      </w:r>
      <w:r w:rsidR="4457C54C" w:rsidRPr="00AE5A84">
        <w:rPr>
          <w:rFonts w:ascii="Sylfaen" w:eastAsia="Times New Roman" w:hAnsi="Sylfaen" w:cstheme="minorHAnsi"/>
          <w:lang w:val="en-GB"/>
        </w:rPr>
        <w:t xml:space="preserve">Proposals are finally ranked according to their combined technical (St) and financial (Sf) scores applying 70% weight </w:t>
      </w:r>
      <w:r w:rsidRPr="00AE5A84">
        <w:rPr>
          <w:rFonts w:ascii="Sylfaen" w:eastAsia="Times New Roman" w:hAnsi="Sylfaen" w:cstheme="minorHAnsi"/>
          <w:lang w:val="en-GB"/>
        </w:rPr>
        <w:t>of the achieved</w:t>
      </w:r>
      <w:r w:rsidR="4457C54C" w:rsidRPr="00AE5A84">
        <w:rPr>
          <w:rFonts w:ascii="Sylfaen" w:eastAsia="Times New Roman" w:hAnsi="Sylfaen" w:cstheme="minorHAnsi"/>
          <w:lang w:val="en-GB"/>
        </w:rPr>
        <w:t xml:space="preserve"> technical scores and 30% weight </w:t>
      </w:r>
      <w:r w:rsidRPr="00AE5A84">
        <w:rPr>
          <w:rFonts w:ascii="Sylfaen" w:eastAsia="Times New Roman" w:hAnsi="Sylfaen" w:cstheme="minorHAnsi"/>
          <w:lang w:val="en-GB"/>
        </w:rPr>
        <w:t xml:space="preserve">of </w:t>
      </w:r>
      <w:r w:rsidR="4457C54C" w:rsidRPr="00AE5A84">
        <w:rPr>
          <w:rFonts w:ascii="Sylfaen" w:eastAsia="Times New Roman" w:hAnsi="Sylfaen" w:cstheme="minorHAnsi"/>
          <w:lang w:val="en-GB"/>
        </w:rPr>
        <w:t>the</w:t>
      </w:r>
      <w:r w:rsidRPr="00AE5A84">
        <w:rPr>
          <w:rFonts w:ascii="Sylfaen" w:eastAsia="Times New Roman" w:hAnsi="Sylfaen" w:cstheme="minorHAnsi"/>
          <w:lang w:val="en-GB"/>
        </w:rPr>
        <w:t xml:space="preserve"> achieved</w:t>
      </w:r>
      <w:r w:rsidR="4457C54C" w:rsidRPr="00AE5A84">
        <w:rPr>
          <w:rFonts w:ascii="Sylfaen" w:eastAsia="Times New Roman" w:hAnsi="Sylfaen" w:cstheme="minorHAnsi"/>
          <w:lang w:val="en-GB"/>
        </w:rPr>
        <w:t xml:space="preserve"> financial scores. The most advantageous Proposal</w:t>
      </w:r>
      <w:r w:rsidRPr="00AE5A84">
        <w:rPr>
          <w:rFonts w:ascii="Sylfaen" w:eastAsia="Times New Roman" w:hAnsi="Sylfaen" w:cstheme="minorHAnsi"/>
          <w:lang w:val="en-GB"/>
        </w:rPr>
        <w:t>, with the highest achieved combined score</w:t>
      </w:r>
      <w:r w:rsidR="4457C54C" w:rsidRPr="00AE5A84">
        <w:rPr>
          <w:rFonts w:ascii="Sylfaen" w:eastAsia="Times New Roman" w:hAnsi="Sylfaen" w:cstheme="minorHAnsi"/>
          <w:lang w:val="en-GB"/>
        </w:rPr>
        <w:t xml:space="preserve"> </w:t>
      </w:r>
      <w:r w:rsidRPr="00AE5A84">
        <w:rPr>
          <w:rFonts w:ascii="Sylfaen" w:eastAsia="Times New Roman" w:hAnsi="Sylfaen" w:cstheme="minorHAnsi"/>
          <w:lang w:val="en-GB"/>
        </w:rPr>
        <w:t>shall be awarded the contract</w:t>
      </w:r>
      <w:r w:rsidR="4457C54C" w:rsidRPr="00AE5A84">
        <w:rPr>
          <w:rFonts w:ascii="Sylfaen" w:eastAsia="Times New Roman" w:hAnsi="Sylfaen" w:cstheme="minorHAnsi"/>
          <w:lang w:val="en-GB"/>
        </w:rPr>
        <w:t xml:space="preserve">. </w:t>
      </w:r>
      <w:ins w:id="26" w:author="Arman Petrosyan" w:date="2022-11-10T19:43:00Z">
        <w:del w:id="27" w:author="Anush Harutyunyan" w:date="2022-11-10T22:24:00Z">
          <w:r w:rsidR="000247E6" w:rsidRPr="000247E6" w:rsidDel="00837174">
            <w:rPr>
              <w:rFonts w:ascii="Sylfaen" w:eastAsia="Times New Roman" w:hAnsi="Sylfaen" w:cstheme="minorHAnsi"/>
              <w:lang w:val="en-GB"/>
            </w:rPr>
            <w:delText xml:space="preserve">In case, </w:delText>
          </w:r>
        </w:del>
      </w:ins>
      <w:ins w:id="28" w:author="Arman Petrosyan" w:date="2022-11-10T19:44:00Z">
        <w:del w:id="29" w:author="Anush Harutyunyan" w:date="2022-11-10T22:24:00Z">
          <w:r w:rsidR="000247E6" w:rsidDel="00837174">
            <w:rPr>
              <w:rFonts w:ascii="Sylfaen" w:eastAsia="Times New Roman" w:hAnsi="Sylfaen" w:cstheme="minorHAnsi"/>
            </w:rPr>
            <w:delText xml:space="preserve">if </w:delText>
          </w:r>
        </w:del>
      </w:ins>
      <w:ins w:id="30" w:author="Arman Petrosyan" w:date="2022-11-10T19:43:00Z">
        <w:del w:id="31" w:author="Anush Harutyunyan" w:date="2022-11-10T22:24:00Z">
          <w:r w:rsidR="000247E6" w:rsidRPr="000247E6" w:rsidDel="00837174">
            <w:rPr>
              <w:rFonts w:ascii="Sylfaen" w:eastAsia="Times New Roman" w:hAnsi="Sylfaen" w:cstheme="minorHAnsi"/>
              <w:lang w:val="en-GB"/>
            </w:rPr>
            <w:delText xml:space="preserve">after the </w:delText>
          </w:r>
        </w:del>
      </w:ins>
      <w:ins w:id="32" w:author="Arman Petrosyan" w:date="2022-11-10T19:44:00Z">
        <w:del w:id="33" w:author="Anush Harutyunyan" w:date="2022-11-10T22:24:00Z">
          <w:r w:rsidR="000247E6" w:rsidDel="00837174">
            <w:rPr>
              <w:rFonts w:ascii="Sylfaen" w:eastAsia="Times New Roman" w:hAnsi="Sylfaen" w:cstheme="minorHAnsi"/>
              <w:lang w:val="en-GB"/>
            </w:rPr>
            <w:delText>auction</w:delText>
          </w:r>
        </w:del>
      </w:ins>
      <w:ins w:id="34" w:author="Arman Petrosyan" w:date="2022-11-10T19:43:00Z">
        <w:del w:id="35" w:author="Anush Harutyunyan" w:date="2022-11-10T22:24:00Z">
          <w:r w:rsidR="000247E6" w:rsidRPr="000247E6" w:rsidDel="00837174">
            <w:rPr>
              <w:rFonts w:ascii="Sylfaen" w:eastAsia="Times New Roman" w:hAnsi="Sylfaen" w:cstheme="minorHAnsi"/>
              <w:lang w:val="en-GB"/>
            </w:rPr>
            <w:delText xml:space="preserve"> the price exceeds the </w:delText>
          </w:r>
        </w:del>
      </w:ins>
      <w:ins w:id="36" w:author="Arman Petrosyan" w:date="2022-11-10T19:45:00Z">
        <w:r w:rsidR="000247E6">
          <w:rPr>
            <w:rFonts w:ascii="Sylfaen" w:eastAsia="Times New Roman" w:hAnsi="Sylfaen" w:cstheme="minorHAnsi"/>
            <w:lang w:val="en-GB"/>
          </w:rPr>
          <w:t>Employer</w:t>
        </w:r>
      </w:ins>
      <w:ins w:id="37" w:author="Anush Harutyunyan" w:date="2022-11-10T22:24:00Z">
        <w:r w:rsidR="00837174">
          <w:rPr>
            <w:rFonts w:ascii="Sylfaen" w:eastAsia="Times New Roman" w:hAnsi="Sylfaen" w:cstheme="minorHAnsi"/>
            <w:lang w:val="en-GB"/>
          </w:rPr>
          <w:t xml:space="preserve"> is entitled to </w:t>
        </w:r>
      </w:ins>
      <w:ins w:id="38" w:author="Arman Petrosyan" w:date="2022-11-10T19:45:00Z">
        <w:del w:id="39" w:author="Anush Harutyunyan" w:date="2022-11-10T22:24:00Z">
          <w:r w:rsidR="000247E6" w:rsidRPr="000247E6" w:rsidDel="00837174">
            <w:rPr>
              <w:rFonts w:ascii="Sylfaen" w:eastAsia="Times New Roman" w:hAnsi="Sylfaen" w:cstheme="minorHAnsi"/>
              <w:lang w:val="en-GB"/>
            </w:rPr>
            <w:delText>’s</w:delText>
          </w:r>
        </w:del>
      </w:ins>
      <w:ins w:id="40" w:author="Arman Petrosyan" w:date="2022-11-10T19:43:00Z">
        <w:del w:id="41" w:author="Anush Harutyunyan" w:date="2022-11-10T22:24:00Z">
          <w:r w:rsidR="000247E6" w:rsidRPr="000247E6" w:rsidDel="00837174">
            <w:rPr>
              <w:rFonts w:ascii="Sylfaen" w:eastAsia="Times New Roman" w:hAnsi="Sylfaen" w:cstheme="minorHAnsi"/>
              <w:lang w:val="en-GB"/>
            </w:rPr>
            <w:delText xml:space="preserve"> financial</w:delText>
          </w:r>
        </w:del>
        <w:r w:rsidR="000247E6" w:rsidRPr="000247E6">
          <w:rPr>
            <w:rFonts w:ascii="Sylfaen" w:eastAsia="Times New Roman" w:hAnsi="Sylfaen" w:cstheme="minorHAnsi"/>
            <w:lang w:val="en-GB"/>
          </w:rPr>
          <w:t xml:space="preserve"> </w:t>
        </w:r>
        <w:del w:id="42" w:author="Anush Harutyunyan" w:date="2022-11-10T22:24:00Z">
          <w:r w:rsidR="000247E6" w:rsidRPr="000247E6" w:rsidDel="00837174">
            <w:rPr>
              <w:rFonts w:ascii="Sylfaen" w:eastAsia="Times New Roman" w:hAnsi="Sylfaen" w:cstheme="minorHAnsi"/>
              <w:lang w:val="en-GB"/>
            </w:rPr>
            <w:delText>allocations,</w:delText>
          </w:r>
        </w:del>
      </w:ins>
      <w:ins w:id="43" w:author="Anush Harutyunyan" w:date="2022-11-10T22:24:00Z">
        <w:r w:rsidR="00837174">
          <w:rPr>
            <w:rFonts w:ascii="Sylfaen" w:eastAsia="Times New Roman" w:hAnsi="Sylfaen" w:cstheme="minorHAnsi"/>
            <w:lang w:val="en-GB"/>
          </w:rPr>
          <w:t>start</w:t>
        </w:r>
      </w:ins>
      <w:ins w:id="44" w:author="Arman Petrosyan" w:date="2022-11-10T19:43:00Z">
        <w:r w:rsidR="000247E6" w:rsidRPr="000247E6">
          <w:rPr>
            <w:rFonts w:ascii="Sylfaen" w:eastAsia="Times New Roman" w:hAnsi="Sylfaen" w:cstheme="minorHAnsi"/>
            <w:lang w:val="en-GB"/>
          </w:rPr>
          <w:t xml:space="preserve"> </w:t>
        </w:r>
      </w:ins>
      <w:ins w:id="45" w:author="Arman Petrosyan" w:date="2022-11-10T19:45:00Z">
        <w:r w:rsidR="000247E6">
          <w:rPr>
            <w:rFonts w:ascii="Sylfaen" w:eastAsia="Times New Roman" w:hAnsi="Sylfaen" w:cstheme="minorHAnsi"/>
            <w:lang w:val="en-GB"/>
          </w:rPr>
          <w:t xml:space="preserve">the </w:t>
        </w:r>
      </w:ins>
      <w:ins w:id="46" w:author="Arman Petrosyan" w:date="2022-11-10T19:43:00Z">
        <w:r w:rsidR="000247E6" w:rsidRPr="000247E6">
          <w:rPr>
            <w:rFonts w:ascii="Sylfaen" w:eastAsia="Times New Roman" w:hAnsi="Sylfaen" w:cstheme="minorHAnsi"/>
            <w:lang w:val="en-GB"/>
          </w:rPr>
          <w:t xml:space="preserve">negotiations </w:t>
        </w:r>
        <w:del w:id="47" w:author="Anush Harutyunyan" w:date="2022-11-10T22:24:00Z">
          <w:r w:rsidR="000247E6" w:rsidRPr="000247E6" w:rsidDel="00837174">
            <w:rPr>
              <w:rFonts w:ascii="Sylfaen" w:eastAsia="Times New Roman" w:hAnsi="Sylfaen" w:cstheme="minorHAnsi"/>
              <w:lang w:val="en-GB"/>
            </w:rPr>
            <w:delText>can also be organized</w:delText>
          </w:r>
        </w:del>
      </w:ins>
      <w:ins w:id="48" w:author="Anush Harutyunyan" w:date="2022-11-10T22:24:00Z">
        <w:r w:rsidR="00837174">
          <w:rPr>
            <w:rFonts w:ascii="Sylfaen" w:eastAsia="Times New Roman" w:hAnsi="Sylfaen" w:cstheme="minorHAnsi"/>
            <w:lang w:val="en-GB"/>
          </w:rPr>
          <w:t>with the winning bidder</w:t>
        </w:r>
      </w:ins>
      <w:ins w:id="49" w:author="Arman Petrosyan" w:date="2022-11-10T19:43:00Z">
        <w:r w:rsidR="000247E6" w:rsidRPr="000247E6">
          <w:rPr>
            <w:rFonts w:ascii="Sylfaen" w:eastAsia="Times New Roman" w:hAnsi="Sylfaen" w:cstheme="minorHAnsi"/>
            <w:lang w:val="en-GB"/>
          </w:rPr>
          <w:t xml:space="preserve"> to reduce the price.</w:t>
        </w:r>
      </w:ins>
    </w:p>
    <w:p w14:paraId="2C48ED7E" w14:textId="513BDD9C" w:rsidR="4457C54C" w:rsidRPr="00AE5A84" w:rsidRDefault="00717EC7" w:rsidP="4457C54C">
      <w:pPr>
        <w:jc w:val="both"/>
        <w:rPr>
          <w:rFonts w:ascii="Sylfaen" w:eastAsia="Times New Roman" w:hAnsi="Sylfaen" w:cstheme="minorHAnsi"/>
          <w:lang w:val="en-GB"/>
        </w:rPr>
      </w:pPr>
      <w:r w:rsidRPr="00AE5A84">
        <w:rPr>
          <w:rFonts w:ascii="Sylfaen" w:eastAsia="Times New Roman" w:hAnsi="Sylfaen" w:cstheme="minorHAnsi"/>
          <w:lang w:val="en-GB"/>
        </w:rPr>
        <w:t>6.</w:t>
      </w:r>
      <w:r w:rsidR="00D5401E" w:rsidRPr="00AE5A84">
        <w:rPr>
          <w:rFonts w:ascii="Sylfaen" w:eastAsia="Times New Roman" w:hAnsi="Sylfaen" w:cstheme="minorHAnsi"/>
          <w:lang w:val="en-GB"/>
        </w:rPr>
        <w:t>1</w:t>
      </w:r>
      <w:r w:rsidR="00D5401E">
        <w:rPr>
          <w:rFonts w:ascii="Sylfaen" w:eastAsia="Times New Roman" w:hAnsi="Sylfaen" w:cstheme="minorHAnsi"/>
          <w:lang w:val="en-GB"/>
        </w:rPr>
        <w:t>4</w:t>
      </w:r>
      <w:r w:rsidR="00D5401E" w:rsidRPr="00AE5A84">
        <w:rPr>
          <w:rFonts w:ascii="Sylfaen" w:eastAsia="Times New Roman" w:hAnsi="Sylfaen" w:cstheme="minorHAnsi"/>
          <w:lang w:val="en-GB"/>
        </w:rPr>
        <w:t xml:space="preserve"> </w:t>
      </w:r>
      <w:r w:rsidR="4457C54C" w:rsidRPr="00AE5A84">
        <w:rPr>
          <w:rFonts w:ascii="Sylfaen" w:eastAsia="Times New Roman" w:hAnsi="Sylfaen" w:cstheme="minorHAnsi"/>
          <w:lang w:val="en-GB"/>
        </w:rPr>
        <w:t xml:space="preserve">Upon successful contract signing, the Employer </w:t>
      </w:r>
      <w:r w:rsidRPr="00AE5A84">
        <w:rPr>
          <w:rFonts w:ascii="Sylfaen" w:eastAsia="Times New Roman" w:hAnsi="Sylfaen" w:cstheme="minorHAnsi"/>
          <w:lang w:val="en-GB"/>
        </w:rPr>
        <w:t xml:space="preserve">shall </w:t>
      </w:r>
      <w:r w:rsidR="4457C54C" w:rsidRPr="00AE5A84">
        <w:rPr>
          <w:rFonts w:ascii="Sylfaen" w:eastAsia="Times New Roman" w:hAnsi="Sylfaen" w:cstheme="minorHAnsi"/>
          <w:lang w:val="en-GB"/>
        </w:rPr>
        <w:t xml:space="preserve">inform all </w:t>
      </w:r>
      <w:r w:rsidR="000F370D">
        <w:rPr>
          <w:rFonts w:ascii="Sylfaen" w:eastAsia="Times New Roman" w:hAnsi="Sylfaen" w:cstheme="minorHAnsi"/>
          <w:lang w:val="en-GB"/>
        </w:rPr>
        <w:t>Bidder</w:t>
      </w:r>
      <w:r w:rsidR="4457C54C" w:rsidRPr="00AE5A84">
        <w:rPr>
          <w:rFonts w:ascii="Sylfaen" w:eastAsia="Times New Roman" w:hAnsi="Sylfaen" w:cstheme="minorHAnsi"/>
          <w:lang w:val="en-GB"/>
        </w:rPr>
        <w:t xml:space="preserve">s of their final ranking of the Proposals. </w:t>
      </w:r>
    </w:p>
    <w:p w14:paraId="77746AEA" w14:textId="77777777" w:rsidR="00864262" w:rsidRPr="00AE5A84" w:rsidRDefault="00864262" w:rsidP="4457C54C">
      <w:pPr>
        <w:pStyle w:val="Heading2"/>
        <w:rPr>
          <w:rFonts w:ascii="Sylfaen" w:eastAsia="Times New Roman" w:hAnsi="Sylfaen" w:cstheme="minorHAnsi"/>
          <w:lang w:val="en-GB"/>
        </w:rPr>
      </w:pPr>
    </w:p>
    <w:p w14:paraId="59AC99DC" w14:textId="5BD0E1D4" w:rsidR="4457C54C" w:rsidRPr="00AE5A84" w:rsidRDefault="4457C54C" w:rsidP="4457C54C">
      <w:pPr>
        <w:pStyle w:val="Heading2"/>
        <w:rPr>
          <w:rFonts w:ascii="Sylfaen" w:eastAsia="Times New Roman" w:hAnsi="Sylfaen" w:cstheme="minorHAnsi"/>
          <w:lang w:val="en-GB"/>
        </w:rPr>
      </w:pPr>
      <w:bookmarkStart w:id="50" w:name="_Toc118970211"/>
      <w:r w:rsidRPr="00AE5A84">
        <w:rPr>
          <w:rFonts w:ascii="Sylfaen" w:eastAsia="Times New Roman" w:hAnsi="Sylfaen" w:cstheme="minorHAnsi"/>
          <w:lang w:val="en-GB"/>
        </w:rPr>
        <w:t>a.</w:t>
      </w:r>
      <w:r w:rsidRPr="00AE5A84">
        <w:rPr>
          <w:rFonts w:ascii="Sylfaen" w:eastAsia="Times New Roman" w:hAnsi="Sylfaen" w:cstheme="minorHAnsi"/>
          <w:sz w:val="14"/>
          <w:szCs w:val="14"/>
          <w:lang w:val="en-GB"/>
        </w:rPr>
        <w:t xml:space="preserve">      </w:t>
      </w:r>
      <w:r w:rsidRPr="00AE5A84">
        <w:rPr>
          <w:rFonts w:ascii="Sylfaen" w:eastAsia="Times New Roman" w:hAnsi="Sylfaen" w:cstheme="minorHAnsi"/>
          <w:lang w:val="en-GB"/>
        </w:rPr>
        <w:t>Evaluation of Technical Proposals:</w:t>
      </w:r>
      <w:bookmarkEnd w:id="50"/>
    </w:p>
    <w:p w14:paraId="491E13B2" w14:textId="65EA5A92" w:rsidR="4457C54C" w:rsidRPr="00DD0E82" w:rsidRDefault="4457C54C" w:rsidP="4457C54C">
      <w:pPr>
        <w:jc w:val="both"/>
        <w:rPr>
          <w:rFonts w:ascii="Sylfaen" w:eastAsia="Times New Roman" w:hAnsi="Sylfaen" w:cstheme="minorHAnsi"/>
          <w:lang w:val="en-GB"/>
        </w:rPr>
      </w:pPr>
      <w:r w:rsidRPr="00DD0E82">
        <w:rPr>
          <w:rFonts w:ascii="Sylfaen" w:eastAsia="Times New Roman" w:hAnsi="Sylfaen" w:cstheme="minorHAnsi"/>
          <w:lang w:val="en-GB"/>
        </w:rPr>
        <w:t xml:space="preserve">The maximum achievable technical score </w:t>
      </w:r>
      <w:r w:rsidR="00AD6EA1" w:rsidRPr="00DD0E82">
        <w:rPr>
          <w:rFonts w:ascii="Sylfaen" w:eastAsia="Times New Roman" w:hAnsi="Sylfaen" w:cstheme="minorHAnsi"/>
          <w:lang w:val="en-GB"/>
        </w:rPr>
        <w:t xml:space="preserve">shall </w:t>
      </w:r>
      <w:r w:rsidRPr="00DD0E82">
        <w:rPr>
          <w:rFonts w:ascii="Sylfaen" w:eastAsia="Times New Roman" w:hAnsi="Sylfaen" w:cstheme="minorHAnsi"/>
          <w:lang w:val="en-GB"/>
        </w:rPr>
        <w:t xml:space="preserve">be 70% of the overall combined quality and cost score and </w:t>
      </w:r>
      <w:r w:rsidR="00AD6EA1" w:rsidRPr="00DD0E82">
        <w:rPr>
          <w:rFonts w:ascii="Sylfaen" w:eastAsia="Times New Roman" w:hAnsi="Sylfaen" w:cstheme="minorHAnsi"/>
          <w:lang w:val="en-GB"/>
        </w:rPr>
        <w:t xml:space="preserve">shall </w:t>
      </w:r>
      <w:r w:rsidRPr="00DD0E82">
        <w:rPr>
          <w:rFonts w:ascii="Sylfaen" w:eastAsia="Times New Roman" w:hAnsi="Sylfaen" w:cstheme="minorHAnsi"/>
          <w:lang w:val="en-GB"/>
        </w:rPr>
        <w:t xml:space="preserve">be evaluated </w:t>
      </w:r>
      <w:r w:rsidR="00AD6EA1" w:rsidRPr="00DD0E82">
        <w:rPr>
          <w:rFonts w:ascii="Sylfaen" w:eastAsia="Times New Roman" w:hAnsi="Sylfaen" w:cstheme="minorHAnsi"/>
          <w:lang w:val="en-GB"/>
        </w:rPr>
        <w:t>based on the following criteria:</w:t>
      </w:r>
    </w:p>
    <w:tbl>
      <w:tblPr>
        <w:tblW w:w="5000" w:type="pct"/>
        <w:tblLayout w:type="fixed"/>
        <w:tblLook w:val="04A0" w:firstRow="1" w:lastRow="0" w:firstColumn="1" w:lastColumn="0" w:noHBand="0" w:noVBand="1"/>
      </w:tblPr>
      <w:tblGrid>
        <w:gridCol w:w="575"/>
        <w:gridCol w:w="7469"/>
        <w:gridCol w:w="528"/>
        <w:gridCol w:w="631"/>
      </w:tblGrid>
      <w:tr w:rsidR="004F1BC8" w:rsidRPr="00DD0E82" w14:paraId="5183E852" w14:textId="77777777" w:rsidTr="4A1E736F">
        <w:trPr>
          <w:trHeight w:val="504"/>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8550A95" w14:textId="0B6C62B4" w:rsidR="004F1BC8" w:rsidRPr="00E06BC2" w:rsidRDefault="004F1BC8" w:rsidP="006644E7">
            <w:pPr>
              <w:spacing w:after="0"/>
              <w:ind w:left="90"/>
              <w:jc w:val="center"/>
              <w:rPr>
                <w:rFonts w:ascii="Sylfaen" w:hAnsi="Sylfaen" w:cstheme="minorHAnsi"/>
                <w:color w:val="000000"/>
              </w:rPr>
            </w:pPr>
            <w:r w:rsidRPr="00687329">
              <w:rPr>
                <w:rFonts w:ascii="Sylfaen" w:hAnsi="Sylfaen" w:cstheme="minorHAnsi"/>
              </w:rPr>
              <w:t xml:space="preserve">The technical evaluation should be performed as per the following </w:t>
            </w:r>
            <w:r w:rsidR="00BC4040" w:rsidRPr="00687329">
              <w:rPr>
                <w:rFonts w:ascii="Sylfaen" w:hAnsi="Sylfaen" w:cstheme="minorHAnsi"/>
              </w:rPr>
              <w:t>criteria</w:t>
            </w:r>
            <w:r w:rsidRPr="00C65DB1">
              <w:rPr>
                <w:rFonts w:ascii="Sylfaen" w:hAnsi="Sylfaen" w:cstheme="minorHAnsi"/>
              </w:rPr>
              <w:t xml:space="preserve"> and maximum scores</w:t>
            </w:r>
          </w:p>
        </w:tc>
      </w:tr>
      <w:tr w:rsidR="004F1BC8" w:rsidRPr="00AE5A84" w14:paraId="5ACF4B17" w14:textId="77777777" w:rsidTr="4A1E73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370" w:type="pct"/>
            <w:gridSpan w:val="2"/>
            <w:tcBorders>
              <w:top w:val="single" w:sz="4" w:space="0" w:color="auto"/>
              <w:left w:val="single" w:sz="4" w:space="0" w:color="auto"/>
              <w:bottom w:val="single" w:sz="4" w:space="0" w:color="auto"/>
              <w:right w:val="single" w:sz="4" w:space="0" w:color="auto"/>
            </w:tcBorders>
            <w:shd w:val="clear" w:color="auto" w:fill="auto"/>
          </w:tcPr>
          <w:p w14:paraId="4C7464BC" w14:textId="77777777" w:rsidR="004F1BC8" w:rsidRPr="00AE5A84" w:rsidRDefault="004F1BC8" w:rsidP="006644E7">
            <w:pPr>
              <w:spacing w:after="0" w:line="240" w:lineRule="auto"/>
              <w:rPr>
                <w:rFonts w:ascii="Sylfaen" w:eastAsia="Times New Roman" w:hAnsi="Sylfaen" w:cstheme="minorHAnsi"/>
                <w:noProof/>
                <w:lang w:eastAsia="it-IT"/>
              </w:rPr>
            </w:pPr>
          </w:p>
          <w:p w14:paraId="28495D0F" w14:textId="77777777" w:rsidR="004F1BC8" w:rsidRPr="00AE5A84" w:rsidRDefault="004F1BC8" w:rsidP="006644E7">
            <w:pPr>
              <w:spacing w:after="0" w:line="240" w:lineRule="auto"/>
              <w:rPr>
                <w:rFonts w:ascii="Sylfaen" w:eastAsia="Times New Roman" w:hAnsi="Sylfaen" w:cstheme="minorHAnsi"/>
                <w:noProof/>
                <w:lang w:eastAsia="it-IT"/>
              </w:rPr>
            </w:pPr>
          </w:p>
        </w:tc>
        <w:tc>
          <w:tcPr>
            <w:tcW w:w="630" w:type="pct"/>
            <w:gridSpan w:val="2"/>
            <w:tcBorders>
              <w:top w:val="single" w:sz="4" w:space="0" w:color="auto"/>
              <w:left w:val="single" w:sz="4" w:space="0" w:color="auto"/>
              <w:bottom w:val="single" w:sz="4" w:space="0" w:color="auto"/>
              <w:right w:val="single" w:sz="4" w:space="0" w:color="auto"/>
            </w:tcBorders>
            <w:shd w:val="clear" w:color="auto" w:fill="auto"/>
          </w:tcPr>
          <w:p w14:paraId="2183DD58" w14:textId="77777777" w:rsidR="004F1BC8" w:rsidRPr="00AE5A84" w:rsidRDefault="004F1BC8" w:rsidP="006644E7">
            <w:pPr>
              <w:tabs>
                <w:tab w:val="left" w:pos="625"/>
              </w:tabs>
              <w:spacing w:after="0" w:line="240" w:lineRule="auto"/>
              <w:ind w:left="-84" w:right="232"/>
              <w:jc w:val="center"/>
              <w:rPr>
                <w:rFonts w:ascii="Sylfaen" w:eastAsia="Times New Roman" w:hAnsi="Sylfaen" w:cstheme="minorHAnsi"/>
                <w:noProof/>
                <w:lang w:eastAsia="it-IT"/>
              </w:rPr>
            </w:pPr>
            <w:r w:rsidRPr="00AE5A84">
              <w:rPr>
                <w:rFonts w:ascii="Sylfaen" w:eastAsia="Times New Roman" w:hAnsi="Sylfaen" w:cstheme="minorHAnsi"/>
                <w:noProof/>
                <w:lang w:eastAsia="it-IT"/>
              </w:rPr>
              <w:t>Scores</w:t>
            </w:r>
          </w:p>
        </w:tc>
      </w:tr>
      <w:tr w:rsidR="004F1BC8" w:rsidRPr="00AE5A84" w14:paraId="66A8B747" w14:textId="77777777" w:rsidTr="4A1E73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 w:type="pct"/>
            <w:tcBorders>
              <w:top w:val="single" w:sz="4" w:space="0" w:color="auto"/>
              <w:left w:val="single" w:sz="4" w:space="0" w:color="auto"/>
              <w:bottom w:val="single" w:sz="4" w:space="0" w:color="auto"/>
              <w:right w:val="single" w:sz="4" w:space="0" w:color="auto"/>
            </w:tcBorders>
            <w:shd w:val="clear" w:color="auto" w:fill="auto"/>
          </w:tcPr>
          <w:p w14:paraId="5D808E31" w14:textId="77777777" w:rsidR="004F1BC8" w:rsidRPr="00AE5A84" w:rsidRDefault="004F1BC8" w:rsidP="006644E7">
            <w:pPr>
              <w:spacing w:after="0" w:line="360" w:lineRule="auto"/>
              <w:jc w:val="center"/>
              <w:rPr>
                <w:rFonts w:ascii="Sylfaen" w:eastAsia="Times New Roman" w:hAnsi="Sylfaen" w:cstheme="minorHAnsi"/>
                <w:noProof/>
                <w:lang w:eastAsia="it-IT"/>
              </w:rPr>
            </w:pPr>
            <w:r w:rsidRPr="00AE5A84">
              <w:rPr>
                <w:rFonts w:ascii="Sylfaen" w:eastAsia="Times New Roman" w:hAnsi="Sylfaen" w:cstheme="minorHAnsi"/>
                <w:noProof/>
                <w:lang w:eastAsia="it-IT"/>
              </w:rPr>
              <w:t>1</w:t>
            </w:r>
          </w:p>
        </w:tc>
        <w:tc>
          <w:tcPr>
            <w:tcW w:w="4058" w:type="pct"/>
            <w:tcBorders>
              <w:top w:val="single" w:sz="4" w:space="0" w:color="auto"/>
              <w:left w:val="single" w:sz="4" w:space="0" w:color="auto"/>
              <w:bottom w:val="single" w:sz="4" w:space="0" w:color="auto"/>
              <w:right w:val="single" w:sz="4" w:space="0" w:color="auto"/>
            </w:tcBorders>
            <w:shd w:val="clear" w:color="auto" w:fill="auto"/>
          </w:tcPr>
          <w:p w14:paraId="27DBC9AA" w14:textId="6AA18FF1" w:rsidR="004F1BC8" w:rsidRPr="00AE5A84" w:rsidRDefault="004F1BC8" w:rsidP="005B6B8A">
            <w:pPr>
              <w:spacing w:before="2" w:line="238" w:lineRule="auto"/>
              <w:ind w:right="49"/>
              <w:rPr>
                <w:rFonts w:ascii="Sylfaen" w:eastAsia="Times New Roman" w:hAnsi="Sylfaen" w:cstheme="minorHAnsi"/>
                <w:b/>
                <w:bCs/>
                <w:noProof/>
                <w:lang w:eastAsia="it-IT"/>
              </w:rPr>
            </w:pPr>
            <w:r w:rsidRPr="00AE5A84">
              <w:rPr>
                <w:rFonts w:ascii="Sylfaen" w:hAnsi="Sylfaen" w:cstheme="minorHAnsi"/>
                <w:b/>
              </w:rPr>
              <w:t>Adequacy and quality of Technical Proposal</w:t>
            </w:r>
          </w:p>
        </w:tc>
        <w:tc>
          <w:tcPr>
            <w:tcW w:w="287" w:type="pct"/>
            <w:tcBorders>
              <w:top w:val="single" w:sz="4" w:space="0" w:color="auto"/>
              <w:left w:val="single" w:sz="4" w:space="0" w:color="auto"/>
              <w:bottom w:val="single" w:sz="4" w:space="0" w:color="auto"/>
              <w:right w:val="single" w:sz="4" w:space="0" w:color="auto"/>
            </w:tcBorders>
            <w:shd w:val="clear" w:color="auto" w:fill="auto"/>
          </w:tcPr>
          <w:p w14:paraId="35D44CC2" w14:textId="77777777" w:rsidR="004F1BC8" w:rsidRPr="00AE5A84" w:rsidRDefault="004F1BC8" w:rsidP="006644E7">
            <w:pPr>
              <w:spacing w:after="0" w:line="360" w:lineRule="auto"/>
              <w:rPr>
                <w:rFonts w:ascii="Sylfaen" w:eastAsia="Times New Roman" w:hAnsi="Sylfaen" w:cstheme="minorHAnsi"/>
                <w:noProof/>
                <w:lang w:eastAsia="it-IT"/>
              </w:rPr>
            </w:pPr>
          </w:p>
        </w:tc>
        <w:tc>
          <w:tcPr>
            <w:tcW w:w="343" w:type="pct"/>
            <w:tcBorders>
              <w:top w:val="single" w:sz="4" w:space="0" w:color="auto"/>
              <w:left w:val="single" w:sz="4" w:space="0" w:color="auto"/>
              <w:bottom w:val="single" w:sz="4" w:space="0" w:color="auto"/>
              <w:right w:val="single" w:sz="4" w:space="0" w:color="auto"/>
            </w:tcBorders>
            <w:shd w:val="clear" w:color="auto" w:fill="auto"/>
          </w:tcPr>
          <w:p w14:paraId="2C918BB0" w14:textId="77777777" w:rsidR="004F1BC8" w:rsidRPr="00AE5A84" w:rsidRDefault="004F1BC8" w:rsidP="006644E7">
            <w:pPr>
              <w:spacing w:after="0" w:line="360" w:lineRule="auto"/>
              <w:rPr>
                <w:rFonts w:ascii="Sylfaen" w:eastAsia="Times New Roman" w:hAnsi="Sylfaen" w:cstheme="minorHAnsi"/>
                <w:b/>
                <w:bCs/>
                <w:noProof/>
                <w:lang w:eastAsia="it-IT"/>
              </w:rPr>
            </w:pPr>
            <w:r w:rsidRPr="00AE5A84">
              <w:rPr>
                <w:rFonts w:ascii="Sylfaen" w:eastAsia="Times New Roman" w:hAnsi="Sylfaen" w:cstheme="minorHAnsi"/>
                <w:b/>
                <w:bCs/>
                <w:noProof/>
                <w:lang w:eastAsia="it-IT"/>
              </w:rPr>
              <w:t>100</w:t>
            </w:r>
          </w:p>
        </w:tc>
      </w:tr>
      <w:tr w:rsidR="004F1BC8" w:rsidRPr="00AE5A84" w14:paraId="40942476" w14:textId="77777777" w:rsidTr="00E8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60"/>
        </w:trPr>
        <w:tc>
          <w:tcPr>
            <w:tcW w:w="312" w:type="pct"/>
            <w:tcBorders>
              <w:top w:val="single" w:sz="4" w:space="0" w:color="auto"/>
              <w:left w:val="single" w:sz="4" w:space="0" w:color="auto"/>
              <w:bottom w:val="single" w:sz="4" w:space="0" w:color="auto"/>
              <w:right w:val="single" w:sz="4" w:space="0" w:color="auto"/>
            </w:tcBorders>
            <w:shd w:val="clear" w:color="auto" w:fill="auto"/>
          </w:tcPr>
          <w:p w14:paraId="718BFE8C" w14:textId="77777777" w:rsidR="004F1BC8" w:rsidRPr="00AE5A84" w:rsidRDefault="004F1BC8" w:rsidP="006644E7">
            <w:pPr>
              <w:spacing w:after="0" w:line="360" w:lineRule="auto"/>
              <w:ind w:left="-90"/>
              <w:rPr>
                <w:rFonts w:ascii="Sylfaen" w:eastAsia="Times New Roman" w:hAnsi="Sylfaen" w:cstheme="minorHAnsi"/>
                <w:noProof/>
                <w:lang w:eastAsia="it-IT"/>
              </w:rPr>
            </w:pPr>
            <w:r w:rsidRPr="00AE5A84">
              <w:rPr>
                <w:rFonts w:ascii="Sylfaen" w:eastAsia="Times New Roman" w:hAnsi="Sylfaen" w:cstheme="minorHAnsi"/>
                <w:noProof/>
                <w:lang w:eastAsia="it-IT"/>
              </w:rPr>
              <w:t>1</w:t>
            </w:r>
            <w:r w:rsidRPr="00AE5A84">
              <w:rPr>
                <w:rFonts w:ascii="Times New Roman" w:eastAsia="Times New Roman" w:hAnsi="Times New Roman" w:cs="Times New Roman"/>
                <w:noProof/>
                <w:lang w:eastAsia="it-IT"/>
              </w:rPr>
              <w:t>․</w:t>
            </w:r>
            <w:r w:rsidRPr="00AE5A84">
              <w:rPr>
                <w:rFonts w:ascii="Sylfaen" w:eastAsia="Times New Roman" w:hAnsi="Sylfaen" w:cstheme="minorHAnsi"/>
                <w:noProof/>
                <w:lang w:eastAsia="it-IT"/>
              </w:rPr>
              <w:t>1</w:t>
            </w:r>
          </w:p>
        </w:tc>
        <w:tc>
          <w:tcPr>
            <w:tcW w:w="4058" w:type="pct"/>
            <w:tcBorders>
              <w:top w:val="single" w:sz="4" w:space="0" w:color="auto"/>
              <w:left w:val="single" w:sz="4" w:space="0" w:color="auto"/>
              <w:bottom w:val="single" w:sz="4" w:space="0" w:color="auto"/>
              <w:right w:val="single" w:sz="4" w:space="0" w:color="auto"/>
            </w:tcBorders>
            <w:shd w:val="clear" w:color="auto" w:fill="auto"/>
          </w:tcPr>
          <w:p w14:paraId="22B1464F" w14:textId="63967214" w:rsidR="004F1BC8" w:rsidRPr="00AE5A84" w:rsidRDefault="004F1BC8" w:rsidP="005B6B8A">
            <w:pPr>
              <w:pStyle w:val="Footer"/>
              <w:numPr>
                <w:ilvl w:val="2"/>
                <w:numId w:val="63"/>
              </w:numPr>
              <w:spacing w:before="240" w:after="120"/>
              <w:ind w:left="454" w:hanging="283"/>
              <w:jc w:val="both"/>
              <w:rPr>
                <w:rFonts w:ascii="Sylfaen" w:hAnsi="Sylfaen" w:cstheme="minorHAnsi"/>
                <w:color w:val="000000" w:themeColor="text1"/>
              </w:rPr>
            </w:pPr>
            <w:r w:rsidRPr="00AE5A84">
              <w:rPr>
                <w:rFonts w:ascii="Sylfaen" w:hAnsi="Sylfaen" w:cstheme="minorHAnsi"/>
                <w:color w:val="000000" w:themeColor="text1"/>
              </w:rPr>
              <w:t xml:space="preserve">This criterion will assess </w:t>
            </w:r>
            <w:r w:rsidR="00AD6EA1" w:rsidRPr="00AE5A84">
              <w:rPr>
                <w:rFonts w:ascii="Sylfaen" w:hAnsi="Sylfaen" w:cstheme="minorHAnsi"/>
                <w:color w:val="000000" w:themeColor="text1"/>
              </w:rPr>
              <w:t xml:space="preserve">the understanding and compliance of the </w:t>
            </w:r>
            <w:r w:rsidRPr="00AE5A84">
              <w:rPr>
                <w:rFonts w:ascii="Sylfaen" w:hAnsi="Sylfaen" w:cstheme="minorHAnsi"/>
                <w:color w:val="000000" w:themeColor="text1"/>
              </w:rPr>
              <w:t>Proposal against the requirements of the Employer</w:t>
            </w:r>
            <w:r w:rsidR="00AD6EA1" w:rsidRPr="00AE5A84">
              <w:rPr>
                <w:rFonts w:ascii="Sylfaen" w:hAnsi="Sylfaen" w:cstheme="minorHAnsi"/>
                <w:color w:val="000000" w:themeColor="text1"/>
              </w:rPr>
              <w:t xml:space="preserve"> evaluating more specifically: </w:t>
            </w:r>
            <w:r w:rsidRPr="00AE5A84">
              <w:rPr>
                <w:rFonts w:ascii="Sylfaen" w:hAnsi="Sylfaen" w:cstheme="minorHAnsi"/>
                <w:color w:val="000000" w:themeColor="text1"/>
              </w:rPr>
              <w:t xml:space="preserve"> </w:t>
            </w:r>
          </w:p>
          <w:p w14:paraId="1178AA35" w14:textId="1DA34D86" w:rsidR="00AD6EA1" w:rsidRPr="00AE5A84" w:rsidRDefault="004F1BC8" w:rsidP="00AD6EA1">
            <w:pPr>
              <w:pStyle w:val="Footer"/>
              <w:numPr>
                <w:ilvl w:val="2"/>
                <w:numId w:val="63"/>
              </w:numPr>
              <w:spacing w:before="240" w:after="120"/>
              <w:ind w:left="454" w:hanging="283"/>
              <w:jc w:val="both"/>
              <w:rPr>
                <w:rFonts w:ascii="Sylfaen" w:hAnsi="Sylfaen" w:cstheme="minorHAnsi"/>
                <w:color w:val="000000" w:themeColor="text1"/>
              </w:rPr>
            </w:pPr>
            <w:r w:rsidRPr="00AE5A84">
              <w:rPr>
                <w:rFonts w:ascii="Sylfaen" w:hAnsi="Sylfaen" w:cstheme="minorHAnsi"/>
                <w:color w:val="000000" w:themeColor="text1"/>
              </w:rPr>
              <w:t>the overall completeness of the Technical Proposal</w:t>
            </w:r>
            <w:r w:rsidR="00AD6EA1" w:rsidRPr="00AE5A84">
              <w:rPr>
                <w:rFonts w:ascii="Sylfaen" w:hAnsi="Sylfaen" w:cstheme="minorHAnsi"/>
                <w:color w:val="000000" w:themeColor="text1"/>
              </w:rPr>
              <w:t>.</w:t>
            </w:r>
          </w:p>
          <w:p w14:paraId="53C09B26" w14:textId="4C0CE7EE" w:rsidR="00AD6EA1" w:rsidRPr="00AE5A84" w:rsidRDefault="004F1BC8" w:rsidP="005B6B8A">
            <w:pPr>
              <w:pStyle w:val="Footer"/>
              <w:numPr>
                <w:ilvl w:val="2"/>
                <w:numId w:val="63"/>
              </w:numPr>
              <w:ind w:left="454" w:hanging="283"/>
              <w:jc w:val="both"/>
              <w:rPr>
                <w:rFonts w:ascii="Sylfaen" w:hAnsi="Sylfaen" w:cstheme="minorHAnsi"/>
                <w:color w:val="000000" w:themeColor="text1"/>
              </w:rPr>
            </w:pPr>
            <w:r w:rsidRPr="00AE5A84">
              <w:rPr>
                <w:rFonts w:ascii="Sylfaen" w:hAnsi="Sylfaen" w:cstheme="minorHAnsi"/>
                <w:color w:val="000000" w:themeColor="text1"/>
              </w:rPr>
              <w:t xml:space="preserve">Quality and </w:t>
            </w:r>
            <w:r w:rsidR="00AD6EA1" w:rsidRPr="00AE5A84">
              <w:rPr>
                <w:rFonts w:ascii="Sylfaen" w:hAnsi="Sylfaen" w:cstheme="minorHAnsi"/>
                <w:color w:val="000000" w:themeColor="text1"/>
              </w:rPr>
              <w:t xml:space="preserve">clarity </w:t>
            </w:r>
            <w:r w:rsidRPr="00AE5A84">
              <w:rPr>
                <w:rFonts w:ascii="Sylfaen" w:hAnsi="Sylfaen" w:cstheme="minorHAnsi"/>
                <w:color w:val="000000" w:themeColor="text1"/>
              </w:rPr>
              <w:t xml:space="preserve">of the </w:t>
            </w:r>
            <w:r w:rsidR="00BC4040" w:rsidRPr="00AE5A84">
              <w:rPr>
                <w:rFonts w:ascii="Sylfaen" w:hAnsi="Sylfaen" w:cstheme="minorHAnsi"/>
                <w:color w:val="000000" w:themeColor="text1"/>
              </w:rPr>
              <w:t>Proposal.</w:t>
            </w:r>
            <w:r w:rsidRPr="00AE5A84">
              <w:rPr>
                <w:rFonts w:ascii="Sylfaen" w:hAnsi="Sylfaen" w:cstheme="minorHAnsi"/>
                <w:color w:val="000000" w:themeColor="text1"/>
              </w:rPr>
              <w:t xml:space="preserve"> </w:t>
            </w:r>
          </w:p>
          <w:p w14:paraId="7208F374" w14:textId="245EA657" w:rsidR="00AD6EA1" w:rsidRPr="00AE5A84" w:rsidRDefault="00AD6EA1" w:rsidP="005B6B8A">
            <w:pPr>
              <w:pStyle w:val="Footer"/>
              <w:widowControl/>
              <w:numPr>
                <w:ilvl w:val="2"/>
                <w:numId w:val="63"/>
              </w:numPr>
              <w:spacing w:before="100" w:beforeAutospacing="1" w:after="100" w:afterAutospacing="1"/>
              <w:ind w:left="454" w:hanging="283"/>
              <w:jc w:val="both"/>
              <w:rPr>
                <w:rFonts w:ascii="Sylfaen" w:hAnsi="Sylfaen" w:cstheme="minorHAnsi"/>
                <w:color w:val="000000" w:themeColor="text1"/>
              </w:rPr>
            </w:pPr>
            <w:r w:rsidRPr="00AE5A84">
              <w:rPr>
                <w:rFonts w:ascii="Sylfaen" w:hAnsi="Sylfaen" w:cstheme="minorHAnsi"/>
                <w:color w:val="000000" w:themeColor="text1"/>
              </w:rPr>
              <w:t>time program</w:t>
            </w:r>
            <w:r w:rsidR="00E92862" w:rsidRPr="00AE5A84">
              <w:rPr>
                <w:rFonts w:ascii="Sylfaen" w:hAnsi="Sylfaen" w:cstheme="minorHAnsi"/>
                <w:color w:val="000000" w:themeColor="text1"/>
              </w:rPr>
              <w:t xml:space="preserve"> for </w:t>
            </w:r>
            <w:r w:rsidRPr="00AE5A84">
              <w:rPr>
                <w:rFonts w:ascii="Sylfaen" w:hAnsi="Sylfaen" w:cstheme="minorHAnsi"/>
                <w:color w:val="000000" w:themeColor="text1"/>
              </w:rPr>
              <w:t>contract execution</w:t>
            </w:r>
          </w:p>
          <w:p w14:paraId="0238CCB2" w14:textId="274F5C85" w:rsidR="00E92862" w:rsidRPr="00AE5A84" w:rsidRDefault="00AD6EA1" w:rsidP="005B6B8A">
            <w:pPr>
              <w:pStyle w:val="Footer"/>
              <w:widowControl/>
              <w:numPr>
                <w:ilvl w:val="2"/>
                <w:numId w:val="63"/>
              </w:numPr>
              <w:spacing w:before="100" w:beforeAutospacing="1" w:after="100" w:afterAutospacing="1"/>
              <w:ind w:left="454" w:hanging="283"/>
              <w:jc w:val="both"/>
              <w:rPr>
                <w:rFonts w:ascii="Sylfaen" w:hAnsi="Sylfaen" w:cstheme="minorHAnsi"/>
                <w:color w:val="000000" w:themeColor="text1"/>
              </w:rPr>
            </w:pPr>
            <w:r w:rsidRPr="00AE5A84">
              <w:rPr>
                <w:rFonts w:ascii="Sylfaen" w:hAnsi="Sylfaen" w:cstheme="minorHAnsi"/>
                <w:color w:val="000000" w:themeColor="text1"/>
              </w:rPr>
              <w:t>Deviations from the Employer’s requirements in th</w:t>
            </w:r>
            <w:ins w:id="51" w:author="Anush Harutyunyan" w:date="2022-11-10T22:26:00Z">
              <w:r w:rsidR="00837174">
                <w:rPr>
                  <w:rFonts w:ascii="Sylfaen" w:hAnsi="Sylfaen" w:cstheme="minorHAnsi"/>
                  <w:color w:val="000000" w:themeColor="text1"/>
                </w:rPr>
                <w:t>e</w:t>
              </w:r>
              <w:r w:rsidR="00837174">
                <w:rPr>
                  <w:color w:val="000000" w:themeColor="text1"/>
                </w:rPr>
                <w:t xml:space="preserve"> Technical Specification</w:t>
              </w:r>
            </w:ins>
            <w:del w:id="52" w:author="Anush Harutyunyan" w:date="2022-11-10T22:26:00Z">
              <w:r w:rsidRPr="00AE5A84" w:rsidDel="00837174">
                <w:rPr>
                  <w:rFonts w:ascii="Sylfaen" w:hAnsi="Sylfaen" w:cstheme="minorHAnsi"/>
                  <w:color w:val="000000" w:themeColor="text1"/>
                </w:rPr>
                <w:delText>is RFP</w:delText>
              </w:r>
            </w:del>
          </w:p>
        </w:tc>
        <w:tc>
          <w:tcPr>
            <w:tcW w:w="287" w:type="pct"/>
            <w:tcBorders>
              <w:top w:val="single" w:sz="4" w:space="0" w:color="auto"/>
              <w:left w:val="single" w:sz="4" w:space="0" w:color="auto"/>
              <w:bottom w:val="single" w:sz="4" w:space="0" w:color="auto"/>
              <w:right w:val="single" w:sz="4" w:space="0" w:color="auto"/>
            </w:tcBorders>
            <w:shd w:val="clear" w:color="auto" w:fill="auto"/>
          </w:tcPr>
          <w:p w14:paraId="581189A0" w14:textId="201F16D4" w:rsidR="004F1BC8" w:rsidRPr="00AE5A84" w:rsidRDefault="005C0EC1" w:rsidP="006644E7">
            <w:pPr>
              <w:spacing w:after="0" w:line="240" w:lineRule="auto"/>
              <w:jc w:val="center"/>
              <w:rPr>
                <w:rFonts w:ascii="Sylfaen" w:eastAsia="Times New Roman" w:hAnsi="Sylfaen" w:cstheme="minorHAnsi"/>
                <w:noProof/>
                <w:lang w:eastAsia="it-IT"/>
              </w:rPr>
            </w:pPr>
            <w:r w:rsidRPr="00AE5A84">
              <w:rPr>
                <w:rFonts w:ascii="Sylfaen" w:eastAsia="Times New Roman" w:hAnsi="Sylfaen" w:cstheme="minorHAnsi"/>
                <w:noProof/>
                <w:lang w:eastAsia="it-IT"/>
              </w:rPr>
              <w:t>50</w:t>
            </w:r>
          </w:p>
        </w:tc>
        <w:tc>
          <w:tcPr>
            <w:tcW w:w="343" w:type="pct"/>
            <w:tcBorders>
              <w:top w:val="single" w:sz="4" w:space="0" w:color="auto"/>
              <w:left w:val="single" w:sz="4" w:space="0" w:color="auto"/>
              <w:bottom w:val="single" w:sz="4" w:space="0" w:color="auto"/>
              <w:right w:val="single" w:sz="4" w:space="0" w:color="auto"/>
            </w:tcBorders>
            <w:shd w:val="clear" w:color="auto" w:fill="auto"/>
          </w:tcPr>
          <w:p w14:paraId="33D9AB7A" w14:textId="77777777" w:rsidR="004F1BC8" w:rsidRPr="00AE5A84" w:rsidRDefault="004F1BC8" w:rsidP="006644E7">
            <w:pPr>
              <w:spacing w:after="0" w:line="240" w:lineRule="auto"/>
              <w:rPr>
                <w:rFonts w:ascii="Sylfaen" w:eastAsia="Times New Roman" w:hAnsi="Sylfaen" w:cstheme="minorHAnsi"/>
                <w:noProof/>
                <w:lang w:eastAsia="it-IT"/>
              </w:rPr>
            </w:pPr>
          </w:p>
        </w:tc>
      </w:tr>
      <w:tr w:rsidR="004F1BC8" w:rsidRPr="00AE5A84" w14:paraId="3FC6A3FC" w14:textId="77777777" w:rsidTr="4A1E73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 w:type="pct"/>
            <w:tcBorders>
              <w:top w:val="single" w:sz="4" w:space="0" w:color="auto"/>
              <w:left w:val="single" w:sz="4" w:space="0" w:color="auto"/>
              <w:bottom w:val="single" w:sz="4" w:space="0" w:color="auto"/>
              <w:right w:val="single" w:sz="4" w:space="0" w:color="auto"/>
            </w:tcBorders>
            <w:shd w:val="clear" w:color="auto" w:fill="auto"/>
          </w:tcPr>
          <w:p w14:paraId="0E47A51A" w14:textId="77777777" w:rsidR="004F1BC8" w:rsidRPr="00AE5A84" w:rsidRDefault="004F1BC8" w:rsidP="006644E7">
            <w:pPr>
              <w:spacing w:after="0" w:line="240" w:lineRule="auto"/>
              <w:ind w:left="-90"/>
              <w:rPr>
                <w:rFonts w:ascii="Sylfaen" w:eastAsia="Times New Roman" w:hAnsi="Sylfaen" w:cstheme="minorHAnsi"/>
                <w:noProof/>
                <w:lang w:eastAsia="it-IT"/>
              </w:rPr>
            </w:pPr>
            <w:r w:rsidRPr="00AE5A84">
              <w:rPr>
                <w:rFonts w:ascii="Sylfaen" w:eastAsia="Times New Roman" w:hAnsi="Sylfaen" w:cstheme="minorHAnsi"/>
                <w:noProof/>
                <w:lang w:eastAsia="it-IT"/>
              </w:rPr>
              <w:t>1</w:t>
            </w:r>
            <w:r w:rsidRPr="00AE5A84">
              <w:rPr>
                <w:rFonts w:ascii="Times New Roman" w:eastAsia="Times New Roman" w:hAnsi="Times New Roman" w:cs="Times New Roman"/>
                <w:noProof/>
                <w:lang w:eastAsia="it-IT"/>
              </w:rPr>
              <w:t>․</w:t>
            </w:r>
            <w:r w:rsidRPr="00AE5A84">
              <w:rPr>
                <w:rFonts w:ascii="Sylfaen" w:eastAsia="Times New Roman" w:hAnsi="Sylfaen" w:cstheme="minorHAnsi"/>
                <w:noProof/>
                <w:lang w:eastAsia="it-IT"/>
              </w:rPr>
              <w:t>2</w:t>
            </w:r>
          </w:p>
        </w:tc>
        <w:tc>
          <w:tcPr>
            <w:tcW w:w="4058" w:type="pct"/>
            <w:tcBorders>
              <w:top w:val="single" w:sz="4" w:space="0" w:color="auto"/>
              <w:left w:val="single" w:sz="4" w:space="0" w:color="auto"/>
              <w:bottom w:val="single" w:sz="4" w:space="0" w:color="auto"/>
              <w:right w:val="single" w:sz="4" w:space="0" w:color="auto"/>
            </w:tcBorders>
            <w:shd w:val="clear" w:color="auto" w:fill="auto"/>
          </w:tcPr>
          <w:p w14:paraId="7E3508D7" w14:textId="67D3FED8" w:rsidR="00AD6EA1" w:rsidRPr="00AE5A84" w:rsidRDefault="00AC68BA" w:rsidP="00C44F71">
            <w:pPr>
              <w:pStyle w:val="PB"/>
              <w:tabs>
                <w:tab w:val="clear" w:pos="1152"/>
              </w:tabs>
              <w:spacing w:after="0"/>
              <w:ind w:left="0" w:right="275"/>
              <w:rPr>
                <w:rFonts w:ascii="Sylfaen" w:hAnsi="Sylfaen" w:cstheme="minorHAnsi"/>
                <w:lang w:val="en-GB"/>
              </w:rPr>
            </w:pPr>
            <w:r w:rsidRPr="00AE5A84">
              <w:rPr>
                <w:rFonts w:ascii="Sylfaen" w:hAnsi="Sylfaen" w:cstheme="minorHAnsi"/>
                <w:lang w:val="en-GB"/>
              </w:rPr>
              <w:t xml:space="preserve">Qualification and </w:t>
            </w:r>
            <w:r w:rsidR="004F1BC8" w:rsidRPr="00AE5A84">
              <w:rPr>
                <w:rFonts w:ascii="Sylfaen" w:hAnsi="Sylfaen" w:cstheme="minorHAnsi"/>
                <w:lang w:val="en-GB"/>
              </w:rPr>
              <w:t xml:space="preserve">Professional </w:t>
            </w:r>
            <w:r w:rsidR="00AD6EA1" w:rsidRPr="00AE5A84">
              <w:rPr>
                <w:rFonts w:ascii="Sylfaen" w:hAnsi="Sylfaen" w:cstheme="minorHAnsi"/>
                <w:lang w:val="en-GB"/>
              </w:rPr>
              <w:t>experience</w:t>
            </w:r>
            <w:r w:rsidRPr="00AE5A84">
              <w:rPr>
                <w:rFonts w:ascii="Sylfaen" w:hAnsi="Sylfaen" w:cstheme="minorHAnsi"/>
                <w:lang w:val="en-GB"/>
              </w:rPr>
              <w:t>:</w:t>
            </w:r>
          </w:p>
          <w:p w14:paraId="4AF89095" w14:textId="48C82041" w:rsidR="00AC68BA" w:rsidRPr="00AE5A84" w:rsidRDefault="4A1E736F" w:rsidP="00180798">
            <w:pPr>
              <w:pStyle w:val="PB"/>
              <w:numPr>
                <w:ilvl w:val="0"/>
                <w:numId w:val="77"/>
              </w:numPr>
              <w:spacing w:after="0"/>
              <w:ind w:right="275"/>
              <w:rPr>
                <w:rFonts w:ascii="Sylfaen" w:hAnsi="Sylfaen" w:cstheme="minorBidi"/>
                <w:lang w:val="en-GB"/>
              </w:rPr>
            </w:pPr>
            <w:r w:rsidRPr="00AE5A84">
              <w:rPr>
                <w:rFonts w:ascii="Sylfaen" w:hAnsi="Sylfaen" w:cstheme="minorBidi"/>
                <w:lang w:val="en-GB"/>
              </w:rPr>
              <w:t xml:space="preserve">Participation in at least one contract of design, delivery, installation, adjustment and commissioning of similar equipment that has been successfully completed within the last five (5) years with at least cost of USD </w:t>
            </w:r>
            <w:proofErr w:type="gramStart"/>
            <w:r w:rsidRPr="00AE5A84">
              <w:rPr>
                <w:rFonts w:ascii="Sylfaen" w:hAnsi="Sylfaen" w:cstheme="minorBidi"/>
                <w:lang w:val="en-GB"/>
              </w:rPr>
              <w:t>1,000,000  or</w:t>
            </w:r>
            <w:proofErr w:type="gramEnd"/>
            <w:r w:rsidRPr="00AE5A84">
              <w:rPr>
                <w:rFonts w:ascii="Sylfaen" w:hAnsi="Sylfaen" w:cstheme="minorBidi"/>
                <w:lang w:val="en-GB"/>
              </w:rPr>
              <w:t xml:space="preserve"> demonstrating  that  during  the  last  5 years  it  has  implemented at  least 3  successful  projects  of design, delivery, installation, adjustment  and commissioning of similar equipment at the overall cost of </w:t>
            </w:r>
            <w:r w:rsidR="009B7A78" w:rsidRPr="00AE5A84">
              <w:rPr>
                <w:rFonts w:ascii="Sylfaen" w:hAnsi="Sylfaen" w:cstheme="minorBidi"/>
                <w:lang w:val="en-GB"/>
              </w:rPr>
              <w:t>USD</w:t>
            </w:r>
            <w:r w:rsidRPr="00AE5A84">
              <w:rPr>
                <w:rFonts w:ascii="Sylfaen" w:hAnsi="Sylfaen" w:cstheme="minorBidi"/>
                <w:lang w:val="en-GB"/>
              </w:rPr>
              <w:t xml:space="preserve"> 1,000,000 or more.  </w:t>
            </w:r>
          </w:p>
          <w:p w14:paraId="5BF8549C" w14:textId="629FFAAF" w:rsidR="003F54A7" w:rsidRPr="00AE5A84" w:rsidRDefault="00AC68BA" w:rsidP="00AC68BA">
            <w:pPr>
              <w:pStyle w:val="PB"/>
              <w:tabs>
                <w:tab w:val="clear" w:pos="1152"/>
              </w:tabs>
              <w:spacing w:after="0"/>
              <w:ind w:left="0" w:right="275"/>
              <w:rPr>
                <w:rFonts w:ascii="Sylfaen" w:hAnsi="Sylfaen" w:cstheme="minorHAnsi"/>
                <w:lang w:val="en-GB"/>
              </w:rPr>
            </w:pPr>
            <w:r w:rsidRPr="00AE5A84">
              <w:rPr>
                <w:rFonts w:ascii="Sylfaen" w:hAnsi="Sylfaen" w:cstheme="minorHAnsi"/>
                <w:lang w:val="en-GB"/>
              </w:rPr>
              <w:t xml:space="preserve">The </w:t>
            </w:r>
            <w:r w:rsidR="000F370D">
              <w:rPr>
                <w:rFonts w:ascii="Sylfaen" w:hAnsi="Sylfaen" w:cstheme="minorHAnsi"/>
                <w:lang w:val="en-GB"/>
              </w:rPr>
              <w:t>Bidder</w:t>
            </w:r>
            <w:r w:rsidRPr="00AE5A84">
              <w:rPr>
                <w:rFonts w:ascii="Sylfaen" w:hAnsi="Sylfaen" w:cstheme="minorHAnsi"/>
                <w:lang w:val="en-GB"/>
              </w:rPr>
              <w:t xml:space="preserve"> shall provide relevant documents </w:t>
            </w:r>
            <w:proofErr w:type="gramStart"/>
            <w:r w:rsidRPr="00AE5A84">
              <w:rPr>
                <w:rFonts w:ascii="Sylfaen" w:hAnsi="Sylfaen" w:cstheme="minorHAnsi"/>
                <w:lang w:val="en-GB"/>
              </w:rPr>
              <w:t>evidence  (</w:t>
            </w:r>
            <w:proofErr w:type="gramEnd"/>
            <w:r w:rsidRPr="00AE5A84">
              <w:rPr>
                <w:rFonts w:ascii="Sylfaen" w:hAnsi="Sylfaen" w:cstheme="minorHAnsi"/>
                <w:lang w:val="en-GB"/>
              </w:rPr>
              <w:t>e.g. copies of contracts, performance acts, final transfer  and  acceptance  acts).</w:t>
            </w:r>
          </w:p>
          <w:p w14:paraId="4F4C90FB" w14:textId="6DB17295" w:rsidR="003F54A7" w:rsidRPr="00AE5A84" w:rsidRDefault="003F54A7" w:rsidP="003F54A7">
            <w:pPr>
              <w:pStyle w:val="PB"/>
              <w:numPr>
                <w:ilvl w:val="0"/>
                <w:numId w:val="77"/>
              </w:numPr>
              <w:spacing w:after="0"/>
              <w:ind w:right="275"/>
              <w:rPr>
                <w:rFonts w:ascii="Sylfaen" w:hAnsi="Sylfaen" w:cstheme="minorHAnsi"/>
                <w:noProof/>
                <w:lang w:val="en-GB" w:eastAsia="it-IT"/>
              </w:rPr>
            </w:pPr>
            <w:r w:rsidRPr="00AE5A84">
              <w:rPr>
                <w:rFonts w:ascii="Sylfaen" w:hAnsi="Sylfaen" w:cstheme="minorHAnsi"/>
                <w:lang w:val="en-GB"/>
              </w:rPr>
              <w:t xml:space="preserve">Pending Litigation or Arbitration. A consistent history of litigation and/or arbitration awards against the </w:t>
            </w:r>
            <w:r w:rsidR="000F370D">
              <w:rPr>
                <w:rFonts w:ascii="Sylfaen" w:hAnsi="Sylfaen" w:cstheme="minorHAnsi"/>
                <w:lang w:val="en-GB"/>
              </w:rPr>
              <w:t>Bidder</w:t>
            </w:r>
            <w:r w:rsidRPr="00AE5A84">
              <w:rPr>
                <w:rFonts w:ascii="Sylfaen" w:hAnsi="Sylfaen" w:cstheme="minorHAnsi"/>
                <w:lang w:val="en-GB"/>
              </w:rPr>
              <w:t xml:space="preserve"> or any partner of a joint </w:t>
            </w:r>
            <w:r w:rsidRPr="00AE5A84">
              <w:rPr>
                <w:rFonts w:ascii="Sylfaen" w:hAnsi="Sylfaen" w:cstheme="minorHAnsi"/>
                <w:lang w:val="en-GB"/>
              </w:rPr>
              <w:lastRenderedPageBreak/>
              <w:t xml:space="preserve">venture or their non-performance under the contracts may result in failure of the </w:t>
            </w:r>
            <w:r w:rsidR="000F370D">
              <w:rPr>
                <w:rFonts w:ascii="Sylfaen" w:hAnsi="Sylfaen" w:cstheme="minorHAnsi"/>
                <w:lang w:val="en-GB"/>
              </w:rPr>
              <w:t>Bidder</w:t>
            </w:r>
            <w:r w:rsidRPr="00AE5A84">
              <w:rPr>
                <w:rFonts w:ascii="Sylfaen" w:hAnsi="Sylfaen" w:cstheme="minorHAnsi"/>
                <w:lang w:val="en-GB"/>
              </w:rPr>
              <w:t xml:space="preserve">. Moreover, if a </w:t>
            </w:r>
            <w:r w:rsidR="000F370D">
              <w:rPr>
                <w:rFonts w:ascii="Sylfaen" w:hAnsi="Sylfaen" w:cstheme="minorHAnsi"/>
                <w:lang w:val="en-GB"/>
              </w:rPr>
              <w:t>Bidder</w:t>
            </w:r>
            <w:r w:rsidRPr="00AE5A84">
              <w:rPr>
                <w:rFonts w:ascii="Sylfaen" w:hAnsi="Sylfaen" w:cstheme="minorHAnsi"/>
                <w:lang w:val="en-GB"/>
              </w:rPr>
              <w:t xml:space="preserve"> is formally debarred from contracting activities by the law or official regulation of the Employer’s country, the Employer may reject the tender.</w:t>
            </w:r>
          </w:p>
          <w:p w14:paraId="0F88AF2E" w14:textId="4EC912DB" w:rsidR="00DF6304" w:rsidRPr="00AE5A84" w:rsidRDefault="003F54A7" w:rsidP="003F54A7">
            <w:pPr>
              <w:pStyle w:val="PB"/>
              <w:numPr>
                <w:ilvl w:val="0"/>
                <w:numId w:val="77"/>
              </w:numPr>
              <w:spacing w:after="0"/>
              <w:ind w:right="275"/>
              <w:rPr>
                <w:rFonts w:ascii="Sylfaen" w:hAnsi="Sylfaen" w:cstheme="minorHAnsi"/>
                <w:noProof/>
                <w:lang w:val="en-GB" w:eastAsia="it-IT"/>
              </w:rPr>
            </w:pPr>
            <w:r w:rsidRPr="00AE5A84">
              <w:rPr>
                <w:rFonts w:ascii="Sylfaen" w:hAnsi="Sylfaen" w:cstheme="minorHAnsi"/>
                <w:lang w:val="en-GB"/>
              </w:rPr>
              <w:t xml:space="preserve">Specific Requirements </w:t>
            </w:r>
            <w:proofErr w:type="gramStart"/>
            <w:r w:rsidRPr="00AE5A84">
              <w:rPr>
                <w:rFonts w:ascii="Sylfaen" w:hAnsi="Sylfaen" w:cstheme="minorHAnsi"/>
                <w:lang w:val="en-GB"/>
              </w:rPr>
              <w:t>with regard to</w:t>
            </w:r>
            <w:proofErr w:type="gramEnd"/>
            <w:r w:rsidRPr="00AE5A84">
              <w:rPr>
                <w:rFonts w:ascii="Sylfaen" w:hAnsi="Sylfaen" w:cstheme="minorHAnsi"/>
                <w:lang w:val="en-GB"/>
              </w:rPr>
              <w:t xml:space="preserve"> Subcontractors and Manufacturers: In case, when the </w:t>
            </w:r>
            <w:r w:rsidR="000F370D">
              <w:rPr>
                <w:rFonts w:ascii="Sylfaen" w:hAnsi="Sylfaen" w:cstheme="minorHAnsi"/>
                <w:lang w:val="en-GB"/>
              </w:rPr>
              <w:t>Bidder</w:t>
            </w:r>
            <w:r w:rsidRPr="00AE5A84">
              <w:rPr>
                <w:rFonts w:ascii="Sylfaen" w:hAnsi="Sylfaen" w:cstheme="minorHAnsi"/>
                <w:lang w:val="en-GB"/>
              </w:rPr>
              <w:t xml:space="preserve">s plan to use specific manufacturers and/or subcontractors for major and/or specialized items or works the </w:t>
            </w:r>
            <w:r w:rsidR="000F370D">
              <w:rPr>
                <w:rFonts w:ascii="Sylfaen" w:hAnsi="Sylfaen" w:cstheme="minorHAnsi"/>
                <w:lang w:val="en-GB"/>
              </w:rPr>
              <w:t>Bidder</w:t>
            </w:r>
            <w:r w:rsidRPr="00AE5A84">
              <w:rPr>
                <w:rFonts w:ascii="Sylfaen" w:hAnsi="Sylfaen" w:cstheme="minorHAnsi"/>
                <w:lang w:val="en-GB"/>
              </w:rPr>
              <w:t xml:space="preserve">s shall specify the names and qualifications of such specialist subcontractors for Employer’s written approval. To be qualified for the Contract, the </w:t>
            </w:r>
            <w:r w:rsidR="000F370D">
              <w:rPr>
                <w:rFonts w:ascii="Sylfaen" w:hAnsi="Sylfaen" w:cstheme="minorHAnsi"/>
                <w:lang w:val="en-GB"/>
              </w:rPr>
              <w:t>Bidder</w:t>
            </w:r>
            <w:r w:rsidRPr="00AE5A84">
              <w:rPr>
                <w:rFonts w:ascii="Sylfaen" w:hAnsi="Sylfaen" w:cstheme="minorHAnsi"/>
                <w:lang w:val="en-GB"/>
              </w:rPr>
              <w:t>s must provide manufacturer</w:t>
            </w:r>
            <w:r w:rsidR="00DF6304" w:rsidRPr="00AE5A84">
              <w:rPr>
                <w:rFonts w:ascii="Sylfaen" w:hAnsi="Sylfaen" w:cstheme="minorHAnsi"/>
                <w:lang w:val="en-GB"/>
              </w:rPr>
              <w:t xml:space="preserve"> authorization form</w:t>
            </w:r>
            <w:r w:rsidR="005145E9" w:rsidRPr="00AE5A84">
              <w:rPr>
                <w:rFonts w:ascii="Sylfaen" w:hAnsi="Sylfaen" w:cstheme="minorHAnsi"/>
                <w:lang w:val="en-GB"/>
              </w:rPr>
              <w:t xml:space="preserve"> </w:t>
            </w:r>
            <w:r w:rsidRPr="00AE5A84">
              <w:rPr>
                <w:rFonts w:ascii="Sylfaen" w:hAnsi="Sylfaen" w:cstheme="minorHAnsi"/>
                <w:lang w:val="en-GB"/>
              </w:rPr>
              <w:t>to the Employer that the manufacturers and/or subcontractors proposed by them satisfy the requirements</w:t>
            </w:r>
            <w:r w:rsidR="00DF6304" w:rsidRPr="00AE5A84">
              <w:rPr>
                <w:rFonts w:ascii="Sylfaen" w:hAnsi="Sylfaen" w:cstheme="minorHAnsi"/>
                <w:lang w:val="en-GB"/>
              </w:rPr>
              <w:t xml:space="preserve"> of</w:t>
            </w:r>
            <w:r w:rsidRPr="00AE5A84">
              <w:rPr>
                <w:rFonts w:ascii="Sylfaen" w:hAnsi="Sylfaen" w:cstheme="minorHAnsi"/>
                <w:lang w:val="en-GB"/>
              </w:rPr>
              <w:t xml:space="preserve"> </w:t>
            </w:r>
            <w:r w:rsidR="00DF6304" w:rsidRPr="00AE5A84">
              <w:rPr>
                <w:rFonts w:ascii="Sylfaen" w:hAnsi="Sylfaen" w:cstheme="minorHAnsi"/>
                <w:lang w:val="en-GB"/>
              </w:rPr>
              <w:t>Technical Specifications of this RFP.</w:t>
            </w:r>
            <w:r w:rsidR="00DB163F" w:rsidRPr="00AE5A84">
              <w:rPr>
                <w:rFonts w:ascii="Sylfaen" w:hAnsi="Sylfaen" w:cstheme="minorHAnsi"/>
                <w:lang w:val="en-GB"/>
              </w:rPr>
              <w:t xml:space="preserve"> </w:t>
            </w:r>
          </w:p>
          <w:p w14:paraId="3342227D" w14:textId="38F91AF8" w:rsidR="00DB163F" w:rsidRPr="00AE5A84" w:rsidRDefault="00DB163F" w:rsidP="00DB163F">
            <w:pPr>
              <w:pStyle w:val="PB"/>
              <w:numPr>
                <w:ilvl w:val="0"/>
                <w:numId w:val="77"/>
              </w:numPr>
              <w:spacing w:after="0"/>
              <w:ind w:right="275"/>
              <w:rPr>
                <w:rFonts w:ascii="Sylfaen" w:hAnsi="Sylfaen" w:cstheme="minorHAnsi"/>
                <w:noProof/>
                <w:lang w:val="en-GB" w:eastAsia="it-IT"/>
              </w:rPr>
            </w:pPr>
            <w:r w:rsidRPr="00AE5A84">
              <w:rPr>
                <w:rFonts w:ascii="Sylfaen" w:hAnsi="Sylfaen" w:cstheme="minorHAnsi"/>
                <w:noProof/>
                <w:lang w:val="en-GB" w:eastAsia="it-IT"/>
              </w:rPr>
              <w:t>The Manufacturer of the proposed transfomers shall have at least 15 (fifteen) years of experience in manufacturing of similar transformers  of any model; The Manufacturer shall be certified according to Quality Management System (ISO 9001 or equivalent). In absence of an externally certified quality management system, availability of in-house policies and procedures for quality management.</w:t>
            </w:r>
          </w:p>
          <w:p w14:paraId="1D998BBE" w14:textId="757CFE15" w:rsidR="004F1BC8" w:rsidRPr="00AE5A84" w:rsidRDefault="00DF6304" w:rsidP="00180798">
            <w:pPr>
              <w:pStyle w:val="PB"/>
              <w:numPr>
                <w:ilvl w:val="0"/>
                <w:numId w:val="77"/>
              </w:numPr>
              <w:spacing w:after="0"/>
              <w:ind w:right="275"/>
              <w:rPr>
                <w:rFonts w:ascii="Sylfaen" w:hAnsi="Sylfaen" w:cstheme="minorHAnsi"/>
                <w:noProof/>
                <w:lang w:val="en-GB" w:eastAsia="it-IT"/>
              </w:rPr>
            </w:pPr>
            <w:r w:rsidRPr="00AE5A84">
              <w:rPr>
                <w:rFonts w:ascii="Sylfaen" w:hAnsi="Sylfaen" w:cstheme="minorHAnsi"/>
                <w:lang w:val="en-GB"/>
              </w:rPr>
              <w:t xml:space="preserve">The Bid </w:t>
            </w:r>
            <w:r w:rsidR="00AC6475" w:rsidRPr="00AE5A84">
              <w:rPr>
                <w:rFonts w:ascii="Sylfaen" w:hAnsi="Sylfaen" w:cstheme="minorHAnsi"/>
                <w:lang w:val="en-GB"/>
              </w:rPr>
              <w:t xml:space="preserve">Securing Declaration. </w:t>
            </w:r>
            <w:r w:rsidR="00FC683E" w:rsidRPr="00AE5A84">
              <w:rPr>
                <w:rFonts w:ascii="Sylfaen" w:hAnsi="Sylfaen" w:cstheme="minorHAnsi"/>
                <w:lang w:val="en-GB"/>
              </w:rPr>
              <w:t>Any proposal not accompanied by an acceptable Bid Securing Declaration shall be treated as non-responsive and rejected.  The Bid Securing Declaration of a joint venture or consortium must be in the name of all member firms of the joint venture or consortium submitting the bid</w:t>
            </w:r>
            <w:r w:rsidRPr="00AE5A84">
              <w:rPr>
                <w:rFonts w:ascii="Sylfaen" w:hAnsi="Sylfaen" w:cstheme="minorHAnsi"/>
                <w:lang w:val="en-GB"/>
              </w:rPr>
              <w:t>).</w:t>
            </w:r>
            <w:r w:rsidR="004F1BC8" w:rsidRPr="00AE5A84">
              <w:rPr>
                <w:rFonts w:ascii="Sylfaen" w:hAnsi="Sylfaen" w:cstheme="minorHAnsi"/>
                <w:lang w:val="en-GB"/>
              </w:rPr>
              <w:t xml:space="preserve"> </w:t>
            </w:r>
          </w:p>
        </w:tc>
        <w:tc>
          <w:tcPr>
            <w:tcW w:w="287" w:type="pct"/>
            <w:tcBorders>
              <w:top w:val="single" w:sz="4" w:space="0" w:color="auto"/>
              <w:left w:val="single" w:sz="4" w:space="0" w:color="auto"/>
              <w:bottom w:val="single" w:sz="4" w:space="0" w:color="auto"/>
              <w:right w:val="single" w:sz="4" w:space="0" w:color="auto"/>
            </w:tcBorders>
            <w:shd w:val="clear" w:color="auto" w:fill="auto"/>
          </w:tcPr>
          <w:p w14:paraId="2692C9EC" w14:textId="77777777" w:rsidR="004F1BC8" w:rsidRPr="00AE5A84" w:rsidRDefault="004F1BC8" w:rsidP="006644E7">
            <w:pPr>
              <w:spacing w:after="0" w:line="240" w:lineRule="auto"/>
              <w:jc w:val="center"/>
              <w:rPr>
                <w:rFonts w:ascii="Sylfaen" w:eastAsia="Times New Roman" w:hAnsi="Sylfaen" w:cstheme="minorHAnsi"/>
                <w:noProof/>
                <w:lang w:eastAsia="it-IT"/>
              </w:rPr>
            </w:pPr>
            <w:r w:rsidRPr="00AE5A84">
              <w:rPr>
                <w:rFonts w:ascii="Sylfaen" w:eastAsia="Times New Roman" w:hAnsi="Sylfaen" w:cstheme="minorHAnsi"/>
                <w:noProof/>
                <w:lang w:eastAsia="it-IT"/>
              </w:rPr>
              <w:lastRenderedPageBreak/>
              <w:t>20</w:t>
            </w:r>
          </w:p>
        </w:tc>
        <w:tc>
          <w:tcPr>
            <w:tcW w:w="343" w:type="pct"/>
            <w:tcBorders>
              <w:top w:val="single" w:sz="4" w:space="0" w:color="auto"/>
              <w:left w:val="single" w:sz="4" w:space="0" w:color="auto"/>
              <w:bottom w:val="single" w:sz="4" w:space="0" w:color="auto"/>
              <w:right w:val="single" w:sz="4" w:space="0" w:color="auto"/>
            </w:tcBorders>
            <w:shd w:val="clear" w:color="auto" w:fill="auto"/>
          </w:tcPr>
          <w:p w14:paraId="68592AAA" w14:textId="77777777" w:rsidR="004F1BC8" w:rsidRPr="00AE5A84" w:rsidRDefault="004F1BC8" w:rsidP="006644E7">
            <w:pPr>
              <w:spacing w:after="0" w:line="240" w:lineRule="auto"/>
              <w:rPr>
                <w:rFonts w:ascii="Sylfaen" w:eastAsia="Times New Roman" w:hAnsi="Sylfaen" w:cstheme="minorHAnsi"/>
                <w:noProof/>
                <w:lang w:eastAsia="it-IT"/>
              </w:rPr>
            </w:pPr>
          </w:p>
        </w:tc>
      </w:tr>
      <w:tr w:rsidR="004F1BC8" w:rsidRPr="00AE5A84" w14:paraId="33D111D8" w14:textId="77777777" w:rsidTr="4A1E73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 w:type="pct"/>
            <w:tcBorders>
              <w:top w:val="single" w:sz="4" w:space="0" w:color="auto"/>
              <w:left w:val="single" w:sz="4" w:space="0" w:color="auto"/>
              <w:bottom w:val="single" w:sz="4" w:space="0" w:color="auto"/>
              <w:right w:val="single" w:sz="4" w:space="0" w:color="auto"/>
            </w:tcBorders>
            <w:shd w:val="clear" w:color="auto" w:fill="auto"/>
          </w:tcPr>
          <w:p w14:paraId="428DC76C" w14:textId="77777777" w:rsidR="004F1BC8" w:rsidRPr="00AE5A84" w:rsidRDefault="004F1BC8" w:rsidP="006644E7">
            <w:pPr>
              <w:spacing w:after="0" w:line="240" w:lineRule="auto"/>
              <w:ind w:left="-90"/>
              <w:rPr>
                <w:rFonts w:ascii="Sylfaen" w:eastAsia="Times New Roman" w:hAnsi="Sylfaen" w:cstheme="minorHAnsi"/>
                <w:noProof/>
                <w:lang w:eastAsia="it-IT"/>
              </w:rPr>
            </w:pPr>
            <w:r w:rsidRPr="00AE5A84">
              <w:rPr>
                <w:rFonts w:ascii="Sylfaen" w:eastAsia="Times New Roman" w:hAnsi="Sylfaen" w:cstheme="minorHAnsi"/>
                <w:noProof/>
                <w:lang w:eastAsia="it-IT"/>
              </w:rPr>
              <w:t>1.3</w:t>
            </w:r>
          </w:p>
        </w:tc>
        <w:tc>
          <w:tcPr>
            <w:tcW w:w="4058" w:type="pct"/>
            <w:tcBorders>
              <w:top w:val="single" w:sz="4" w:space="0" w:color="auto"/>
              <w:left w:val="single" w:sz="4" w:space="0" w:color="auto"/>
              <w:bottom w:val="single" w:sz="4" w:space="0" w:color="auto"/>
              <w:right w:val="single" w:sz="4" w:space="0" w:color="auto"/>
            </w:tcBorders>
            <w:shd w:val="clear" w:color="auto" w:fill="auto"/>
          </w:tcPr>
          <w:p w14:paraId="044FCF31" w14:textId="12E53D0B" w:rsidR="003E374E" w:rsidRPr="00AE5A84" w:rsidRDefault="003E374E" w:rsidP="003E374E">
            <w:pPr>
              <w:widowControl/>
              <w:shd w:val="clear" w:color="auto" w:fill="FFFFFF"/>
              <w:spacing w:after="0" w:line="240" w:lineRule="auto"/>
              <w:rPr>
                <w:rFonts w:ascii="Sylfaen" w:eastAsia="Times New Roman" w:hAnsi="Sylfaen" w:cstheme="minorHAnsi"/>
                <w:color w:val="242424"/>
              </w:rPr>
            </w:pPr>
            <w:r w:rsidRPr="00AE5A84">
              <w:rPr>
                <w:rFonts w:ascii="Sylfaen" w:eastAsia="Times New Roman" w:hAnsi="Sylfaen" w:cstheme="minorHAnsi"/>
                <w:color w:val="242424"/>
                <w:lang w:val="en-GB"/>
              </w:rPr>
              <w:t xml:space="preserve">Financial Standing of the </w:t>
            </w:r>
            <w:r w:rsidR="000F370D">
              <w:rPr>
                <w:rFonts w:ascii="Sylfaen" w:eastAsia="Times New Roman" w:hAnsi="Sylfaen" w:cstheme="minorHAnsi"/>
                <w:color w:val="242424"/>
                <w:lang w:val="en-GB"/>
              </w:rPr>
              <w:t>Bidder</w:t>
            </w:r>
            <w:r w:rsidRPr="00AE5A84">
              <w:rPr>
                <w:rFonts w:ascii="Sylfaen" w:eastAsia="Times New Roman" w:hAnsi="Sylfaen" w:cstheme="minorHAnsi"/>
                <w:color w:val="242424"/>
                <w:lang w:val="en-GB"/>
              </w:rPr>
              <w:t xml:space="preserve"> as shown in form Fin 1 attached to this RFP, subject to the below requirements:</w:t>
            </w:r>
          </w:p>
          <w:p w14:paraId="3B2C4436" w14:textId="7F638E88" w:rsidR="003E374E" w:rsidRPr="00AE5A84" w:rsidRDefault="003E374E" w:rsidP="00180798">
            <w:pPr>
              <w:pStyle w:val="ListParagraph"/>
              <w:numPr>
                <w:ilvl w:val="0"/>
                <w:numId w:val="81"/>
              </w:numPr>
              <w:shd w:val="clear" w:color="auto" w:fill="FFFFFF"/>
              <w:rPr>
                <w:rFonts w:ascii="Sylfaen" w:hAnsi="Sylfaen" w:cstheme="minorHAnsi"/>
                <w:color w:val="242424"/>
                <w:sz w:val="22"/>
                <w:szCs w:val="22"/>
              </w:rPr>
            </w:pPr>
            <w:r w:rsidRPr="00AE5A84">
              <w:rPr>
                <w:rFonts w:ascii="Sylfaen" w:hAnsi="Sylfaen" w:cstheme="minorHAnsi"/>
                <w:color w:val="242424"/>
                <w:sz w:val="22"/>
                <w:szCs w:val="22"/>
              </w:rPr>
              <w:t>If </w:t>
            </w:r>
            <w:r w:rsidRPr="00AE5A84">
              <w:rPr>
                <w:rFonts w:ascii="Sylfaen" w:hAnsi="Sylfaen" w:cstheme="minorHAnsi"/>
                <w:color w:val="242424"/>
                <w:sz w:val="22"/>
                <w:szCs w:val="22"/>
                <w:lang w:val="en-GB"/>
              </w:rPr>
              <w:t xml:space="preserve">the financial standing of the </w:t>
            </w:r>
            <w:r w:rsidR="000F370D">
              <w:rPr>
                <w:rFonts w:ascii="Sylfaen" w:hAnsi="Sylfaen" w:cstheme="minorHAnsi"/>
                <w:color w:val="242424"/>
                <w:sz w:val="22"/>
                <w:szCs w:val="22"/>
                <w:lang w:val="en-GB"/>
              </w:rPr>
              <w:t>Bidder</w:t>
            </w:r>
            <w:r w:rsidRPr="00AE5A84">
              <w:rPr>
                <w:rFonts w:ascii="Sylfaen" w:hAnsi="Sylfaen" w:cstheme="minorHAnsi"/>
                <w:color w:val="242424"/>
                <w:sz w:val="22"/>
                <w:szCs w:val="22"/>
                <w:lang w:val="en-GB"/>
              </w:rPr>
              <w:t xml:space="preserve"> is not satisfactory, the prove of the financial standing of the Parent company can be presented in addition to the Employer (subject to the disqualification criteria under (b) below). In case the Parent company financial standing will be presented, a Parent company guarantee for the term of validity of the contract shall be provided to the Employer.</w:t>
            </w:r>
          </w:p>
          <w:p w14:paraId="2C44D685" w14:textId="61D8EB59" w:rsidR="004F1BC8" w:rsidRPr="00AE5A84" w:rsidRDefault="003E374E" w:rsidP="00E81DD2">
            <w:pPr>
              <w:pStyle w:val="ListParagraph"/>
              <w:numPr>
                <w:ilvl w:val="0"/>
                <w:numId w:val="81"/>
              </w:numPr>
              <w:shd w:val="clear" w:color="auto" w:fill="FFFFFF"/>
              <w:spacing w:before="100" w:beforeAutospacing="1" w:after="100" w:afterAutospacing="1"/>
              <w:rPr>
                <w:rFonts w:ascii="Sylfaen" w:hAnsi="Sylfaen" w:cstheme="minorHAnsi"/>
                <w:noProof/>
                <w:lang w:eastAsia="it-IT"/>
              </w:rPr>
            </w:pPr>
            <w:r w:rsidRPr="00AE5A84">
              <w:rPr>
                <w:rFonts w:ascii="Sylfaen" w:hAnsi="Sylfaen" w:cstheme="minorHAnsi"/>
                <w:color w:val="242424"/>
                <w:sz w:val="22"/>
                <w:szCs w:val="22"/>
                <w:lang w:val="en-GB"/>
              </w:rPr>
              <w:t xml:space="preserve">Disqualification criteria: the required of </w:t>
            </w:r>
            <w:r w:rsidR="007E7FFC" w:rsidRPr="00AE5A84">
              <w:rPr>
                <w:rFonts w:ascii="Sylfaen" w:hAnsi="Sylfaen" w:cstheme="minorHAnsi"/>
                <w:color w:val="242424"/>
                <w:sz w:val="22"/>
                <w:szCs w:val="22"/>
                <w:lang w:val="en-GB"/>
              </w:rPr>
              <w:t>minimum</w:t>
            </w:r>
            <w:r w:rsidRPr="00AE5A84">
              <w:rPr>
                <w:rFonts w:ascii="Sylfaen" w:hAnsi="Sylfaen" w:cstheme="minorHAnsi"/>
                <w:color w:val="242424"/>
                <w:sz w:val="22"/>
                <w:szCs w:val="22"/>
                <w:lang w:val="en-GB"/>
              </w:rPr>
              <w:t xml:space="preserve"> average annual turnover</w:t>
            </w:r>
            <w:r w:rsidR="007E7FFC" w:rsidRPr="00AE5A84">
              <w:rPr>
                <w:rFonts w:ascii="Sylfaen" w:hAnsi="Sylfaen" w:cstheme="minorHAnsi"/>
                <w:color w:val="242424"/>
                <w:sz w:val="22"/>
                <w:szCs w:val="22"/>
                <w:lang w:val="en-GB"/>
              </w:rPr>
              <w:t xml:space="preserve"> (revenue)</w:t>
            </w:r>
            <w:r w:rsidRPr="00AE5A84">
              <w:rPr>
                <w:rFonts w:ascii="Sylfaen" w:hAnsi="Sylfaen" w:cstheme="minorHAnsi"/>
                <w:color w:val="242424"/>
                <w:sz w:val="22"/>
                <w:szCs w:val="22"/>
                <w:lang w:val="en-GB"/>
              </w:rPr>
              <w:t xml:space="preserve"> is USD </w:t>
            </w:r>
            <w:r w:rsidRPr="00AE5A84">
              <w:rPr>
                <w:rFonts w:ascii="Sylfaen" w:hAnsi="Sylfaen" w:cstheme="minorHAnsi"/>
                <w:color w:val="242424"/>
                <w:sz w:val="22"/>
                <w:szCs w:val="22"/>
              </w:rPr>
              <w:t xml:space="preserve">100 million over 2021, 2020, 2019. If the </w:t>
            </w:r>
            <w:r w:rsidR="000F370D">
              <w:rPr>
                <w:rFonts w:ascii="Sylfaen" w:hAnsi="Sylfaen" w:cstheme="minorHAnsi"/>
                <w:color w:val="242424"/>
                <w:sz w:val="22"/>
                <w:szCs w:val="22"/>
              </w:rPr>
              <w:t>Bidder</w:t>
            </w:r>
            <w:r w:rsidRPr="00AE5A84">
              <w:rPr>
                <w:rFonts w:ascii="Sylfaen" w:hAnsi="Sylfaen" w:cstheme="minorHAnsi"/>
                <w:color w:val="242424"/>
                <w:sz w:val="22"/>
                <w:szCs w:val="22"/>
              </w:rPr>
              <w:t xml:space="preserve"> cannot satisfy the min</w:t>
            </w:r>
            <w:r w:rsidR="007E7FFC" w:rsidRPr="00AE5A84">
              <w:rPr>
                <w:rFonts w:ascii="Sylfaen" w:hAnsi="Sylfaen" w:cstheme="minorHAnsi"/>
                <w:color w:val="242424"/>
                <w:sz w:val="22"/>
                <w:szCs w:val="22"/>
              </w:rPr>
              <w:t>imum</w:t>
            </w:r>
            <w:r w:rsidRPr="00AE5A84">
              <w:rPr>
                <w:rFonts w:ascii="Sylfaen" w:hAnsi="Sylfaen" w:cstheme="minorHAnsi"/>
                <w:color w:val="242424"/>
                <w:sz w:val="22"/>
                <w:szCs w:val="22"/>
              </w:rPr>
              <w:t xml:space="preserve"> required annual turnover criteria, including through financial standing of the parent company, the Employer reserves the rights to consider this as a disqualification of the </w:t>
            </w:r>
            <w:r w:rsidR="000F370D">
              <w:rPr>
                <w:rFonts w:ascii="Sylfaen" w:hAnsi="Sylfaen" w:cstheme="minorHAnsi"/>
                <w:color w:val="242424"/>
                <w:sz w:val="22"/>
                <w:szCs w:val="22"/>
              </w:rPr>
              <w:t>Bidder</w:t>
            </w:r>
            <w:r w:rsidRPr="00AE5A84">
              <w:rPr>
                <w:rFonts w:ascii="Sylfaen" w:hAnsi="Sylfaen" w:cstheme="minorHAnsi"/>
                <w:color w:val="242424"/>
                <w:sz w:val="22"/>
                <w:szCs w:val="22"/>
              </w:rPr>
              <w:t>.</w:t>
            </w:r>
          </w:p>
        </w:tc>
        <w:tc>
          <w:tcPr>
            <w:tcW w:w="287" w:type="pct"/>
            <w:tcBorders>
              <w:top w:val="single" w:sz="4" w:space="0" w:color="auto"/>
              <w:left w:val="single" w:sz="4" w:space="0" w:color="auto"/>
              <w:bottom w:val="single" w:sz="4" w:space="0" w:color="auto"/>
              <w:right w:val="single" w:sz="4" w:space="0" w:color="auto"/>
            </w:tcBorders>
            <w:shd w:val="clear" w:color="auto" w:fill="auto"/>
          </w:tcPr>
          <w:p w14:paraId="67E68674" w14:textId="77777777" w:rsidR="004F1BC8" w:rsidRPr="00AE5A84" w:rsidRDefault="004F1BC8" w:rsidP="006644E7">
            <w:pPr>
              <w:spacing w:after="0" w:line="240" w:lineRule="auto"/>
              <w:jc w:val="center"/>
              <w:rPr>
                <w:rFonts w:ascii="Sylfaen" w:eastAsia="Times New Roman" w:hAnsi="Sylfaen" w:cstheme="minorHAnsi"/>
                <w:noProof/>
                <w:lang w:eastAsia="it-IT"/>
              </w:rPr>
            </w:pPr>
            <w:r w:rsidRPr="00AE5A84">
              <w:rPr>
                <w:rFonts w:ascii="Sylfaen" w:eastAsia="Times New Roman" w:hAnsi="Sylfaen" w:cstheme="minorHAnsi"/>
                <w:noProof/>
                <w:lang w:eastAsia="it-IT"/>
              </w:rPr>
              <w:t>15</w:t>
            </w:r>
          </w:p>
        </w:tc>
        <w:tc>
          <w:tcPr>
            <w:tcW w:w="343" w:type="pct"/>
            <w:tcBorders>
              <w:top w:val="single" w:sz="4" w:space="0" w:color="auto"/>
              <w:left w:val="single" w:sz="4" w:space="0" w:color="auto"/>
              <w:bottom w:val="single" w:sz="4" w:space="0" w:color="auto"/>
              <w:right w:val="single" w:sz="4" w:space="0" w:color="auto"/>
            </w:tcBorders>
            <w:shd w:val="clear" w:color="auto" w:fill="auto"/>
          </w:tcPr>
          <w:p w14:paraId="11C0FDB0" w14:textId="77777777" w:rsidR="004F1BC8" w:rsidRPr="00AE5A84" w:rsidRDefault="004F1BC8" w:rsidP="006644E7">
            <w:pPr>
              <w:spacing w:after="0" w:line="240" w:lineRule="auto"/>
              <w:rPr>
                <w:rFonts w:ascii="Sylfaen" w:eastAsia="Times New Roman" w:hAnsi="Sylfaen" w:cstheme="minorHAnsi"/>
                <w:noProof/>
                <w:lang w:eastAsia="it-IT"/>
              </w:rPr>
            </w:pPr>
          </w:p>
        </w:tc>
      </w:tr>
      <w:tr w:rsidR="004F1BC8" w:rsidRPr="00AE5A84" w14:paraId="707BF02C" w14:textId="77777777" w:rsidTr="4A1E73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 w:type="pct"/>
            <w:tcBorders>
              <w:top w:val="single" w:sz="4" w:space="0" w:color="auto"/>
              <w:left w:val="single" w:sz="4" w:space="0" w:color="auto"/>
              <w:bottom w:val="single" w:sz="4" w:space="0" w:color="auto"/>
              <w:right w:val="single" w:sz="4" w:space="0" w:color="auto"/>
            </w:tcBorders>
            <w:shd w:val="clear" w:color="auto" w:fill="auto"/>
          </w:tcPr>
          <w:p w14:paraId="76A65B30" w14:textId="77777777" w:rsidR="004F1BC8" w:rsidRPr="00AE5A84" w:rsidRDefault="004F1BC8" w:rsidP="006644E7">
            <w:pPr>
              <w:spacing w:after="0" w:line="240" w:lineRule="auto"/>
              <w:ind w:left="-90"/>
              <w:rPr>
                <w:rFonts w:ascii="Sylfaen" w:eastAsia="Times New Roman" w:hAnsi="Sylfaen" w:cstheme="minorHAnsi"/>
                <w:noProof/>
                <w:lang w:eastAsia="it-IT"/>
              </w:rPr>
            </w:pPr>
            <w:r w:rsidRPr="00AE5A84">
              <w:rPr>
                <w:rFonts w:ascii="Sylfaen" w:eastAsia="Times New Roman" w:hAnsi="Sylfaen" w:cstheme="minorHAnsi"/>
                <w:noProof/>
                <w:lang w:eastAsia="it-IT"/>
              </w:rPr>
              <w:t>1</w:t>
            </w:r>
            <w:r w:rsidRPr="00AE5A84">
              <w:rPr>
                <w:rFonts w:ascii="Times New Roman" w:eastAsia="Times New Roman" w:hAnsi="Times New Roman" w:cs="Times New Roman"/>
                <w:noProof/>
                <w:lang w:eastAsia="it-IT"/>
              </w:rPr>
              <w:t>․</w:t>
            </w:r>
            <w:r w:rsidRPr="00AE5A84">
              <w:rPr>
                <w:rFonts w:ascii="Sylfaen" w:eastAsia="Times New Roman" w:hAnsi="Sylfaen" w:cstheme="minorHAnsi"/>
                <w:noProof/>
                <w:lang w:eastAsia="it-IT"/>
              </w:rPr>
              <w:t>4</w:t>
            </w:r>
          </w:p>
        </w:tc>
        <w:tc>
          <w:tcPr>
            <w:tcW w:w="4058" w:type="pct"/>
            <w:tcBorders>
              <w:top w:val="single" w:sz="4" w:space="0" w:color="auto"/>
              <w:left w:val="single" w:sz="4" w:space="0" w:color="auto"/>
              <w:bottom w:val="single" w:sz="4" w:space="0" w:color="auto"/>
              <w:right w:val="single" w:sz="4" w:space="0" w:color="auto"/>
            </w:tcBorders>
            <w:shd w:val="clear" w:color="auto" w:fill="auto"/>
          </w:tcPr>
          <w:p w14:paraId="2D9F29E6" w14:textId="2ACFA14B" w:rsidR="00917C85" w:rsidRPr="00AE5A84" w:rsidRDefault="00917C85" w:rsidP="006644E7">
            <w:pPr>
              <w:pStyle w:val="PB"/>
              <w:spacing w:after="0"/>
              <w:ind w:left="0" w:right="275"/>
              <w:rPr>
                <w:rFonts w:ascii="Sylfaen" w:hAnsi="Sylfaen" w:cstheme="minorHAnsi"/>
                <w:lang w:val="en-GB"/>
              </w:rPr>
            </w:pPr>
            <w:r w:rsidRPr="00AE5A84">
              <w:rPr>
                <w:rFonts w:ascii="Sylfaen" w:hAnsi="Sylfaen" w:cstheme="minorHAnsi"/>
                <w:lang w:val="en-GB"/>
              </w:rPr>
              <w:t xml:space="preserve">Qualified Staff: </w:t>
            </w:r>
            <w:r w:rsidR="004F1BC8" w:rsidRPr="00AE5A84">
              <w:rPr>
                <w:rFonts w:ascii="Sylfaen" w:hAnsi="Sylfaen" w:cstheme="minorHAnsi"/>
                <w:lang w:val="en-GB"/>
              </w:rPr>
              <w:t>Technical Supervising Engineer or Engineers, who must be representatives of the manufacturing plant and should comply with the requirements set forth below:</w:t>
            </w:r>
          </w:p>
          <w:p w14:paraId="67054AD4" w14:textId="7A6B88D8" w:rsidR="004F1BC8" w:rsidRPr="00AE5A84" w:rsidRDefault="004F1BC8" w:rsidP="006644E7">
            <w:pPr>
              <w:pStyle w:val="PB"/>
              <w:spacing w:after="0"/>
              <w:ind w:left="0" w:right="275"/>
              <w:rPr>
                <w:rFonts w:ascii="Sylfaen" w:hAnsi="Sylfaen" w:cstheme="minorHAnsi"/>
                <w:lang w:val="en-GB"/>
              </w:rPr>
            </w:pPr>
            <w:r w:rsidRPr="00AE5A84">
              <w:rPr>
                <w:rFonts w:ascii="Sylfaen" w:hAnsi="Sylfaen" w:cstheme="minorHAnsi"/>
                <w:lang w:val="en-GB"/>
              </w:rPr>
              <w:t>(</w:t>
            </w:r>
            <w:proofErr w:type="spellStart"/>
            <w:r w:rsidRPr="00AE5A84">
              <w:rPr>
                <w:rFonts w:ascii="Sylfaen" w:hAnsi="Sylfaen" w:cstheme="minorHAnsi"/>
                <w:lang w:val="en-GB"/>
              </w:rPr>
              <w:t>i</w:t>
            </w:r>
            <w:proofErr w:type="spellEnd"/>
            <w:r w:rsidRPr="00AE5A84">
              <w:rPr>
                <w:rFonts w:ascii="Sylfaen" w:hAnsi="Sylfaen" w:cstheme="minorHAnsi"/>
                <w:lang w:val="en-GB"/>
              </w:rPr>
              <w:t>) conduct supervision during disassembly</w:t>
            </w:r>
            <w:r w:rsidR="00917C85" w:rsidRPr="00AE5A84">
              <w:rPr>
                <w:rFonts w:ascii="Sylfaen" w:hAnsi="Sylfaen" w:cstheme="minorHAnsi"/>
                <w:lang w:val="en-GB"/>
              </w:rPr>
              <w:t xml:space="preserve"> of the existing power transformers</w:t>
            </w:r>
            <w:r w:rsidRPr="00AE5A84">
              <w:rPr>
                <w:rFonts w:ascii="Sylfaen" w:hAnsi="Sylfaen" w:cstheme="minorHAnsi"/>
                <w:lang w:val="en-GB"/>
              </w:rPr>
              <w:t xml:space="preserve"> and assembly of the </w:t>
            </w:r>
            <w:r w:rsidR="00917C85" w:rsidRPr="00AE5A84">
              <w:rPr>
                <w:rFonts w:ascii="Sylfaen" w:hAnsi="Sylfaen" w:cstheme="minorHAnsi"/>
                <w:lang w:val="en-GB"/>
              </w:rPr>
              <w:t xml:space="preserve">new </w:t>
            </w:r>
            <w:r w:rsidRPr="00AE5A84">
              <w:rPr>
                <w:rFonts w:ascii="Sylfaen" w:hAnsi="Sylfaen" w:cstheme="minorHAnsi"/>
                <w:lang w:val="en-GB"/>
              </w:rPr>
              <w:t>power transformers in accordance with the technical requirements.</w:t>
            </w:r>
          </w:p>
          <w:p w14:paraId="511493BC" w14:textId="2BD72DEC" w:rsidR="004F1BC8" w:rsidRPr="00AE5A84" w:rsidRDefault="56511610" w:rsidP="00BC4040">
            <w:pPr>
              <w:pStyle w:val="PB"/>
              <w:tabs>
                <w:tab w:val="clear" w:pos="1152"/>
                <w:tab w:val="clear" w:pos="1584"/>
              </w:tabs>
              <w:spacing w:after="0"/>
              <w:ind w:left="310" w:right="275" w:hanging="310"/>
              <w:rPr>
                <w:rFonts w:ascii="Sylfaen" w:hAnsi="Sylfaen" w:cstheme="minorHAnsi"/>
                <w:lang w:val="en-GB"/>
              </w:rPr>
            </w:pPr>
            <w:r w:rsidRPr="00AE5A84">
              <w:rPr>
                <w:rFonts w:ascii="Sylfaen" w:hAnsi="Sylfaen" w:cstheme="minorHAnsi"/>
                <w:lang w:val="en-GB"/>
              </w:rPr>
              <w:lastRenderedPageBreak/>
              <w:t xml:space="preserve">(ii) participate in </w:t>
            </w:r>
            <w:r w:rsidR="00917C85" w:rsidRPr="00AE5A84">
              <w:rPr>
                <w:rFonts w:ascii="Sylfaen" w:hAnsi="Sylfaen" w:cstheme="minorHAnsi"/>
                <w:lang w:val="en-GB"/>
              </w:rPr>
              <w:t xml:space="preserve">handover </w:t>
            </w:r>
            <w:r w:rsidRPr="00AE5A84">
              <w:rPr>
                <w:rFonts w:ascii="Sylfaen" w:hAnsi="Sylfaen" w:cstheme="minorHAnsi"/>
                <w:lang w:val="en-GB"/>
              </w:rPr>
              <w:t>and acceptance</w:t>
            </w:r>
            <w:r w:rsidR="00BC4040" w:rsidRPr="00AE5A84">
              <w:rPr>
                <w:rFonts w:ascii="Sylfaen" w:hAnsi="Sylfaen" w:cstheme="minorHAnsi"/>
                <w:lang w:val="en-GB"/>
              </w:rPr>
              <w:t xml:space="preserve"> </w:t>
            </w:r>
            <w:r w:rsidRPr="00AE5A84">
              <w:rPr>
                <w:rFonts w:ascii="Sylfaen" w:hAnsi="Sylfaen" w:cstheme="minorHAnsi"/>
                <w:lang w:val="en-GB"/>
              </w:rPr>
              <w:t>activities of individual assemblies and document measurement and installation works.</w:t>
            </w:r>
          </w:p>
          <w:p w14:paraId="1D7482A5" w14:textId="7AEB97E3" w:rsidR="004F1BC8" w:rsidRPr="00AE5A84" w:rsidRDefault="004F1BC8" w:rsidP="00BC4040">
            <w:pPr>
              <w:tabs>
                <w:tab w:val="left" w:pos="3511"/>
              </w:tabs>
              <w:spacing w:after="0" w:line="240" w:lineRule="auto"/>
              <w:jc w:val="both"/>
              <w:rPr>
                <w:rFonts w:ascii="Sylfaen" w:hAnsi="Sylfaen" w:cstheme="minorHAnsi"/>
                <w:lang w:val="en-GB"/>
              </w:rPr>
            </w:pPr>
            <w:r w:rsidRPr="00AE5A84">
              <w:rPr>
                <w:rFonts w:ascii="Sylfaen" w:hAnsi="Sylfaen" w:cstheme="minorHAnsi"/>
                <w:lang w:val="en-GB"/>
              </w:rPr>
              <w:t xml:space="preserve">(iii) </w:t>
            </w:r>
            <w:r w:rsidR="00917C85" w:rsidRPr="00AE5A84">
              <w:rPr>
                <w:rFonts w:ascii="Sylfaen" w:hAnsi="Sylfaen" w:cstheme="minorHAnsi"/>
                <w:lang w:val="en-GB"/>
              </w:rPr>
              <w:t>prepare</w:t>
            </w:r>
            <w:r w:rsidRPr="00AE5A84">
              <w:rPr>
                <w:rFonts w:ascii="Sylfaen" w:hAnsi="Sylfaen" w:cstheme="minorHAnsi"/>
                <w:lang w:val="en-GB"/>
              </w:rPr>
              <w:t xml:space="preserve"> periodical reports on the works performed.</w:t>
            </w:r>
          </w:p>
          <w:p w14:paraId="19C4A446" w14:textId="0F8F7D26" w:rsidR="004F1BC8" w:rsidRPr="00AE5A84" w:rsidRDefault="004F1BC8" w:rsidP="00BC4040">
            <w:pPr>
              <w:tabs>
                <w:tab w:val="left" w:pos="3511"/>
              </w:tabs>
              <w:spacing w:after="0" w:line="240" w:lineRule="auto"/>
              <w:jc w:val="both"/>
              <w:rPr>
                <w:rFonts w:ascii="Sylfaen" w:eastAsia="Times New Roman" w:hAnsi="Sylfaen" w:cstheme="minorHAnsi"/>
                <w:noProof/>
                <w:lang w:eastAsia="it-IT"/>
              </w:rPr>
            </w:pPr>
            <w:r w:rsidRPr="00AE5A84">
              <w:rPr>
                <w:rFonts w:ascii="Sylfaen" w:hAnsi="Sylfaen" w:cstheme="minorHAnsi"/>
                <w:lang w:val="en-GB"/>
              </w:rPr>
              <w:t xml:space="preserve">The personnel participating in the installation work should </w:t>
            </w:r>
            <w:r w:rsidR="00917C85" w:rsidRPr="00AE5A84">
              <w:rPr>
                <w:rFonts w:ascii="Sylfaen" w:hAnsi="Sylfaen" w:cstheme="minorHAnsi"/>
                <w:lang w:val="en-GB"/>
              </w:rPr>
              <w:t>presented</w:t>
            </w:r>
            <w:r w:rsidRPr="00AE5A84">
              <w:rPr>
                <w:rFonts w:ascii="Sylfaen" w:hAnsi="Sylfaen" w:cstheme="minorHAnsi"/>
                <w:lang w:val="en-GB"/>
              </w:rPr>
              <w:t xml:space="preserve"> to the </w:t>
            </w:r>
            <w:r w:rsidR="00046A04" w:rsidRPr="00AE5A84">
              <w:rPr>
                <w:rFonts w:ascii="Sylfaen" w:hAnsi="Sylfaen" w:cstheme="minorHAnsi"/>
                <w:lang w:val="en-GB"/>
              </w:rPr>
              <w:t>Employer</w:t>
            </w:r>
            <w:r w:rsidRPr="00AE5A84">
              <w:rPr>
                <w:rFonts w:ascii="Sylfaen" w:hAnsi="Sylfaen" w:cstheme="minorHAnsi"/>
                <w:lang w:val="en-GB"/>
              </w:rPr>
              <w:t xml:space="preserve"> </w:t>
            </w:r>
            <w:r w:rsidR="00917C85" w:rsidRPr="00AE5A84">
              <w:rPr>
                <w:rFonts w:ascii="Sylfaen" w:hAnsi="Sylfaen" w:cstheme="minorHAnsi"/>
                <w:lang w:val="en-GB"/>
              </w:rPr>
              <w:t xml:space="preserve">as part of the Technical Proposal. </w:t>
            </w:r>
          </w:p>
        </w:tc>
        <w:tc>
          <w:tcPr>
            <w:tcW w:w="287" w:type="pct"/>
            <w:tcBorders>
              <w:top w:val="single" w:sz="4" w:space="0" w:color="auto"/>
              <w:left w:val="single" w:sz="4" w:space="0" w:color="auto"/>
              <w:bottom w:val="single" w:sz="4" w:space="0" w:color="auto"/>
              <w:right w:val="single" w:sz="4" w:space="0" w:color="auto"/>
            </w:tcBorders>
            <w:shd w:val="clear" w:color="auto" w:fill="auto"/>
          </w:tcPr>
          <w:p w14:paraId="27DECAFA" w14:textId="77777777" w:rsidR="004F1BC8" w:rsidRPr="00AE5A84" w:rsidRDefault="004F1BC8" w:rsidP="006644E7">
            <w:pPr>
              <w:spacing w:after="0" w:line="240" w:lineRule="auto"/>
              <w:jc w:val="center"/>
              <w:rPr>
                <w:rFonts w:ascii="Sylfaen" w:eastAsia="Times New Roman" w:hAnsi="Sylfaen" w:cstheme="minorHAnsi"/>
                <w:noProof/>
                <w:lang w:eastAsia="it-IT"/>
              </w:rPr>
            </w:pPr>
            <w:r w:rsidRPr="00AE5A84">
              <w:rPr>
                <w:rFonts w:ascii="Sylfaen" w:eastAsia="Times New Roman" w:hAnsi="Sylfaen" w:cstheme="minorHAnsi"/>
                <w:noProof/>
                <w:lang w:eastAsia="it-IT"/>
              </w:rPr>
              <w:lastRenderedPageBreak/>
              <w:t>15</w:t>
            </w:r>
          </w:p>
        </w:tc>
        <w:tc>
          <w:tcPr>
            <w:tcW w:w="343" w:type="pct"/>
            <w:tcBorders>
              <w:top w:val="single" w:sz="4" w:space="0" w:color="auto"/>
              <w:left w:val="single" w:sz="4" w:space="0" w:color="auto"/>
              <w:bottom w:val="single" w:sz="4" w:space="0" w:color="auto"/>
              <w:right w:val="single" w:sz="4" w:space="0" w:color="auto"/>
            </w:tcBorders>
            <w:shd w:val="clear" w:color="auto" w:fill="auto"/>
          </w:tcPr>
          <w:p w14:paraId="291D9F7B" w14:textId="77777777" w:rsidR="004F1BC8" w:rsidRPr="00AE5A84" w:rsidRDefault="004F1BC8" w:rsidP="006644E7">
            <w:pPr>
              <w:spacing w:after="0" w:line="240" w:lineRule="auto"/>
              <w:rPr>
                <w:rFonts w:ascii="Sylfaen" w:eastAsia="Times New Roman" w:hAnsi="Sylfaen" w:cstheme="minorHAnsi"/>
                <w:noProof/>
                <w:lang w:eastAsia="it-IT"/>
              </w:rPr>
            </w:pPr>
          </w:p>
        </w:tc>
      </w:tr>
      <w:tr w:rsidR="004F1BC8" w:rsidRPr="00AE5A84" w14:paraId="0540AB15" w14:textId="77777777" w:rsidTr="4A1E73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9"/>
        </w:trPr>
        <w:tc>
          <w:tcPr>
            <w:tcW w:w="4657" w:type="pct"/>
            <w:gridSpan w:val="3"/>
            <w:tcBorders>
              <w:top w:val="single" w:sz="4" w:space="0" w:color="auto"/>
              <w:left w:val="single" w:sz="4" w:space="0" w:color="auto"/>
              <w:bottom w:val="single" w:sz="4" w:space="0" w:color="auto"/>
              <w:right w:val="single" w:sz="4" w:space="0" w:color="auto"/>
            </w:tcBorders>
            <w:shd w:val="clear" w:color="auto" w:fill="auto"/>
          </w:tcPr>
          <w:p w14:paraId="5DB9B48E" w14:textId="482DC9C6" w:rsidR="004F1BC8" w:rsidRPr="00AE5A84" w:rsidRDefault="005C0EC1" w:rsidP="006644E7">
            <w:pPr>
              <w:spacing w:after="0" w:line="240" w:lineRule="auto"/>
              <w:jc w:val="center"/>
              <w:rPr>
                <w:rFonts w:ascii="Sylfaen" w:eastAsia="Times New Roman" w:hAnsi="Sylfaen" w:cstheme="minorHAnsi"/>
                <w:b/>
                <w:bCs/>
                <w:noProof/>
                <w:lang w:val="hy-AM" w:eastAsia="it-IT"/>
              </w:rPr>
            </w:pPr>
            <w:r w:rsidRPr="00AE5A84">
              <w:rPr>
                <w:rFonts w:ascii="Sylfaen" w:hAnsi="Sylfaen" w:cstheme="minorHAnsi"/>
                <w:b/>
                <w:position w:val="1"/>
              </w:rPr>
              <w:t>Maxi</w:t>
            </w:r>
            <w:r w:rsidRPr="00AE5A84">
              <w:rPr>
                <w:rFonts w:ascii="Sylfaen" w:hAnsi="Sylfaen" w:cstheme="minorHAnsi"/>
                <w:b/>
                <w:spacing w:val="-1"/>
                <w:position w:val="1"/>
              </w:rPr>
              <w:t>m</w:t>
            </w:r>
            <w:r w:rsidRPr="00AE5A84">
              <w:rPr>
                <w:rFonts w:ascii="Sylfaen" w:hAnsi="Sylfaen" w:cstheme="minorHAnsi"/>
                <w:b/>
                <w:spacing w:val="1"/>
                <w:position w:val="1"/>
              </w:rPr>
              <w:t>u</w:t>
            </w:r>
            <w:r w:rsidRPr="00AE5A84">
              <w:rPr>
                <w:rFonts w:ascii="Sylfaen" w:hAnsi="Sylfaen" w:cstheme="minorHAnsi"/>
                <w:b/>
                <w:position w:val="1"/>
              </w:rPr>
              <w:t>m</w:t>
            </w:r>
            <w:r w:rsidRPr="00AE5A84">
              <w:rPr>
                <w:rFonts w:ascii="Sylfaen" w:hAnsi="Sylfaen" w:cstheme="minorHAnsi"/>
                <w:b/>
                <w:spacing w:val="-9"/>
                <w:position w:val="1"/>
              </w:rPr>
              <w:t xml:space="preserve"> </w:t>
            </w:r>
            <w:r w:rsidRPr="00AE5A84">
              <w:rPr>
                <w:rFonts w:ascii="Sylfaen" w:hAnsi="Sylfaen" w:cstheme="minorHAnsi"/>
                <w:b/>
                <w:spacing w:val="3"/>
                <w:position w:val="1"/>
              </w:rPr>
              <w:t>t</w:t>
            </w:r>
            <w:r w:rsidRPr="00AE5A84">
              <w:rPr>
                <w:rFonts w:ascii="Sylfaen" w:hAnsi="Sylfaen" w:cstheme="minorHAnsi"/>
                <w:b/>
                <w:spacing w:val="-1"/>
                <w:position w:val="1"/>
              </w:rPr>
              <w:t>e</w:t>
            </w:r>
            <w:r w:rsidRPr="00AE5A84">
              <w:rPr>
                <w:rFonts w:ascii="Sylfaen" w:hAnsi="Sylfaen" w:cstheme="minorHAnsi"/>
                <w:b/>
                <w:position w:val="1"/>
              </w:rPr>
              <w:t>c</w:t>
            </w:r>
            <w:r w:rsidRPr="00AE5A84">
              <w:rPr>
                <w:rFonts w:ascii="Sylfaen" w:hAnsi="Sylfaen" w:cstheme="minorHAnsi"/>
                <w:b/>
                <w:spacing w:val="1"/>
                <w:position w:val="1"/>
              </w:rPr>
              <w:t>hn</w:t>
            </w:r>
            <w:r w:rsidRPr="00AE5A84">
              <w:rPr>
                <w:rFonts w:ascii="Sylfaen" w:hAnsi="Sylfaen" w:cstheme="minorHAnsi"/>
                <w:b/>
                <w:position w:val="1"/>
              </w:rPr>
              <w:t>ical</w:t>
            </w:r>
            <w:r w:rsidRPr="00AE5A84">
              <w:rPr>
                <w:rFonts w:ascii="Sylfaen" w:hAnsi="Sylfaen" w:cstheme="minorHAnsi"/>
                <w:b/>
                <w:spacing w:val="-7"/>
                <w:position w:val="1"/>
              </w:rPr>
              <w:t xml:space="preserve"> </w:t>
            </w:r>
            <w:r w:rsidRPr="00AE5A84">
              <w:rPr>
                <w:rFonts w:ascii="Sylfaen" w:hAnsi="Sylfaen" w:cstheme="minorHAnsi"/>
                <w:b/>
                <w:spacing w:val="-1"/>
                <w:position w:val="1"/>
              </w:rPr>
              <w:t>s</w:t>
            </w:r>
            <w:r w:rsidRPr="00AE5A84">
              <w:rPr>
                <w:rFonts w:ascii="Sylfaen" w:hAnsi="Sylfaen" w:cstheme="minorHAnsi"/>
                <w:b/>
                <w:position w:val="1"/>
              </w:rPr>
              <w:t>co</w:t>
            </w:r>
            <w:r w:rsidRPr="00AE5A84">
              <w:rPr>
                <w:rFonts w:ascii="Sylfaen" w:hAnsi="Sylfaen" w:cstheme="minorHAnsi"/>
                <w:b/>
                <w:spacing w:val="3"/>
                <w:position w:val="1"/>
              </w:rPr>
              <w:t>r</w:t>
            </w:r>
            <w:r w:rsidRPr="00AE5A84">
              <w:rPr>
                <w:rFonts w:ascii="Sylfaen" w:hAnsi="Sylfaen" w:cstheme="minorHAnsi"/>
                <w:b/>
                <w:position w:val="1"/>
              </w:rPr>
              <w:t>e</w:t>
            </w:r>
            <w:r w:rsidRPr="00AE5A84">
              <w:rPr>
                <w:rFonts w:ascii="Sylfaen" w:hAnsi="Sylfaen" w:cstheme="minorHAnsi"/>
                <w:b/>
                <w:spacing w:val="-5"/>
                <w:position w:val="1"/>
              </w:rPr>
              <w:t xml:space="preserve"> </w:t>
            </w:r>
            <w:r w:rsidRPr="00AE5A84">
              <w:rPr>
                <w:rFonts w:ascii="Sylfaen" w:hAnsi="Sylfaen" w:cstheme="minorHAnsi"/>
                <w:b/>
                <w:position w:val="1"/>
              </w:rPr>
              <w:t>(S</w:t>
            </w:r>
            <w:r w:rsidRPr="00AE5A84">
              <w:rPr>
                <w:rFonts w:ascii="Sylfaen" w:hAnsi="Sylfaen" w:cstheme="minorHAnsi"/>
                <w:b/>
                <w:spacing w:val="2"/>
                <w:position w:val="1"/>
              </w:rPr>
              <w:t>t</w:t>
            </w:r>
            <w:r w:rsidRPr="00AE5A84">
              <w:rPr>
                <w:rFonts w:ascii="Sylfaen" w:hAnsi="Sylfaen" w:cstheme="minorHAnsi"/>
                <w:b/>
                <w:spacing w:val="4"/>
                <w:position w:val="1"/>
              </w:rPr>
              <w:t>)</w:t>
            </w:r>
            <w:r w:rsidRPr="00AE5A84">
              <w:rPr>
                <w:rFonts w:ascii="Sylfaen" w:eastAsia="Times New Roman" w:hAnsi="Sylfaen" w:cstheme="minorHAnsi"/>
                <w:b/>
                <w:bCs/>
                <w:noProof/>
                <w:lang w:val="hy-AM" w:eastAsia="it-IT"/>
              </w:rPr>
              <w:t xml:space="preserve"> </w:t>
            </w:r>
          </w:p>
        </w:tc>
        <w:tc>
          <w:tcPr>
            <w:tcW w:w="343" w:type="pct"/>
            <w:tcBorders>
              <w:top w:val="single" w:sz="4" w:space="0" w:color="auto"/>
              <w:left w:val="single" w:sz="4" w:space="0" w:color="auto"/>
              <w:bottom w:val="single" w:sz="4" w:space="0" w:color="auto"/>
              <w:right w:val="single" w:sz="4" w:space="0" w:color="auto"/>
            </w:tcBorders>
            <w:shd w:val="clear" w:color="auto" w:fill="auto"/>
          </w:tcPr>
          <w:p w14:paraId="38508D12" w14:textId="77777777" w:rsidR="004F1BC8" w:rsidRPr="00AE5A84" w:rsidRDefault="004F1BC8" w:rsidP="006644E7">
            <w:pPr>
              <w:spacing w:after="0" w:line="240" w:lineRule="auto"/>
              <w:jc w:val="both"/>
              <w:rPr>
                <w:rFonts w:ascii="Sylfaen" w:eastAsia="Times New Roman" w:hAnsi="Sylfaen" w:cstheme="minorHAnsi"/>
                <w:b/>
                <w:bCs/>
                <w:noProof/>
                <w:lang w:eastAsia="it-IT"/>
              </w:rPr>
            </w:pPr>
            <w:r w:rsidRPr="00AE5A84">
              <w:rPr>
                <w:rFonts w:ascii="Sylfaen" w:eastAsia="Times New Roman" w:hAnsi="Sylfaen" w:cstheme="minorHAnsi"/>
                <w:b/>
                <w:bCs/>
                <w:noProof/>
                <w:lang w:eastAsia="it-IT"/>
              </w:rPr>
              <w:t>100</w:t>
            </w:r>
          </w:p>
        </w:tc>
      </w:tr>
    </w:tbl>
    <w:p w14:paraId="064320FC" w14:textId="77777777" w:rsidR="004F1BC8" w:rsidRPr="00AE5A84" w:rsidRDefault="004F1BC8" w:rsidP="004E115F">
      <w:pPr>
        <w:pStyle w:val="Footer"/>
        <w:spacing w:after="200"/>
        <w:ind w:left="142"/>
        <w:jc w:val="both"/>
        <w:rPr>
          <w:rFonts w:ascii="Sylfaen" w:hAnsi="Sylfaen" w:cstheme="minorHAnsi"/>
        </w:rPr>
      </w:pPr>
    </w:p>
    <w:p w14:paraId="2C729149" w14:textId="77777777" w:rsidR="0047670E" w:rsidRPr="00AE5A84" w:rsidRDefault="0047670E" w:rsidP="00C4147F">
      <w:pPr>
        <w:pStyle w:val="Heading2"/>
        <w:numPr>
          <w:ilvl w:val="1"/>
          <w:numId w:val="16"/>
        </w:numPr>
        <w:ind w:left="0" w:firstLine="0"/>
        <w:rPr>
          <w:rFonts w:ascii="Sylfaen" w:eastAsia="Calibri" w:hAnsi="Sylfaen" w:cstheme="minorHAnsi"/>
        </w:rPr>
      </w:pPr>
      <w:bookmarkStart w:id="53" w:name="_Evaluation_of_Financial"/>
      <w:bookmarkStart w:id="54" w:name="_Toc515296557"/>
      <w:bookmarkStart w:id="55" w:name="_Toc118970212"/>
      <w:bookmarkEnd w:id="53"/>
      <w:r w:rsidRPr="00AE5A84">
        <w:rPr>
          <w:rFonts w:ascii="Sylfaen" w:eastAsia="Calibri" w:hAnsi="Sylfaen" w:cstheme="minorHAnsi"/>
        </w:rPr>
        <w:t>E</w:t>
      </w:r>
      <w:r w:rsidRPr="00AE5A84">
        <w:rPr>
          <w:rFonts w:ascii="Sylfaen" w:eastAsia="Calibri" w:hAnsi="Sylfaen" w:cstheme="minorHAnsi"/>
          <w:spacing w:val="1"/>
        </w:rPr>
        <w:t>v</w:t>
      </w:r>
      <w:r w:rsidRPr="00AE5A84">
        <w:rPr>
          <w:rFonts w:ascii="Sylfaen" w:eastAsia="Calibri" w:hAnsi="Sylfaen" w:cstheme="minorHAnsi"/>
          <w:spacing w:val="-1"/>
        </w:rPr>
        <w:t>a</w:t>
      </w:r>
      <w:r w:rsidRPr="00AE5A84">
        <w:rPr>
          <w:rFonts w:ascii="Sylfaen" w:eastAsia="Calibri" w:hAnsi="Sylfaen" w:cstheme="minorHAnsi"/>
          <w:spacing w:val="1"/>
        </w:rPr>
        <w:t>l</w:t>
      </w:r>
      <w:r w:rsidRPr="00AE5A84">
        <w:rPr>
          <w:rFonts w:ascii="Sylfaen" w:eastAsia="Calibri" w:hAnsi="Sylfaen" w:cstheme="minorHAnsi"/>
          <w:spacing w:val="-1"/>
        </w:rPr>
        <w:t>ua</w:t>
      </w:r>
      <w:r w:rsidRPr="00AE5A84">
        <w:rPr>
          <w:rFonts w:ascii="Sylfaen" w:eastAsia="Calibri" w:hAnsi="Sylfaen" w:cstheme="minorHAnsi"/>
        </w:rPr>
        <w:t>t</w:t>
      </w:r>
      <w:r w:rsidRPr="00AE5A84">
        <w:rPr>
          <w:rFonts w:ascii="Sylfaen" w:eastAsia="Calibri" w:hAnsi="Sylfaen" w:cstheme="minorHAnsi"/>
          <w:spacing w:val="1"/>
        </w:rPr>
        <w:t>i</w:t>
      </w:r>
      <w:r w:rsidRPr="00AE5A84">
        <w:rPr>
          <w:rFonts w:ascii="Sylfaen" w:eastAsia="Calibri" w:hAnsi="Sylfaen" w:cstheme="minorHAnsi"/>
          <w:spacing w:val="-1"/>
        </w:rPr>
        <w:t>o</w:t>
      </w:r>
      <w:r w:rsidRPr="00AE5A84">
        <w:rPr>
          <w:rFonts w:ascii="Sylfaen" w:eastAsia="Calibri" w:hAnsi="Sylfaen" w:cstheme="minorHAnsi"/>
        </w:rPr>
        <w:t>n</w:t>
      </w:r>
      <w:r w:rsidRPr="00AE5A84">
        <w:rPr>
          <w:rFonts w:ascii="Sylfaen" w:eastAsia="Calibri" w:hAnsi="Sylfaen" w:cstheme="minorHAnsi"/>
          <w:spacing w:val="-1"/>
        </w:rPr>
        <w:t xml:space="preserve"> o</w:t>
      </w:r>
      <w:r w:rsidRPr="00AE5A84">
        <w:rPr>
          <w:rFonts w:ascii="Sylfaen" w:eastAsia="Calibri" w:hAnsi="Sylfaen" w:cstheme="minorHAnsi"/>
        </w:rPr>
        <w:t xml:space="preserve">f </w:t>
      </w:r>
      <w:r w:rsidRPr="00AE5A84">
        <w:rPr>
          <w:rFonts w:ascii="Sylfaen" w:eastAsia="Calibri" w:hAnsi="Sylfaen" w:cstheme="minorHAnsi"/>
          <w:spacing w:val="-3"/>
        </w:rPr>
        <w:t>F</w:t>
      </w:r>
      <w:r w:rsidRPr="00AE5A84">
        <w:rPr>
          <w:rFonts w:ascii="Sylfaen" w:eastAsia="Calibri" w:hAnsi="Sylfaen" w:cstheme="minorHAnsi"/>
          <w:spacing w:val="1"/>
        </w:rPr>
        <w:t>i</w:t>
      </w:r>
      <w:r w:rsidRPr="00AE5A84">
        <w:rPr>
          <w:rFonts w:ascii="Sylfaen" w:eastAsia="Calibri" w:hAnsi="Sylfaen" w:cstheme="minorHAnsi"/>
          <w:spacing w:val="-1"/>
        </w:rPr>
        <w:t>nan</w:t>
      </w:r>
      <w:r w:rsidRPr="00AE5A84">
        <w:rPr>
          <w:rFonts w:ascii="Sylfaen" w:eastAsia="Calibri" w:hAnsi="Sylfaen" w:cstheme="minorHAnsi"/>
          <w:spacing w:val="1"/>
        </w:rPr>
        <w:t>ci</w:t>
      </w:r>
      <w:r w:rsidRPr="00AE5A84">
        <w:rPr>
          <w:rFonts w:ascii="Sylfaen" w:eastAsia="Calibri" w:hAnsi="Sylfaen" w:cstheme="minorHAnsi"/>
          <w:spacing w:val="-1"/>
        </w:rPr>
        <w:t>a</w:t>
      </w:r>
      <w:r w:rsidRPr="00AE5A84">
        <w:rPr>
          <w:rFonts w:ascii="Sylfaen" w:eastAsia="Calibri" w:hAnsi="Sylfaen" w:cstheme="minorHAnsi"/>
        </w:rPr>
        <w:t>l</w:t>
      </w:r>
      <w:r w:rsidRPr="00AE5A84">
        <w:rPr>
          <w:rFonts w:ascii="Sylfaen" w:eastAsia="Calibri" w:hAnsi="Sylfaen" w:cstheme="minorHAnsi"/>
          <w:spacing w:val="-1"/>
        </w:rPr>
        <w:t xml:space="preserve"> </w:t>
      </w:r>
      <w:r w:rsidRPr="00AE5A84">
        <w:rPr>
          <w:rFonts w:ascii="Sylfaen" w:eastAsia="Calibri" w:hAnsi="Sylfaen" w:cstheme="minorHAnsi"/>
        </w:rPr>
        <w:t>P</w:t>
      </w:r>
      <w:r w:rsidRPr="00AE5A84">
        <w:rPr>
          <w:rFonts w:ascii="Sylfaen" w:eastAsia="Calibri" w:hAnsi="Sylfaen" w:cstheme="minorHAnsi"/>
          <w:spacing w:val="1"/>
        </w:rPr>
        <w:t>r</w:t>
      </w:r>
      <w:r w:rsidRPr="00AE5A84">
        <w:rPr>
          <w:rFonts w:ascii="Sylfaen" w:eastAsia="Calibri" w:hAnsi="Sylfaen" w:cstheme="minorHAnsi"/>
          <w:spacing w:val="-3"/>
        </w:rPr>
        <w:t>o</w:t>
      </w:r>
      <w:r w:rsidRPr="00AE5A84">
        <w:rPr>
          <w:rFonts w:ascii="Sylfaen" w:eastAsia="Calibri" w:hAnsi="Sylfaen" w:cstheme="minorHAnsi"/>
          <w:spacing w:val="-1"/>
        </w:rPr>
        <w:t>po</w:t>
      </w:r>
      <w:r w:rsidRPr="00AE5A84">
        <w:rPr>
          <w:rFonts w:ascii="Sylfaen" w:eastAsia="Calibri" w:hAnsi="Sylfaen" w:cstheme="minorHAnsi"/>
        </w:rPr>
        <w:t>s</w:t>
      </w:r>
      <w:r w:rsidRPr="00AE5A84">
        <w:rPr>
          <w:rFonts w:ascii="Sylfaen" w:eastAsia="Calibri" w:hAnsi="Sylfaen" w:cstheme="minorHAnsi"/>
          <w:spacing w:val="-1"/>
        </w:rPr>
        <w:t>a</w:t>
      </w:r>
      <w:r w:rsidRPr="00AE5A84">
        <w:rPr>
          <w:rFonts w:ascii="Sylfaen" w:eastAsia="Calibri" w:hAnsi="Sylfaen" w:cstheme="minorHAnsi"/>
          <w:spacing w:val="1"/>
        </w:rPr>
        <w:t>l</w:t>
      </w:r>
      <w:r w:rsidRPr="00AE5A84">
        <w:rPr>
          <w:rFonts w:ascii="Sylfaen" w:eastAsia="Calibri" w:hAnsi="Sylfaen" w:cstheme="minorHAnsi"/>
        </w:rPr>
        <w:t>s</w:t>
      </w:r>
      <w:bookmarkEnd w:id="54"/>
      <w:bookmarkEnd w:id="55"/>
    </w:p>
    <w:p w14:paraId="131763CE" w14:textId="59C9A07A" w:rsidR="00BB5ACB" w:rsidRPr="00AE5A84" w:rsidRDefault="59BF3192" w:rsidP="00C4147F">
      <w:pPr>
        <w:pStyle w:val="Footer"/>
        <w:spacing w:after="200"/>
        <w:jc w:val="both"/>
        <w:rPr>
          <w:rFonts w:ascii="Sylfaen" w:hAnsi="Sylfaen" w:cstheme="minorHAnsi"/>
        </w:rPr>
      </w:pPr>
      <w:r w:rsidRPr="00AE5A84">
        <w:rPr>
          <w:rFonts w:ascii="Sylfaen" w:hAnsi="Sylfaen" w:cstheme="minorHAnsi"/>
          <w:lang w:val="en-GB"/>
        </w:rPr>
        <w:t xml:space="preserve">The maximum achievable financial score </w:t>
      </w:r>
      <w:r w:rsidR="00793F32" w:rsidRPr="00AE5A84">
        <w:rPr>
          <w:rFonts w:ascii="Sylfaen" w:hAnsi="Sylfaen" w:cstheme="minorHAnsi"/>
          <w:lang w:val="en-GB"/>
        </w:rPr>
        <w:t xml:space="preserve">shall </w:t>
      </w:r>
      <w:r w:rsidRPr="00AE5A84">
        <w:rPr>
          <w:rFonts w:ascii="Sylfaen" w:hAnsi="Sylfaen" w:cstheme="minorHAnsi"/>
          <w:lang w:val="en-GB"/>
        </w:rPr>
        <w:t xml:space="preserve">be 30% of the overall score and will be evaluated </w:t>
      </w:r>
      <w:proofErr w:type="gramStart"/>
      <w:r w:rsidRPr="00AE5A84">
        <w:rPr>
          <w:rFonts w:ascii="Sylfaen" w:hAnsi="Sylfaen" w:cstheme="minorHAnsi"/>
          <w:lang w:val="en-GB"/>
        </w:rPr>
        <w:t>on the basis of</w:t>
      </w:r>
      <w:proofErr w:type="gramEnd"/>
      <w:r w:rsidRPr="00AE5A84">
        <w:rPr>
          <w:rFonts w:ascii="Sylfaen" w:hAnsi="Sylfaen" w:cstheme="minorHAnsi"/>
          <w:lang w:val="en-GB"/>
        </w:rPr>
        <w:t xml:space="preserve"> the </w:t>
      </w:r>
      <w:r w:rsidRPr="00AE5A84">
        <w:rPr>
          <w:rFonts w:ascii="Sylfaen" w:hAnsi="Sylfaen" w:cstheme="minorHAnsi"/>
        </w:rPr>
        <w:t>lowest proposed</w:t>
      </w:r>
      <w:r w:rsidR="00793F32" w:rsidRPr="00AE5A84">
        <w:rPr>
          <w:rFonts w:ascii="Sylfaen" w:hAnsi="Sylfaen" w:cstheme="minorHAnsi"/>
        </w:rPr>
        <w:t xml:space="preserve"> total</w:t>
      </w:r>
      <w:r w:rsidRPr="00AE5A84">
        <w:rPr>
          <w:rFonts w:ascii="Sylfaen" w:hAnsi="Sylfaen" w:cstheme="minorHAnsi"/>
        </w:rPr>
        <w:t xml:space="preserve"> </w:t>
      </w:r>
      <w:r w:rsidR="00793F32" w:rsidRPr="00AE5A84">
        <w:rPr>
          <w:rFonts w:ascii="Sylfaen" w:hAnsi="Sylfaen" w:cstheme="minorHAnsi"/>
        </w:rPr>
        <w:t>price of</w:t>
      </w:r>
      <w:r w:rsidR="00793F32" w:rsidRPr="00AE5A84">
        <w:rPr>
          <w:rFonts w:ascii="Sylfaen" w:hAnsi="Sylfaen" w:cstheme="minorHAnsi"/>
          <w:lang w:val="en-GB"/>
        </w:rPr>
        <w:t xml:space="preserve"> </w:t>
      </w:r>
      <w:r w:rsidRPr="00AE5A84">
        <w:rPr>
          <w:rFonts w:ascii="Sylfaen" w:hAnsi="Sylfaen" w:cstheme="minorHAnsi"/>
          <w:lang w:val="en-GB"/>
        </w:rPr>
        <w:t xml:space="preserve">each </w:t>
      </w:r>
      <w:r w:rsidR="000F370D">
        <w:rPr>
          <w:rFonts w:ascii="Sylfaen" w:hAnsi="Sylfaen" w:cstheme="minorHAnsi"/>
          <w:lang w:val="en-GB"/>
        </w:rPr>
        <w:t>Bidder</w:t>
      </w:r>
      <w:r w:rsidRPr="00AE5A84">
        <w:rPr>
          <w:rFonts w:ascii="Sylfaen" w:hAnsi="Sylfaen" w:cstheme="minorHAnsi"/>
          <w:lang w:val="en-GB"/>
        </w:rPr>
        <w:t xml:space="preserve">. </w:t>
      </w:r>
    </w:p>
    <w:p w14:paraId="3F0FCA3C" w14:textId="271E5EC9" w:rsidR="004C6AB0" w:rsidRPr="00AE5A84" w:rsidRDefault="004C6AB0" w:rsidP="00C4147F">
      <w:pPr>
        <w:pStyle w:val="Footer"/>
        <w:spacing w:after="200"/>
        <w:jc w:val="both"/>
        <w:rPr>
          <w:rFonts w:ascii="Sylfaen" w:hAnsi="Sylfaen" w:cstheme="minorHAnsi"/>
        </w:rPr>
      </w:pPr>
      <w:r w:rsidRPr="00AE5A84">
        <w:rPr>
          <w:rFonts w:ascii="Sylfaen" w:hAnsi="Sylfaen" w:cstheme="minorHAnsi"/>
        </w:rPr>
        <w:t xml:space="preserve">The Employer will evaluate and compare the Financial Proposals only </w:t>
      </w:r>
      <w:r w:rsidR="009A48E8" w:rsidRPr="00AE5A84">
        <w:rPr>
          <w:rFonts w:ascii="Sylfaen" w:hAnsi="Sylfaen" w:cstheme="minorHAnsi"/>
        </w:rPr>
        <w:t xml:space="preserve">of </w:t>
      </w:r>
      <w:r w:rsidRPr="00AE5A84">
        <w:rPr>
          <w:rFonts w:ascii="Sylfaen" w:hAnsi="Sylfaen" w:cstheme="minorHAnsi"/>
        </w:rPr>
        <w:t xml:space="preserve">those </w:t>
      </w:r>
      <w:r w:rsidR="000F370D">
        <w:rPr>
          <w:rFonts w:ascii="Sylfaen" w:hAnsi="Sylfaen" w:cstheme="minorHAnsi"/>
        </w:rPr>
        <w:t>Bidder</w:t>
      </w:r>
      <w:r w:rsidRPr="00AE5A84">
        <w:rPr>
          <w:rFonts w:ascii="Sylfaen" w:hAnsi="Sylfaen" w:cstheme="minorHAnsi"/>
        </w:rPr>
        <w:t>s, whose Technical Proposals have been determined to be substantially responsive (</w:t>
      </w:r>
      <w:proofErr w:type="gramStart"/>
      <w:r w:rsidR="00793F32" w:rsidRPr="00AE5A84">
        <w:rPr>
          <w:rFonts w:ascii="Sylfaen" w:hAnsi="Sylfaen" w:cstheme="minorHAnsi"/>
        </w:rPr>
        <w:t>i.e.</w:t>
      </w:r>
      <w:proofErr w:type="gramEnd"/>
      <w:r w:rsidR="00793F32" w:rsidRPr="00AE5A84">
        <w:rPr>
          <w:rFonts w:ascii="Sylfaen" w:hAnsi="Sylfaen" w:cstheme="minorHAnsi"/>
        </w:rPr>
        <w:t xml:space="preserve"> </w:t>
      </w:r>
      <w:r w:rsidRPr="00AE5A84">
        <w:rPr>
          <w:rFonts w:ascii="Sylfaen" w:hAnsi="Sylfaen" w:cstheme="minorHAnsi"/>
        </w:rPr>
        <w:t xml:space="preserve">achieved a technical score </w:t>
      </w:r>
      <w:r w:rsidR="00793F32" w:rsidRPr="00AE5A84">
        <w:rPr>
          <w:rFonts w:ascii="Sylfaen" w:hAnsi="Sylfaen" w:cstheme="minorHAnsi"/>
        </w:rPr>
        <w:t xml:space="preserve">greater than </w:t>
      </w:r>
      <w:r w:rsidRPr="00AE5A84">
        <w:rPr>
          <w:rFonts w:ascii="Sylfaen" w:hAnsi="Sylfaen" w:cstheme="minorHAnsi"/>
        </w:rPr>
        <w:t>70/100p).</w:t>
      </w:r>
    </w:p>
    <w:p w14:paraId="423C5A23" w14:textId="5466BA00" w:rsidR="0047670E" w:rsidRPr="00AE5A84" w:rsidRDefault="0047670E" w:rsidP="00C4147F">
      <w:pPr>
        <w:spacing w:after="0" w:line="240" w:lineRule="auto"/>
        <w:ind w:right="-20"/>
        <w:jc w:val="both"/>
        <w:rPr>
          <w:rFonts w:ascii="Sylfaen" w:hAnsi="Sylfaen" w:cstheme="minorHAnsi"/>
        </w:rPr>
      </w:pPr>
      <w:r w:rsidRPr="00AE5A84">
        <w:rPr>
          <w:rFonts w:ascii="Sylfaen" w:hAnsi="Sylfaen" w:cstheme="minorHAnsi"/>
        </w:rPr>
        <w:t>The</w:t>
      </w:r>
      <w:r w:rsidRPr="00AE5A84">
        <w:rPr>
          <w:rFonts w:ascii="Sylfaen" w:hAnsi="Sylfaen" w:cstheme="minorHAnsi"/>
          <w:spacing w:val="1"/>
        </w:rPr>
        <w:t xml:space="preserve"> </w:t>
      </w:r>
      <w:r w:rsidRPr="00AE5A84">
        <w:rPr>
          <w:rFonts w:ascii="Sylfaen" w:hAnsi="Sylfaen" w:cstheme="minorHAnsi"/>
        </w:rPr>
        <w:t>l</w:t>
      </w:r>
      <w:r w:rsidRPr="00AE5A84">
        <w:rPr>
          <w:rFonts w:ascii="Sylfaen" w:hAnsi="Sylfaen" w:cstheme="minorHAnsi"/>
          <w:spacing w:val="-2"/>
        </w:rPr>
        <w:t>o</w:t>
      </w:r>
      <w:r w:rsidRPr="00AE5A84">
        <w:rPr>
          <w:rFonts w:ascii="Sylfaen" w:hAnsi="Sylfaen" w:cstheme="minorHAnsi"/>
        </w:rPr>
        <w:t>w</w:t>
      </w:r>
      <w:r w:rsidRPr="00AE5A84">
        <w:rPr>
          <w:rFonts w:ascii="Sylfaen" w:hAnsi="Sylfaen" w:cstheme="minorHAnsi"/>
          <w:spacing w:val="1"/>
        </w:rPr>
        <w:t>e</w:t>
      </w:r>
      <w:r w:rsidRPr="00AE5A84">
        <w:rPr>
          <w:rFonts w:ascii="Sylfaen" w:hAnsi="Sylfaen" w:cstheme="minorHAnsi"/>
          <w:spacing w:val="-2"/>
        </w:rPr>
        <w:t>s</w:t>
      </w:r>
      <w:r w:rsidRPr="00AE5A84">
        <w:rPr>
          <w:rFonts w:ascii="Sylfaen" w:hAnsi="Sylfaen" w:cstheme="minorHAnsi"/>
        </w:rPr>
        <w:t>t</w:t>
      </w:r>
      <w:r w:rsidRPr="00AE5A84">
        <w:rPr>
          <w:rFonts w:ascii="Sylfaen" w:hAnsi="Sylfaen" w:cstheme="minorHAnsi"/>
          <w:spacing w:val="1"/>
        </w:rPr>
        <w:t xml:space="preserve"> </w:t>
      </w:r>
      <w:r w:rsidR="007D42FB" w:rsidRPr="00AE5A84">
        <w:rPr>
          <w:rFonts w:ascii="Sylfaen" w:hAnsi="Sylfaen" w:cstheme="minorHAnsi"/>
        </w:rPr>
        <w:t>Financial Proposal</w:t>
      </w:r>
      <w:r w:rsidR="00342F25" w:rsidRPr="00AE5A84">
        <w:rPr>
          <w:rFonts w:ascii="Sylfaen" w:hAnsi="Sylfaen" w:cstheme="minorHAnsi"/>
        </w:rPr>
        <w:t xml:space="preserve"> </w:t>
      </w:r>
      <w:r w:rsidRPr="00AE5A84">
        <w:rPr>
          <w:rFonts w:ascii="Sylfaen" w:hAnsi="Sylfaen" w:cstheme="minorHAnsi"/>
        </w:rPr>
        <w:t>(F</w:t>
      </w:r>
      <w:r w:rsidRPr="00AE5A84">
        <w:rPr>
          <w:rFonts w:ascii="Sylfaen" w:hAnsi="Sylfaen" w:cstheme="minorHAnsi"/>
          <w:spacing w:val="-2"/>
        </w:rPr>
        <w:t>m</w:t>
      </w:r>
      <w:r w:rsidRPr="00AE5A84">
        <w:rPr>
          <w:rFonts w:ascii="Sylfaen" w:hAnsi="Sylfaen" w:cstheme="minorHAnsi"/>
        </w:rPr>
        <w:t>)</w:t>
      </w:r>
      <w:r w:rsidRPr="00AE5A84">
        <w:rPr>
          <w:rFonts w:ascii="Sylfaen" w:hAnsi="Sylfaen" w:cstheme="minorHAnsi"/>
          <w:spacing w:val="1"/>
        </w:rPr>
        <w:t xml:space="preserve"> </w:t>
      </w:r>
      <w:r w:rsidRPr="00AE5A84">
        <w:rPr>
          <w:rFonts w:ascii="Sylfaen" w:hAnsi="Sylfaen" w:cstheme="minorHAnsi"/>
        </w:rPr>
        <w:t>is g</w:t>
      </w:r>
      <w:r w:rsidRPr="00AE5A84">
        <w:rPr>
          <w:rFonts w:ascii="Sylfaen" w:hAnsi="Sylfaen" w:cstheme="minorHAnsi"/>
          <w:spacing w:val="-3"/>
        </w:rPr>
        <w:t>i</w:t>
      </w:r>
      <w:r w:rsidRPr="00AE5A84">
        <w:rPr>
          <w:rFonts w:ascii="Sylfaen" w:hAnsi="Sylfaen" w:cstheme="minorHAnsi"/>
          <w:spacing w:val="1"/>
        </w:rPr>
        <w:t>v</w:t>
      </w:r>
      <w:r w:rsidRPr="00AE5A84">
        <w:rPr>
          <w:rFonts w:ascii="Sylfaen" w:hAnsi="Sylfaen" w:cstheme="minorHAnsi"/>
        </w:rPr>
        <w:t>en t</w:t>
      </w:r>
      <w:r w:rsidRPr="00AE5A84">
        <w:rPr>
          <w:rFonts w:ascii="Sylfaen" w:hAnsi="Sylfaen" w:cstheme="minorHAnsi"/>
          <w:spacing w:val="-3"/>
        </w:rPr>
        <w:t>h</w:t>
      </w:r>
      <w:r w:rsidRPr="00AE5A84">
        <w:rPr>
          <w:rFonts w:ascii="Sylfaen" w:hAnsi="Sylfaen" w:cstheme="minorHAnsi"/>
        </w:rPr>
        <w:t>e</w:t>
      </w:r>
      <w:r w:rsidRPr="00AE5A84">
        <w:rPr>
          <w:rFonts w:ascii="Sylfaen" w:hAnsi="Sylfaen" w:cstheme="minorHAnsi"/>
          <w:spacing w:val="-1"/>
        </w:rPr>
        <w:t xml:space="preserve"> </w:t>
      </w:r>
      <w:r w:rsidRPr="00AE5A84">
        <w:rPr>
          <w:rFonts w:ascii="Sylfaen" w:hAnsi="Sylfaen" w:cstheme="minorHAnsi"/>
          <w:spacing w:val="1"/>
        </w:rPr>
        <w:t>m</w:t>
      </w:r>
      <w:r w:rsidRPr="00AE5A84">
        <w:rPr>
          <w:rFonts w:ascii="Sylfaen" w:hAnsi="Sylfaen" w:cstheme="minorHAnsi"/>
        </w:rPr>
        <w:t>ax</w:t>
      </w:r>
      <w:r w:rsidRPr="00AE5A84">
        <w:rPr>
          <w:rFonts w:ascii="Sylfaen" w:hAnsi="Sylfaen" w:cstheme="minorHAnsi"/>
          <w:spacing w:val="-3"/>
        </w:rPr>
        <w:t>i</w:t>
      </w:r>
      <w:r w:rsidRPr="00AE5A84">
        <w:rPr>
          <w:rFonts w:ascii="Sylfaen" w:hAnsi="Sylfaen" w:cstheme="minorHAnsi"/>
          <w:spacing w:val="-1"/>
        </w:rPr>
        <w:t>mu</w:t>
      </w:r>
      <w:r w:rsidRPr="00AE5A84">
        <w:rPr>
          <w:rFonts w:ascii="Sylfaen" w:hAnsi="Sylfaen" w:cstheme="minorHAnsi"/>
        </w:rPr>
        <w:t>m</w:t>
      </w:r>
      <w:r w:rsidRPr="00AE5A84">
        <w:rPr>
          <w:rFonts w:ascii="Sylfaen" w:hAnsi="Sylfaen" w:cstheme="minorHAnsi"/>
          <w:spacing w:val="1"/>
        </w:rPr>
        <w:t xml:space="preserve"> </w:t>
      </w:r>
      <w:r w:rsidRPr="00AE5A84">
        <w:rPr>
          <w:rFonts w:ascii="Sylfaen" w:hAnsi="Sylfaen" w:cstheme="minorHAnsi"/>
        </w:rPr>
        <w:t>fi</w:t>
      </w:r>
      <w:r w:rsidRPr="00AE5A84">
        <w:rPr>
          <w:rFonts w:ascii="Sylfaen" w:hAnsi="Sylfaen" w:cstheme="minorHAnsi"/>
          <w:spacing w:val="-1"/>
        </w:rPr>
        <w:t>n</w:t>
      </w:r>
      <w:r w:rsidRPr="00AE5A84">
        <w:rPr>
          <w:rFonts w:ascii="Sylfaen" w:hAnsi="Sylfaen" w:cstheme="minorHAnsi"/>
        </w:rPr>
        <w:t>a</w:t>
      </w:r>
      <w:r w:rsidRPr="00AE5A84">
        <w:rPr>
          <w:rFonts w:ascii="Sylfaen" w:hAnsi="Sylfaen" w:cstheme="minorHAnsi"/>
          <w:spacing w:val="-1"/>
        </w:rPr>
        <w:t>n</w:t>
      </w:r>
      <w:r w:rsidRPr="00AE5A84">
        <w:rPr>
          <w:rFonts w:ascii="Sylfaen" w:hAnsi="Sylfaen" w:cstheme="minorHAnsi"/>
        </w:rPr>
        <w:t xml:space="preserve">cial </w:t>
      </w:r>
      <w:r w:rsidRPr="00AE5A84">
        <w:rPr>
          <w:rFonts w:ascii="Sylfaen" w:hAnsi="Sylfaen" w:cstheme="minorHAnsi"/>
          <w:spacing w:val="-2"/>
        </w:rPr>
        <w:t>s</w:t>
      </w:r>
      <w:r w:rsidRPr="00AE5A84">
        <w:rPr>
          <w:rFonts w:ascii="Sylfaen" w:hAnsi="Sylfaen" w:cstheme="minorHAnsi"/>
        </w:rPr>
        <w:t>c</w:t>
      </w:r>
      <w:r w:rsidRPr="00AE5A84">
        <w:rPr>
          <w:rFonts w:ascii="Sylfaen" w:hAnsi="Sylfaen" w:cstheme="minorHAnsi"/>
          <w:spacing w:val="1"/>
        </w:rPr>
        <w:t>o</w:t>
      </w:r>
      <w:r w:rsidRPr="00AE5A84">
        <w:rPr>
          <w:rFonts w:ascii="Sylfaen" w:hAnsi="Sylfaen" w:cstheme="minorHAnsi"/>
          <w:spacing w:val="-3"/>
        </w:rPr>
        <w:t>r</w:t>
      </w:r>
      <w:r w:rsidRPr="00AE5A84">
        <w:rPr>
          <w:rFonts w:ascii="Sylfaen" w:hAnsi="Sylfaen" w:cstheme="minorHAnsi"/>
        </w:rPr>
        <w:t>e</w:t>
      </w:r>
      <w:r w:rsidRPr="00AE5A84">
        <w:rPr>
          <w:rFonts w:ascii="Sylfaen" w:hAnsi="Sylfaen" w:cstheme="minorHAnsi"/>
          <w:spacing w:val="1"/>
        </w:rPr>
        <w:t xml:space="preserve"> </w:t>
      </w:r>
      <w:r w:rsidRPr="00AE5A84">
        <w:rPr>
          <w:rFonts w:ascii="Sylfaen" w:hAnsi="Sylfaen" w:cstheme="minorHAnsi"/>
        </w:rPr>
        <w:t>(Sf)</w:t>
      </w:r>
      <w:r w:rsidRPr="00AE5A84">
        <w:rPr>
          <w:rFonts w:ascii="Sylfaen" w:hAnsi="Sylfaen" w:cstheme="minorHAnsi"/>
          <w:spacing w:val="-2"/>
        </w:rPr>
        <w:t xml:space="preserve"> </w:t>
      </w:r>
      <w:r w:rsidRPr="00AE5A84">
        <w:rPr>
          <w:rFonts w:ascii="Sylfaen" w:hAnsi="Sylfaen" w:cstheme="minorHAnsi"/>
          <w:spacing w:val="1"/>
        </w:rPr>
        <w:t>o</w:t>
      </w:r>
      <w:r w:rsidRPr="00AE5A84">
        <w:rPr>
          <w:rFonts w:ascii="Sylfaen" w:hAnsi="Sylfaen" w:cstheme="minorHAnsi"/>
        </w:rPr>
        <w:t>f</w:t>
      </w:r>
      <w:r w:rsidRPr="00AE5A84">
        <w:rPr>
          <w:rFonts w:ascii="Sylfaen" w:hAnsi="Sylfaen" w:cstheme="minorHAnsi"/>
          <w:spacing w:val="-2"/>
        </w:rPr>
        <w:t xml:space="preserve"> 1</w:t>
      </w:r>
      <w:r w:rsidRPr="00AE5A84">
        <w:rPr>
          <w:rFonts w:ascii="Sylfaen" w:hAnsi="Sylfaen" w:cstheme="minorHAnsi"/>
          <w:spacing w:val="1"/>
        </w:rPr>
        <w:t>00</w:t>
      </w:r>
      <w:r w:rsidRPr="00AE5A84">
        <w:rPr>
          <w:rFonts w:ascii="Sylfaen" w:hAnsi="Sylfaen" w:cstheme="minorHAnsi"/>
        </w:rPr>
        <w:t>.</w:t>
      </w:r>
    </w:p>
    <w:p w14:paraId="205AC888" w14:textId="57A4CBF4" w:rsidR="0047670E" w:rsidRPr="00AE5A84" w:rsidRDefault="0047670E" w:rsidP="00C4147F">
      <w:pPr>
        <w:spacing w:after="0" w:line="240" w:lineRule="auto"/>
        <w:ind w:right="-20"/>
        <w:jc w:val="both"/>
        <w:rPr>
          <w:rFonts w:ascii="Sylfaen" w:hAnsi="Sylfaen" w:cstheme="minorHAnsi"/>
        </w:rPr>
      </w:pPr>
      <w:r w:rsidRPr="00AE5A84">
        <w:rPr>
          <w:rFonts w:ascii="Sylfaen" w:hAnsi="Sylfaen" w:cstheme="minorHAnsi"/>
        </w:rPr>
        <w:t>The</w:t>
      </w:r>
      <w:r w:rsidRPr="00AE5A84">
        <w:rPr>
          <w:rFonts w:ascii="Sylfaen" w:hAnsi="Sylfaen" w:cstheme="minorHAnsi"/>
          <w:spacing w:val="1"/>
        </w:rPr>
        <w:t xml:space="preserve"> </w:t>
      </w:r>
      <w:r w:rsidRPr="00AE5A84">
        <w:rPr>
          <w:rFonts w:ascii="Sylfaen" w:hAnsi="Sylfaen" w:cstheme="minorHAnsi"/>
          <w:spacing w:val="-3"/>
        </w:rPr>
        <w:t>f</w:t>
      </w:r>
      <w:r w:rsidRPr="00AE5A84">
        <w:rPr>
          <w:rFonts w:ascii="Sylfaen" w:hAnsi="Sylfaen" w:cstheme="minorHAnsi"/>
          <w:spacing w:val="1"/>
        </w:rPr>
        <w:t>o</w:t>
      </w:r>
      <w:r w:rsidRPr="00AE5A84">
        <w:rPr>
          <w:rFonts w:ascii="Sylfaen" w:hAnsi="Sylfaen" w:cstheme="minorHAnsi"/>
        </w:rPr>
        <w:t>r</w:t>
      </w:r>
      <w:r w:rsidRPr="00AE5A84">
        <w:rPr>
          <w:rFonts w:ascii="Sylfaen" w:hAnsi="Sylfaen" w:cstheme="minorHAnsi"/>
          <w:spacing w:val="1"/>
        </w:rPr>
        <w:t>m</w:t>
      </w:r>
      <w:r w:rsidRPr="00AE5A84">
        <w:rPr>
          <w:rFonts w:ascii="Sylfaen" w:hAnsi="Sylfaen" w:cstheme="minorHAnsi"/>
          <w:spacing w:val="-1"/>
        </w:rPr>
        <w:t>u</w:t>
      </w:r>
      <w:r w:rsidRPr="00AE5A84">
        <w:rPr>
          <w:rFonts w:ascii="Sylfaen" w:hAnsi="Sylfaen" w:cstheme="minorHAnsi"/>
        </w:rPr>
        <w:t xml:space="preserve">la </w:t>
      </w:r>
      <w:r w:rsidRPr="00AE5A84">
        <w:rPr>
          <w:rFonts w:ascii="Sylfaen" w:hAnsi="Sylfaen" w:cstheme="minorHAnsi"/>
          <w:spacing w:val="-3"/>
        </w:rPr>
        <w:t>f</w:t>
      </w:r>
      <w:r w:rsidRPr="00AE5A84">
        <w:rPr>
          <w:rFonts w:ascii="Sylfaen" w:hAnsi="Sylfaen" w:cstheme="minorHAnsi"/>
          <w:spacing w:val="1"/>
        </w:rPr>
        <w:t>o</w:t>
      </w:r>
      <w:r w:rsidRPr="00AE5A84">
        <w:rPr>
          <w:rFonts w:ascii="Sylfaen" w:hAnsi="Sylfaen" w:cstheme="minorHAnsi"/>
        </w:rPr>
        <w:t xml:space="preserve">r </w:t>
      </w:r>
      <w:r w:rsidRPr="00AE5A84">
        <w:rPr>
          <w:rFonts w:ascii="Sylfaen" w:hAnsi="Sylfaen" w:cstheme="minorHAnsi"/>
          <w:spacing w:val="-3"/>
        </w:rPr>
        <w:t>d</w:t>
      </w:r>
      <w:r w:rsidRPr="00AE5A84">
        <w:rPr>
          <w:rFonts w:ascii="Sylfaen" w:hAnsi="Sylfaen" w:cstheme="minorHAnsi"/>
        </w:rPr>
        <w:t>e</w:t>
      </w:r>
      <w:r w:rsidRPr="00AE5A84">
        <w:rPr>
          <w:rFonts w:ascii="Sylfaen" w:hAnsi="Sylfaen" w:cstheme="minorHAnsi"/>
          <w:spacing w:val="1"/>
        </w:rPr>
        <w:t>t</w:t>
      </w:r>
      <w:r w:rsidRPr="00AE5A84">
        <w:rPr>
          <w:rFonts w:ascii="Sylfaen" w:hAnsi="Sylfaen" w:cstheme="minorHAnsi"/>
        </w:rPr>
        <w:t>e</w:t>
      </w:r>
      <w:r w:rsidRPr="00AE5A84">
        <w:rPr>
          <w:rFonts w:ascii="Sylfaen" w:hAnsi="Sylfaen" w:cstheme="minorHAnsi"/>
          <w:spacing w:val="-2"/>
        </w:rPr>
        <w:t>r</w:t>
      </w:r>
      <w:r w:rsidRPr="00AE5A84">
        <w:rPr>
          <w:rFonts w:ascii="Sylfaen" w:hAnsi="Sylfaen" w:cstheme="minorHAnsi"/>
          <w:spacing w:val="1"/>
        </w:rPr>
        <w:t>m</w:t>
      </w:r>
      <w:r w:rsidRPr="00AE5A84">
        <w:rPr>
          <w:rFonts w:ascii="Sylfaen" w:hAnsi="Sylfaen" w:cstheme="minorHAnsi"/>
        </w:rPr>
        <w:t>i</w:t>
      </w:r>
      <w:r w:rsidRPr="00AE5A84">
        <w:rPr>
          <w:rFonts w:ascii="Sylfaen" w:hAnsi="Sylfaen" w:cstheme="minorHAnsi"/>
          <w:spacing w:val="-1"/>
        </w:rPr>
        <w:t>n</w:t>
      </w:r>
      <w:r w:rsidRPr="00AE5A84">
        <w:rPr>
          <w:rFonts w:ascii="Sylfaen" w:hAnsi="Sylfaen" w:cstheme="minorHAnsi"/>
        </w:rPr>
        <w:t>i</w:t>
      </w:r>
      <w:r w:rsidRPr="00AE5A84">
        <w:rPr>
          <w:rFonts w:ascii="Sylfaen" w:hAnsi="Sylfaen" w:cstheme="minorHAnsi"/>
          <w:spacing w:val="-4"/>
        </w:rPr>
        <w:t>n</w:t>
      </w:r>
      <w:r w:rsidRPr="00AE5A84">
        <w:rPr>
          <w:rFonts w:ascii="Sylfaen" w:hAnsi="Sylfaen" w:cstheme="minorHAnsi"/>
        </w:rPr>
        <w:t>g</w:t>
      </w:r>
      <w:r w:rsidRPr="00AE5A84">
        <w:rPr>
          <w:rFonts w:ascii="Sylfaen" w:hAnsi="Sylfaen" w:cstheme="minorHAnsi"/>
          <w:spacing w:val="-1"/>
        </w:rPr>
        <w:t xml:space="preserve"> </w:t>
      </w:r>
      <w:r w:rsidRPr="00AE5A84">
        <w:rPr>
          <w:rFonts w:ascii="Sylfaen" w:hAnsi="Sylfaen" w:cstheme="minorHAnsi"/>
          <w:spacing w:val="1"/>
        </w:rPr>
        <w:t>t</w:t>
      </w:r>
      <w:r w:rsidRPr="00AE5A84">
        <w:rPr>
          <w:rFonts w:ascii="Sylfaen" w:hAnsi="Sylfaen" w:cstheme="minorHAnsi"/>
          <w:spacing w:val="-1"/>
        </w:rPr>
        <w:t>h</w:t>
      </w:r>
      <w:r w:rsidRPr="00AE5A84">
        <w:rPr>
          <w:rFonts w:ascii="Sylfaen" w:hAnsi="Sylfaen" w:cstheme="minorHAnsi"/>
        </w:rPr>
        <w:t>e</w:t>
      </w:r>
      <w:r w:rsidRPr="00AE5A84">
        <w:rPr>
          <w:rFonts w:ascii="Sylfaen" w:hAnsi="Sylfaen" w:cstheme="minorHAnsi"/>
          <w:spacing w:val="1"/>
        </w:rPr>
        <w:t xml:space="preserve"> </w:t>
      </w:r>
      <w:r w:rsidRPr="00AE5A84">
        <w:rPr>
          <w:rFonts w:ascii="Sylfaen" w:hAnsi="Sylfaen" w:cstheme="minorHAnsi"/>
        </w:rPr>
        <w:t>fi</w:t>
      </w:r>
      <w:r w:rsidRPr="00AE5A84">
        <w:rPr>
          <w:rFonts w:ascii="Sylfaen" w:hAnsi="Sylfaen" w:cstheme="minorHAnsi"/>
          <w:spacing w:val="-1"/>
        </w:rPr>
        <w:t>n</w:t>
      </w:r>
      <w:r w:rsidRPr="00AE5A84">
        <w:rPr>
          <w:rFonts w:ascii="Sylfaen" w:hAnsi="Sylfaen" w:cstheme="minorHAnsi"/>
        </w:rPr>
        <w:t>a</w:t>
      </w:r>
      <w:r w:rsidRPr="00AE5A84">
        <w:rPr>
          <w:rFonts w:ascii="Sylfaen" w:hAnsi="Sylfaen" w:cstheme="minorHAnsi"/>
          <w:spacing w:val="-1"/>
        </w:rPr>
        <w:t>n</w:t>
      </w:r>
      <w:r w:rsidRPr="00AE5A84">
        <w:rPr>
          <w:rFonts w:ascii="Sylfaen" w:hAnsi="Sylfaen" w:cstheme="minorHAnsi"/>
        </w:rPr>
        <w:t xml:space="preserve">cial </w:t>
      </w:r>
      <w:r w:rsidRPr="00AE5A84">
        <w:rPr>
          <w:rFonts w:ascii="Sylfaen" w:hAnsi="Sylfaen" w:cstheme="minorHAnsi"/>
          <w:spacing w:val="-2"/>
        </w:rPr>
        <w:t>s</w:t>
      </w:r>
      <w:r w:rsidRPr="00AE5A84">
        <w:rPr>
          <w:rFonts w:ascii="Sylfaen" w:hAnsi="Sylfaen" w:cstheme="minorHAnsi"/>
        </w:rPr>
        <w:t>c</w:t>
      </w:r>
      <w:r w:rsidRPr="00AE5A84">
        <w:rPr>
          <w:rFonts w:ascii="Sylfaen" w:hAnsi="Sylfaen" w:cstheme="minorHAnsi"/>
          <w:spacing w:val="1"/>
        </w:rPr>
        <w:t>o</w:t>
      </w:r>
      <w:r w:rsidRPr="00AE5A84">
        <w:rPr>
          <w:rFonts w:ascii="Sylfaen" w:hAnsi="Sylfaen" w:cstheme="minorHAnsi"/>
          <w:spacing w:val="-3"/>
        </w:rPr>
        <w:t>r</w:t>
      </w:r>
      <w:r w:rsidRPr="00AE5A84">
        <w:rPr>
          <w:rFonts w:ascii="Sylfaen" w:hAnsi="Sylfaen" w:cstheme="minorHAnsi"/>
        </w:rPr>
        <w:t>es</w:t>
      </w:r>
      <w:r w:rsidRPr="00AE5A84">
        <w:rPr>
          <w:rFonts w:ascii="Sylfaen" w:hAnsi="Sylfaen" w:cstheme="minorHAnsi"/>
          <w:spacing w:val="1"/>
        </w:rPr>
        <w:t xml:space="preserve"> </w:t>
      </w:r>
      <w:r w:rsidRPr="00AE5A84">
        <w:rPr>
          <w:rFonts w:ascii="Sylfaen" w:hAnsi="Sylfaen" w:cstheme="minorHAnsi"/>
        </w:rPr>
        <w:t>(Sf)</w:t>
      </w:r>
      <w:r w:rsidRPr="00AE5A84">
        <w:rPr>
          <w:rFonts w:ascii="Sylfaen" w:hAnsi="Sylfaen" w:cstheme="minorHAnsi"/>
          <w:spacing w:val="-2"/>
        </w:rPr>
        <w:t xml:space="preserve"> </w:t>
      </w:r>
      <w:r w:rsidRPr="00AE5A84">
        <w:rPr>
          <w:rFonts w:ascii="Sylfaen" w:hAnsi="Sylfaen" w:cstheme="minorHAnsi"/>
          <w:spacing w:val="-1"/>
        </w:rPr>
        <w:t>o</w:t>
      </w:r>
      <w:r w:rsidRPr="00AE5A84">
        <w:rPr>
          <w:rFonts w:ascii="Sylfaen" w:hAnsi="Sylfaen" w:cstheme="minorHAnsi"/>
        </w:rPr>
        <w:t xml:space="preserve">f all </w:t>
      </w:r>
      <w:r w:rsidRPr="00AE5A84">
        <w:rPr>
          <w:rFonts w:ascii="Sylfaen" w:hAnsi="Sylfaen" w:cstheme="minorHAnsi"/>
          <w:spacing w:val="-1"/>
        </w:rPr>
        <w:t>o</w:t>
      </w:r>
      <w:r w:rsidRPr="00AE5A84">
        <w:rPr>
          <w:rFonts w:ascii="Sylfaen" w:hAnsi="Sylfaen" w:cstheme="minorHAnsi"/>
        </w:rPr>
        <w:t>ther</w:t>
      </w:r>
      <w:r w:rsidRPr="00AE5A84">
        <w:rPr>
          <w:rFonts w:ascii="Sylfaen" w:hAnsi="Sylfaen" w:cstheme="minorHAnsi"/>
          <w:spacing w:val="-2"/>
        </w:rPr>
        <w:t xml:space="preserve"> </w:t>
      </w:r>
      <w:r w:rsidRPr="00AE5A84">
        <w:rPr>
          <w:rFonts w:ascii="Sylfaen" w:hAnsi="Sylfaen" w:cstheme="minorHAnsi"/>
          <w:spacing w:val="4"/>
        </w:rPr>
        <w:t>P</w:t>
      </w:r>
      <w:r w:rsidRPr="00AE5A84">
        <w:rPr>
          <w:rFonts w:ascii="Sylfaen" w:hAnsi="Sylfaen" w:cstheme="minorHAnsi"/>
        </w:rPr>
        <w:t>r</w:t>
      </w:r>
      <w:r w:rsidRPr="00AE5A84">
        <w:rPr>
          <w:rFonts w:ascii="Sylfaen" w:hAnsi="Sylfaen" w:cstheme="minorHAnsi"/>
          <w:spacing w:val="1"/>
        </w:rPr>
        <w:t>o</w:t>
      </w:r>
      <w:r w:rsidRPr="00AE5A84">
        <w:rPr>
          <w:rFonts w:ascii="Sylfaen" w:hAnsi="Sylfaen" w:cstheme="minorHAnsi"/>
          <w:spacing w:val="-3"/>
        </w:rPr>
        <w:t>p</w:t>
      </w:r>
      <w:r w:rsidRPr="00AE5A84">
        <w:rPr>
          <w:rFonts w:ascii="Sylfaen" w:hAnsi="Sylfaen" w:cstheme="minorHAnsi"/>
          <w:spacing w:val="1"/>
        </w:rPr>
        <w:t>o</w:t>
      </w:r>
      <w:r w:rsidRPr="00AE5A84">
        <w:rPr>
          <w:rFonts w:ascii="Sylfaen" w:hAnsi="Sylfaen" w:cstheme="minorHAnsi"/>
        </w:rPr>
        <w:t>sals</w:t>
      </w:r>
      <w:r w:rsidRPr="00AE5A84">
        <w:rPr>
          <w:rFonts w:ascii="Sylfaen" w:hAnsi="Sylfaen" w:cstheme="minorHAnsi"/>
          <w:spacing w:val="-3"/>
        </w:rPr>
        <w:t xml:space="preserve"> </w:t>
      </w:r>
      <w:r w:rsidRPr="00AE5A84">
        <w:rPr>
          <w:rFonts w:ascii="Sylfaen" w:hAnsi="Sylfaen" w:cstheme="minorHAnsi"/>
        </w:rPr>
        <w:t>is</w:t>
      </w:r>
      <w:r w:rsidRPr="00AE5A84">
        <w:rPr>
          <w:rFonts w:ascii="Sylfaen" w:hAnsi="Sylfaen" w:cstheme="minorHAnsi"/>
          <w:spacing w:val="1"/>
        </w:rPr>
        <w:t xml:space="preserve"> </w:t>
      </w:r>
      <w:r w:rsidRPr="00AE5A84">
        <w:rPr>
          <w:rFonts w:ascii="Sylfaen" w:hAnsi="Sylfaen" w:cstheme="minorHAnsi"/>
        </w:rPr>
        <w:t>cal</w:t>
      </w:r>
      <w:r w:rsidRPr="00AE5A84">
        <w:rPr>
          <w:rFonts w:ascii="Sylfaen" w:hAnsi="Sylfaen" w:cstheme="minorHAnsi"/>
          <w:spacing w:val="-2"/>
        </w:rPr>
        <w:t>c</w:t>
      </w:r>
      <w:r w:rsidRPr="00AE5A84">
        <w:rPr>
          <w:rFonts w:ascii="Sylfaen" w:hAnsi="Sylfaen" w:cstheme="minorHAnsi"/>
          <w:spacing w:val="-1"/>
        </w:rPr>
        <w:t>u</w:t>
      </w:r>
      <w:r w:rsidRPr="00AE5A84">
        <w:rPr>
          <w:rFonts w:ascii="Sylfaen" w:hAnsi="Sylfaen" w:cstheme="minorHAnsi"/>
        </w:rPr>
        <w:t xml:space="preserve">lated as </w:t>
      </w:r>
      <w:r w:rsidRPr="00AE5A84">
        <w:rPr>
          <w:rFonts w:ascii="Sylfaen" w:hAnsi="Sylfaen" w:cstheme="minorHAnsi"/>
          <w:spacing w:val="-2"/>
        </w:rPr>
        <w:t>f</w:t>
      </w:r>
      <w:r w:rsidRPr="00AE5A84">
        <w:rPr>
          <w:rFonts w:ascii="Sylfaen" w:hAnsi="Sylfaen" w:cstheme="minorHAnsi"/>
          <w:spacing w:val="1"/>
        </w:rPr>
        <w:t>o</w:t>
      </w:r>
      <w:r w:rsidRPr="00AE5A84">
        <w:rPr>
          <w:rFonts w:ascii="Sylfaen" w:hAnsi="Sylfaen" w:cstheme="minorHAnsi"/>
        </w:rPr>
        <w:t>ll</w:t>
      </w:r>
      <w:r w:rsidRPr="00AE5A84">
        <w:rPr>
          <w:rFonts w:ascii="Sylfaen" w:hAnsi="Sylfaen" w:cstheme="minorHAnsi"/>
          <w:spacing w:val="-1"/>
        </w:rPr>
        <w:t>o</w:t>
      </w:r>
      <w:r w:rsidRPr="00AE5A84">
        <w:rPr>
          <w:rFonts w:ascii="Sylfaen" w:hAnsi="Sylfaen" w:cstheme="minorHAnsi"/>
        </w:rPr>
        <w:t>w</w:t>
      </w:r>
      <w:r w:rsidR="001C0911" w:rsidRPr="00AE5A84">
        <w:rPr>
          <w:rFonts w:ascii="Sylfaen" w:hAnsi="Sylfaen" w:cstheme="minorHAnsi"/>
        </w:rPr>
        <w:t>s</w:t>
      </w:r>
      <w:r w:rsidRPr="00AE5A84">
        <w:rPr>
          <w:rFonts w:ascii="Sylfaen" w:hAnsi="Sylfaen" w:cstheme="minorHAnsi"/>
        </w:rPr>
        <w:t>:</w:t>
      </w:r>
    </w:p>
    <w:p w14:paraId="55CBDEC0" w14:textId="5326FF2A" w:rsidR="0047670E" w:rsidRPr="00AE5A84" w:rsidRDefault="0047670E" w:rsidP="00C4147F">
      <w:pPr>
        <w:spacing w:after="0" w:line="240" w:lineRule="auto"/>
        <w:ind w:right="-20"/>
        <w:jc w:val="both"/>
        <w:rPr>
          <w:rFonts w:ascii="Sylfaen" w:hAnsi="Sylfaen" w:cstheme="minorHAnsi"/>
        </w:rPr>
      </w:pPr>
      <w:r w:rsidRPr="00AE5A84">
        <w:rPr>
          <w:rFonts w:ascii="Sylfaen" w:hAnsi="Sylfaen" w:cstheme="minorHAnsi"/>
          <w:spacing w:val="-1"/>
        </w:rPr>
        <w:t>S</w:t>
      </w:r>
      <w:r w:rsidRPr="00AE5A84">
        <w:rPr>
          <w:rFonts w:ascii="Sylfaen" w:hAnsi="Sylfaen" w:cstheme="minorHAnsi"/>
        </w:rPr>
        <w:t>f</w:t>
      </w:r>
      <w:r w:rsidRPr="00AE5A84">
        <w:rPr>
          <w:rFonts w:ascii="Sylfaen" w:hAnsi="Sylfaen" w:cstheme="minorHAnsi"/>
          <w:spacing w:val="17"/>
          <w:position w:val="8"/>
        </w:rPr>
        <w:t xml:space="preserve"> </w:t>
      </w:r>
      <w:r w:rsidRPr="00AE5A84">
        <w:rPr>
          <w:rFonts w:ascii="Sylfaen" w:hAnsi="Sylfaen" w:cstheme="minorHAnsi"/>
        </w:rPr>
        <w:t>=</w:t>
      </w:r>
      <w:r w:rsidRPr="00AE5A84">
        <w:rPr>
          <w:rFonts w:ascii="Sylfaen" w:hAnsi="Sylfaen" w:cstheme="minorHAnsi"/>
          <w:spacing w:val="1"/>
        </w:rPr>
        <w:t xml:space="preserve"> </w:t>
      </w:r>
      <w:r w:rsidRPr="00AE5A84">
        <w:rPr>
          <w:rFonts w:ascii="Sylfaen" w:hAnsi="Sylfaen" w:cstheme="minorHAnsi"/>
          <w:spacing w:val="-2"/>
        </w:rPr>
        <w:t>1</w:t>
      </w:r>
      <w:r w:rsidRPr="00AE5A84">
        <w:rPr>
          <w:rFonts w:ascii="Sylfaen" w:hAnsi="Sylfaen" w:cstheme="minorHAnsi"/>
          <w:spacing w:val="1"/>
        </w:rPr>
        <w:t>0</w:t>
      </w:r>
      <w:r w:rsidRPr="00AE5A84">
        <w:rPr>
          <w:rFonts w:ascii="Sylfaen" w:hAnsi="Sylfaen" w:cstheme="minorHAnsi"/>
        </w:rPr>
        <w:t>0</w:t>
      </w:r>
      <w:r w:rsidRPr="00AE5A84">
        <w:rPr>
          <w:rFonts w:ascii="Sylfaen" w:hAnsi="Sylfaen" w:cstheme="minorHAnsi"/>
          <w:spacing w:val="-1"/>
        </w:rPr>
        <w:t xml:space="preserve"> </w:t>
      </w:r>
      <w:r w:rsidRPr="00AE5A84">
        <w:rPr>
          <w:rFonts w:ascii="Sylfaen" w:hAnsi="Sylfaen" w:cstheme="minorHAnsi"/>
        </w:rPr>
        <w:t>x</w:t>
      </w:r>
      <w:r w:rsidRPr="00AE5A84">
        <w:rPr>
          <w:rFonts w:ascii="Sylfaen" w:hAnsi="Sylfaen" w:cstheme="minorHAnsi"/>
          <w:spacing w:val="1"/>
        </w:rPr>
        <w:t xml:space="preserve"> </w:t>
      </w:r>
      <w:r w:rsidRPr="00AE5A84">
        <w:rPr>
          <w:rFonts w:ascii="Sylfaen" w:hAnsi="Sylfaen" w:cstheme="minorHAnsi"/>
          <w:spacing w:val="-2"/>
        </w:rPr>
        <w:t>F</w:t>
      </w:r>
      <w:r w:rsidRPr="00AE5A84">
        <w:rPr>
          <w:rFonts w:ascii="Sylfaen" w:hAnsi="Sylfaen" w:cstheme="minorHAnsi"/>
          <w:spacing w:val="1"/>
        </w:rPr>
        <w:t>m</w:t>
      </w:r>
      <w:r w:rsidRPr="00AE5A84">
        <w:rPr>
          <w:rFonts w:ascii="Sylfaen" w:hAnsi="Sylfaen" w:cstheme="minorHAnsi"/>
        </w:rPr>
        <w:t>/</w:t>
      </w:r>
      <w:r w:rsidRPr="00AE5A84">
        <w:rPr>
          <w:rFonts w:ascii="Sylfaen" w:hAnsi="Sylfaen" w:cstheme="minorHAnsi"/>
          <w:spacing w:val="-1"/>
        </w:rPr>
        <w:t xml:space="preserve"> </w:t>
      </w:r>
      <w:r w:rsidRPr="00AE5A84">
        <w:rPr>
          <w:rFonts w:ascii="Sylfaen" w:hAnsi="Sylfaen" w:cstheme="minorHAnsi"/>
        </w:rPr>
        <w:t>F, in</w:t>
      </w:r>
      <w:r w:rsidRPr="00AE5A84">
        <w:rPr>
          <w:rFonts w:ascii="Sylfaen" w:hAnsi="Sylfaen" w:cstheme="minorHAnsi"/>
          <w:spacing w:val="-2"/>
        </w:rPr>
        <w:t xml:space="preserve"> </w:t>
      </w:r>
      <w:r w:rsidRPr="00AE5A84">
        <w:rPr>
          <w:rFonts w:ascii="Sylfaen" w:hAnsi="Sylfaen" w:cstheme="minorHAnsi"/>
        </w:rPr>
        <w:t>which</w:t>
      </w:r>
      <w:r w:rsidRPr="00AE5A84">
        <w:rPr>
          <w:rFonts w:ascii="Sylfaen" w:hAnsi="Sylfaen" w:cstheme="minorHAnsi"/>
          <w:spacing w:val="-1"/>
        </w:rPr>
        <w:t xml:space="preserve"> </w:t>
      </w:r>
      <w:r w:rsidRPr="00AE5A84">
        <w:rPr>
          <w:rFonts w:ascii="Sylfaen" w:hAnsi="Sylfaen" w:cstheme="minorHAnsi"/>
        </w:rPr>
        <w:t>“</w:t>
      </w:r>
      <w:r w:rsidRPr="00AE5A84">
        <w:rPr>
          <w:rFonts w:ascii="Sylfaen" w:hAnsi="Sylfaen" w:cstheme="minorHAnsi"/>
          <w:spacing w:val="-1"/>
        </w:rPr>
        <w:t>S</w:t>
      </w:r>
      <w:r w:rsidRPr="00AE5A84">
        <w:rPr>
          <w:rFonts w:ascii="Sylfaen" w:hAnsi="Sylfaen" w:cstheme="minorHAnsi"/>
        </w:rPr>
        <w:t>f”</w:t>
      </w:r>
      <w:r w:rsidRPr="00AE5A84">
        <w:rPr>
          <w:rFonts w:ascii="Sylfaen" w:hAnsi="Sylfaen" w:cstheme="minorHAnsi"/>
          <w:spacing w:val="1"/>
        </w:rPr>
        <w:t xml:space="preserve"> </w:t>
      </w:r>
      <w:r w:rsidRPr="00AE5A84">
        <w:rPr>
          <w:rFonts w:ascii="Sylfaen" w:hAnsi="Sylfaen" w:cstheme="minorHAnsi"/>
        </w:rPr>
        <w:t>is</w:t>
      </w:r>
      <w:r w:rsidRPr="00AE5A84">
        <w:rPr>
          <w:rFonts w:ascii="Sylfaen" w:hAnsi="Sylfaen" w:cstheme="minorHAnsi"/>
          <w:spacing w:val="1"/>
        </w:rPr>
        <w:t xml:space="preserve"> </w:t>
      </w:r>
      <w:r w:rsidRPr="00AE5A84">
        <w:rPr>
          <w:rFonts w:ascii="Sylfaen" w:hAnsi="Sylfaen" w:cstheme="minorHAnsi"/>
        </w:rPr>
        <w:t>t</w:t>
      </w:r>
      <w:r w:rsidRPr="00AE5A84">
        <w:rPr>
          <w:rFonts w:ascii="Sylfaen" w:hAnsi="Sylfaen" w:cstheme="minorHAnsi"/>
          <w:spacing w:val="-3"/>
        </w:rPr>
        <w:t>h</w:t>
      </w:r>
      <w:r w:rsidRPr="00AE5A84">
        <w:rPr>
          <w:rFonts w:ascii="Sylfaen" w:hAnsi="Sylfaen" w:cstheme="minorHAnsi"/>
        </w:rPr>
        <w:t>e</w:t>
      </w:r>
      <w:r w:rsidRPr="00AE5A84">
        <w:rPr>
          <w:rFonts w:ascii="Sylfaen" w:hAnsi="Sylfaen" w:cstheme="minorHAnsi"/>
          <w:spacing w:val="1"/>
        </w:rPr>
        <w:t xml:space="preserve"> </w:t>
      </w:r>
      <w:r w:rsidRPr="00AE5A84">
        <w:rPr>
          <w:rFonts w:ascii="Sylfaen" w:hAnsi="Sylfaen" w:cstheme="minorHAnsi"/>
        </w:rPr>
        <w:t>fi</w:t>
      </w:r>
      <w:r w:rsidRPr="00AE5A84">
        <w:rPr>
          <w:rFonts w:ascii="Sylfaen" w:hAnsi="Sylfaen" w:cstheme="minorHAnsi"/>
          <w:spacing w:val="-1"/>
        </w:rPr>
        <w:t>n</w:t>
      </w:r>
      <w:r w:rsidRPr="00AE5A84">
        <w:rPr>
          <w:rFonts w:ascii="Sylfaen" w:hAnsi="Sylfaen" w:cstheme="minorHAnsi"/>
        </w:rPr>
        <w:t>a</w:t>
      </w:r>
      <w:r w:rsidRPr="00AE5A84">
        <w:rPr>
          <w:rFonts w:ascii="Sylfaen" w:hAnsi="Sylfaen" w:cstheme="minorHAnsi"/>
          <w:spacing w:val="-1"/>
        </w:rPr>
        <w:t>n</w:t>
      </w:r>
      <w:r w:rsidRPr="00AE5A84">
        <w:rPr>
          <w:rFonts w:ascii="Sylfaen" w:hAnsi="Sylfaen" w:cstheme="minorHAnsi"/>
        </w:rPr>
        <w:t xml:space="preserve">cial </w:t>
      </w:r>
      <w:r w:rsidRPr="00AE5A84">
        <w:rPr>
          <w:rFonts w:ascii="Sylfaen" w:hAnsi="Sylfaen" w:cstheme="minorHAnsi"/>
          <w:spacing w:val="-2"/>
        </w:rPr>
        <w:t>s</w:t>
      </w:r>
      <w:r w:rsidRPr="00AE5A84">
        <w:rPr>
          <w:rFonts w:ascii="Sylfaen" w:hAnsi="Sylfaen" w:cstheme="minorHAnsi"/>
        </w:rPr>
        <w:t>c</w:t>
      </w:r>
      <w:r w:rsidRPr="00AE5A84">
        <w:rPr>
          <w:rFonts w:ascii="Sylfaen" w:hAnsi="Sylfaen" w:cstheme="minorHAnsi"/>
          <w:spacing w:val="1"/>
        </w:rPr>
        <w:t>o</w:t>
      </w:r>
      <w:r w:rsidRPr="00AE5A84">
        <w:rPr>
          <w:rFonts w:ascii="Sylfaen" w:hAnsi="Sylfaen" w:cstheme="minorHAnsi"/>
          <w:spacing w:val="-3"/>
        </w:rPr>
        <w:t>r</w:t>
      </w:r>
      <w:r w:rsidRPr="00AE5A84">
        <w:rPr>
          <w:rFonts w:ascii="Sylfaen" w:hAnsi="Sylfaen" w:cstheme="minorHAnsi"/>
        </w:rPr>
        <w:t>e,</w:t>
      </w:r>
      <w:r w:rsidRPr="00AE5A84">
        <w:rPr>
          <w:rFonts w:ascii="Sylfaen" w:hAnsi="Sylfaen" w:cstheme="minorHAnsi"/>
          <w:spacing w:val="-1"/>
        </w:rPr>
        <w:t xml:space="preserve"> </w:t>
      </w:r>
      <w:r w:rsidRPr="00AE5A84">
        <w:rPr>
          <w:rFonts w:ascii="Sylfaen" w:hAnsi="Sylfaen" w:cstheme="minorHAnsi"/>
          <w:spacing w:val="1"/>
        </w:rPr>
        <w:t>“</w:t>
      </w:r>
      <w:r w:rsidRPr="00AE5A84">
        <w:rPr>
          <w:rFonts w:ascii="Sylfaen" w:hAnsi="Sylfaen" w:cstheme="minorHAnsi"/>
          <w:spacing w:val="-3"/>
        </w:rPr>
        <w:t>F</w:t>
      </w:r>
      <w:r w:rsidRPr="00AE5A84">
        <w:rPr>
          <w:rFonts w:ascii="Sylfaen" w:hAnsi="Sylfaen" w:cstheme="minorHAnsi"/>
          <w:spacing w:val="1"/>
        </w:rPr>
        <w:t>m</w:t>
      </w:r>
      <w:r w:rsidRPr="00AE5A84">
        <w:rPr>
          <w:rFonts w:ascii="Sylfaen" w:hAnsi="Sylfaen" w:cstheme="minorHAnsi"/>
        </w:rPr>
        <w:t>”</w:t>
      </w:r>
      <w:r w:rsidRPr="00AE5A84">
        <w:rPr>
          <w:rFonts w:ascii="Sylfaen" w:hAnsi="Sylfaen" w:cstheme="minorHAnsi"/>
          <w:spacing w:val="-1"/>
        </w:rPr>
        <w:t xml:space="preserve"> </w:t>
      </w:r>
      <w:r w:rsidRPr="00AE5A84">
        <w:rPr>
          <w:rFonts w:ascii="Sylfaen" w:hAnsi="Sylfaen" w:cstheme="minorHAnsi"/>
        </w:rPr>
        <w:t>is</w:t>
      </w:r>
      <w:r w:rsidRPr="00AE5A84">
        <w:rPr>
          <w:rFonts w:ascii="Sylfaen" w:hAnsi="Sylfaen" w:cstheme="minorHAnsi"/>
          <w:spacing w:val="1"/>
        </w:rPr>
        <w:t xml:space="preserve"> </w:t>
      </w:r>
      <w:r w:rsidRPr="00AE5A84">
        <w:rPr>
          <w:rFonts w:ascii="Sylfaen" w:hAnsi="Sylfaen" w:cstheme="minorHAnsi"/>
        </w:rPr>
        <w:t>t</w:t>
      </w:r>
      <w:r w:rsidRPr="00AE5A84">
        <w:rPr>
          <w:rFonts w:ascii="Sylfaen" w:hAnsi="Sylfaen" w:cstheme="minorHAnsi"/>
          <w:spacing w:val="-3"/>
        </w:rPr>
        <w:t>h</w:t>
      </w:r>
      <w:r w:rsidRPr="00AE5A84">
        <w:rPr>
          <w:rFonts w:ascii="Sylfaen" w:hAnsi="Sylfaen" w:cstheme="minorHAnsi"/>
        </w:rPr>
        <w:t>e</w:t>
      </w:r>
      <w:r w:rsidRPr="00AE5A84">
        <w:rPr>
          <w:rFonts w:ascii="Sylfaen" w:hAnsi="Sylfaen" w:cstheme="minorHAnsi"/>
          <w:spacing w:val="1"/>
        </w:rPr>
        <w:t xml:space="preserve"> </w:t>
      </w:r>
      <w:r w:rsidRPr="00AE5A84">
        <w:rPr>
          <w:rFonts w:ascii="Sylfaen" w:hAnsi="Sylfaen" w:cstheme="minorHAnsi"/>
        </w:rPr>
        <w:t>l</w:t>
      </w:r>
      <w:r w:rsidRPr="00AE5A84">
        <w:rPr>
          <w:rFonts w:ascii="Sylfaen" w:hAnsi="Sylfaen" w:cstheme="minorHAnsi"/>
          <w:spacing w:val="-2"/>
        </w:rPr>
        <w:t>o</w:t>
      </w:r>
      <w:r w:rsidRPr="00AE5A84">
        <w:rPr>
          <w:rFonts w:ascii="Sylfaen" w:hAnsi="Sylfaen" w:cstheme="minorHAnsi"/>
        </w:rPr>
        <w:t>w</w:t>
      </w:r>
      <w:r w:rsidRPr="00AE5A84">
        <w:rPr>
          <w:rFonts w:ascii="Sylfaen" w:hAnsi="Sylfaen" w:cstheme="minorHAnsi"/>
          <w:spacing w:val="1"/>
        </w:rPr>
        <w:t>e</w:t>
      </w:r>
      <w:r w:rsidRPr="00AE5A84">
        <w:rPr>
          <w:rFonts w:ascii="Sylfaen" w:hAnsi="Sylfaen" w:cstheme="minorHAnsi"/>
          <w:spacing w:val="-2"/>
        </w:rPr>
        <w:t>s</w:t>
      </w:r>
      <w:r w:rsidRPr="00AE5A84">
        <w:rPr>
          <w:rFonts w:ascii="Sylfaen" w:hAnsi="Sylfaen" w:cstheme="minorHAnsi"/>
        </w:rPr>
        <w:t>t</w:t>
      </w:r>
      <w:r w:rsidRPr="00AE5A84">
        <w:rPr>
          <w:rFonts w:ascii="Sylfaen" w:hAnsi="Sylfaen" w:cstheme="minorHAnsi"/>
          <w:spacing w:val="1"/>
        </w:rPr>
        <w:t xml:space="preserve"> </w:t>
      </w:r>
      <w:r w:rsidR="00451930" w:rsidRPr="00AE5A84">
        <w:rPr>
          <w:rFonts w:ascii="Sylfaen" w:hAnsi="Sylfaen" w:cstheme="minorHAnsi"/>
          <w:spacing w:val="-1"/>
        </w:rPr>
        <w:t>evaluated total price</w:t>
      </w:r>
      <w:r w:rsidRPr="00AE5A84">
        <w:rPr>
          <w:rFonts w:ascii="Sylfaen" w:hAnsi="Sylfaen" w:cstheme="minorHAnsi"/>
        </w:rPr>
        <w:t>, and</w:t>
      </w:r>
      <w:r w:rsidRPr="00AE5A84">
        <w:rPr>
          <w:rFonts w:ascii="Sylfaen" w:hAnsi="Sylfaen" w:cstheme="minorHAnsi"/>
          <w:spacing w:val="-3"/>
        </w:rPr>
        <w:t xml:space="preserve"> </w:t>
      </w:r>
      <w:r w:rsidRPr="00AE5A84">
        <w:rPr>
          <w:rFonts w:ascii="Sylfaen" w:hAnsi="Sylfaen" w:cstheme="minorHAnsi"/>
          <w:spacing w:val="1"/>
        </w:rPr>
        <w:t>“</w:t>
      </w:r>
      <w:r w:rsidRPr="00AE5A84">
        <w:rPr>
          <w:rFonts w:ascii="Sylfaen" w:hAnsi="Sylfaen" w:cstheme="minorHAnsi"/>
        </w:rPr>
        <w:t>F”</w:t>
      </w:r>
      <w:r w:rsidRPr="00AE5A84">
        <w:rPr>
          <w:rFonts w:ascii="Sylfaen" w:hAnsi="Sylfaen" w:cstheme="minorHAnsi"/>
          <w:spacing w:val="-1"/>
        </w:rPr>
        <w:t xml:space="preserve"> </w:t>
      </w:r>
      <w:r w:rsidRPr="00AE5A84">
        <w:rPr>
          <w:rFonts w:ascii="Sylfaen" w:hAnsi="Sylfaen" w:cstheme="minorHAnsi"/>
        </w:rPr>
        <w:t xml:space="preserve">the </w:t>
      </w:r>
      <w:r w:rsidR="007D42FB" w:rsidRPr="00AE5A84">
        <w:rPr>
          <w:rFonts w:ascii="Sylfaen" w:hAnsi="Sylfaen" w:cstheme="minorHAnsi"/>
        </w:rPr>
        <w:t xml:space="preserve">Financial Proposal </w:t>
      </w:r>
      <w:r w:rsidRPr="00AE5A84">
        <w:rPr>
          <w:rFonts w:ascii="Sylfaen" w:hAnsi="Sylfaen" w:cstheme="minorHAnsi"/>
          <w:spacing w:val="-1"/>
        </w:rPr>
        <w:t>und</w:t>
      </w:r>
      <w:r w:rsidRPr="00AE5A84">
        <w:rPr>
          <w:rFonts w:ascii="Sylfaen" w:hAnsi="Sylfaen" w:cstheme="minorHAnsi"/>
        </w:rPr>
        <w:t>er</w:t>
      </w:r>
      <w:r w:rsidRPr="00AE5A84">
        <w:rPr>
          <w:rFonts w:ascii="Sylfaen" w:hAnsi="Sylfaen" w:cstheme="minorHAnsi"/>
          <w:spacing w:val="1"/>
        </w:rPr>
        <w:t xml:space="preserve"> </w:t>
      </w:r>
      <w:r w:rsidRPr="00AE5A84">
        <w:rPr>
          <w:rFonts w:ascii="Sylfaen" w:hAnsi="Sylfaen" w:cstheme="minorHAnsi"/>
        </w:rPr>
        <w:t>c</w:t>
      </w:r>
      <w:r w:rsidRPr="00AE5A84">
        <w:rPr>
          <w:rFonts w:ascii="Sylfaen" w:hAnsi="Sylfaen" w:cstheme="minorHAnsi"/>
          <w:spacing w:val="1"/>
        </w:rPr>
        <w:t>o</w:t>
      </w:r>
      <w:r w:rsidRPr="00AE5A84">
        <w:rPr>
          <w:rFonts w:ascii="Sylfaen" w:hAnsi="Sylfaen" w:cstheme="minorHAnsi"/>
          <w:spacing w:val="-1"/>
        </w:rPr>
        <w:t>n</w:t>
      </w:r>
      <w:r w:rsidRPr="00AE5A84">
        <w:rPr>
          <w:rFonts w:ascii="Sylfaen" w:hAnsi="Sylfaen" w:cstheme="minorHAnsi"/>
        </w:rPr>
        <w:t>si</w:t>
      </w:r>
      <w:r w:rsidRPr="00AE5A84">
        <w:rPr>
          <w:rFonts w:ascii="Sylfaen" w:hAnsi="Sylfaen" w:cstheme="minorHAnsi"/>
          <w:spacing w:val="-1"/>
        </w:rPr>
        <w:t>d</w:t>
      </w:r>
      <w:r w:rsidRPr="00AE5A84">
        <w:rPr>
          <w:rFonts w:ascii="Sylfaen" w:hAnsi="Sylfaen" w:cstheme="minorHAnsi"/>
        </w:rPr>
        <w:t>er</w:t>
      </w:r>
      <w:r w:rsidRPr="00AE5A84">
        <w:rPr>
          <w:rFonts w:ascii="Sylfaen" w:hAnsi="Sylfaen" w:cstheme="minorHAnsi"/>
          <w:spacing w:val="-2"/>
        </w:rPr>
        <w:t>a</w:t>
      </w:r>
      <w:r w:rsidRPr="00AE5A84">
        <w:rPr>
          <w:rFonts w:ascii="Sylfaen" w:hAnsi="Sylfaen" w:cstheme="minorHAnsi"/>
        </w:rPr>
        <w:t>ti</w:t>
      </w:r>
      <w:r w:rsidRPr="00AE5A84">
        <w:rPr>
          <w:rFonts w:ascii="Sylfaen" w:hAnsi="Sylfaen" w:cstheme="minorHAnsi"/>
          <w:spacing w:val="1"/>
        </w:rPr>
        <w:t>o</w:t>
      </w:r>
      <w:r w:rsidRPr="00AE5A84">
        <w:rPr>
          <w:rFonts w:ascii="Sylfaen" w:hAnsi="Sylfaen" w:cstheme="minorHAnsi"/>
          <w:spacing w:val="-1"/>
        </w:rPr>
        <w:t>n</w:t>
      </w:r>
      <w:r w:rsidRPr="00AE5A84">
        <w:rPr>
          <w:rFonts w:ascii="Sylfaen" w:hAnsi="Sylfaen" w:cstheme="minorHAnsi"/>
        </w:rPr>
        <w:t>.</w:t>
      </w:r>
    </w:p>
    <w:p w14:paraId="33ED9733" w14:textId="3CCE53AC" w:rsidR="00451930" w:rsidRPr="00AE5A84" w:rsidRDefault="00451930" w:rsidP="00C4147F">
      <w:pPr>
        <w:spacing w:after="0" w:line="240" w:lineRule="auto"/>
        <w:ind w:right="-20"/>
        <w:jc w:val="both"/>
        <w:rPr>
          <w:rFonts w:ascii="Sylfaen" w:hAnsi="Sylfaen" w:cstheme="minorHAnsi"/>
        </w:rPr>
      </w:pPr>
    </w:p>
    <w:p w14:paraId="282FAAE7" w14:textId="77777777" w:rsidR="0047670E" w:rsidRPr="00AE5A84" w:rsidRDefault="0047670E" w:rsidP="00C4147F">
      <w:pPr>
        <w:pStyle w:val="Heading2"/>
        <w:numPr>
          <w:ilvl w:val="1"/>
          <w:numId w:val="16"/>
        </w:numPr>
        <w:ind w:left="0" w:firstLine="0"/>
        <w:rPr>
          <w:rFonts w:ascii="Sylfaen" w:eastAsia="Calibri" w:hAnsi="Sylfaen" w:cstheme="minorHAnsi"/>
        </w:rPr>
      </w:pPr>
      <w:bookmarkStart w:id="56" w:name="_Final_Quality-_and"/>
      <w:bookmarkStart w:id="57" w:name="_Toc515296558"/>
      <w:bookmarkStart w:id="58" w:name="_Toc118970213"/>
      <w:bookmarkEnd w:id="56"/>
      <w:r w:rsidRPr="00AE5A84">
        <w:rPr>
          <w:rFonts w:ascii="Sylfaen" w:eastAsia="Calibri" w:hAnsi="Sylfaen" w:cstheme="minorHAnsi"/>
        </w:rPr>
        <w:t>Final</w:t>
      </w:r>
      <w:r w:rsidRPr="00AE5A84">
        <w:rPr>
          <w:rFonts w:ascii="Sylfaen" w:eastAsia="Calibri" w:hAnsi="Sylfaen" w:cstheme="minorHAnsi"/>
          <w:b/>
          <w:bCs/>
          <w:spacing w:val="-1"/>
        </w:rPr>
        <w:t xml:space="preserve"> </w:t>
      </w:r>
      <w:r w:rsidRPr="00AE5A84">
        <w:rPr>
          <w:rFonts w:ascii="Sylfaen" w:eastAsia="Calibri" w:hAnsi="Sylfaen" w:cstheme="minorHAnsi"/>
        </w:rPr>
        <w:t>Q</w:t>
      </w:r>
      <w:r w:rsidRPr="00AE5A84">
        <w:rPr>
          <w:rFonts w:ascii="Sylfaen" w:eastAsia="Calibri" w:hAnsi="Sylfaen" w:cstheme="minorHAnsi"/>
          <w:spacing w:val="-1"/>
        </w:rPr>
        <w:t>ua</w:t>
      </w:r>
      <w:r w:rsidRPr="00AE5A84">
        <w:rPr>
          <w:rFonts w:ascii="Sylfaen" w:eastAsia="Calibri" w:hAnsi="Sylfaen" w:cstheme="minorHAnsi"/>
          <w:spacing w:val="1"/>
        </w:rPr>
        <w:t>li</w:t>
      </w:r>
      <w:r w:rsidRPr="00AE5A84">
        <w:rPr>
          <w:rFonts w:ascii="Sylfaen" w:eastAsia="Calibri" w:hAnsi="Sylfaen" w:cstheme="minorHAnsi"/>
        </w:rPr>
        <w:t>t</w:t>
      </w:r>
      <w:r w:rsidRPr="00AE5A84">
        <w:rPr>
          <w:rFonts w:ascii="Sylfaen" w:eastAsia="Calibri" w:hAnsi="Sylfaen" w:cstheme="minorHAnsi"/>
          <w:spacing w:val="2"/>
        </w:rPr>
        <w:t>y</w:t>
      </w:r>
      <w:r w:rsidRPr="00AE5A84">
        <w:rPr>
          <w:rFonts w:ascii="Sylfaen" w:eastAsia="Calibri" w:hAnsi="Sylfaen" w:cstheme="minorHAnsi"/>
        </w:rPr>
        <w:t>-</w:t>
      </w:r>
      <w:r w:rsidRPr="00AE5A84">
        <w:rPr>
          <w:rFonts w:ascii="Sylfaen" w:eastAsia="Calibri" w:hAnsi="Sylfaen" w:cstheme="minorHAnsi"/>
          <w:spacing w:val="-2"/>
        </w:rPr>
        <w:t xml:space="preserve"> </w:t>
      </w:r>
      <w:r w:rsidRPr="00AE5A84">
        <w:rPr>
          <w:rFonts w:ascii="Sylfaen" w:eastAsia="Calibri" w:hAnsi="Sylfaen" w:cstheme="minorHAnsi"/>
          <w:spacing w:val="-1"/>
        </w:rPr>
        <w:t>an</w:t>
      </w:r>
      <w:r w:rsidRPr="00AE5A84">
        <w:rPr>
          <w:rFonts w:ascii="Sylfaen" w:eastAsia="Calibri" w:hAnsi="Sylfaen" w:cstheme="minorHAnsi"/>
        </w:rPr>
        <w:t>d</w:t>
      </w:r>
      <w:r w:rsidRPr="00AE5A84">
        <w:rPr>
          <w:rFonts w:ascii="Sylfaen" w:eastAsia="Calibri" w:hAnsi="Sylfaen" w:cstheme="minorHAnsi"/>
          <w:spacing w:val="-1"/>
        </w:rPr>
        <w:t xml:space="preserve"> </w:t>
      </w:r>
      <w:r w:rsidRPr="00AE5A84">
        <w:rPr>
          <w:rFonts w:ascii="Sylfaen" w:eastAsia="Calibri" w:hAnsi="Sylfaen" w:cstheme="minorHAnsi"/>
          <w:spacing w:val="1"/>
        </w:rPr>
        <w:t>C</w:t>
      </w:r>
      <w:r w:rsidRPr="00AE5A84">
        <w:rPr>
          <w:rFonts w:ascii="Sylfaen" w:eastAsia="Calibri" w:hAnsi="Sylfaen" w:cstheme="minorHAnsi"/>
          <w:spacing w:val="-1"/>
        </w:rPr>
        <w:t>o</w:t>
      </w:r>
      <w:r w:rsidRPr="00AE5A84">
        <w:rPr>
          <w:rFonts w:ascii="Sylfaen" w:eastAsia="Calibri" w:hAnsi="Sylfaen" w:cstheme="minorHAnsi"/>
        </w:rPr>
        <w:t>s</w:t>
      </w:r>
      <w:r w:rsidRPr="00AE5A84">
        <w:rPr>
          <w:rFonts w:ascii="Sylfaen" w:eastAsia="Calibri" w:hAnsi="Sylfaen" w:cstheme="minorHAnsi"/>
          <w:spacing w:val="1"/>
        </w:rPr>
        <w:t>t</w:t>
      </w:r>
      <w:r w:rsidRPr="00AE5A84">
        <w:rPr>
          <w:rFonts w:ascii="Sylfaen" w:eastAsia="Calibri" w:hAnsi="Sylfaen" w:cstheme="minorHAnsi"/>
        </w:rPr>
        <w:t>-</w:t>
      </w:r>
      <w:r w:rsidRPr="00AE5A84">
        <w:rPr>
          <w:rFonts w:ascii="Sylfaen" w:eastAsia="Calibri" w:hAnsi="Sylfaen" w:cstheme="minorHAnsi"/>
          <w:spacing w:val="-2"/>
        </w:rPr>
        <w:t xml:space="preserve"> </w:t>
      </w:r>
      <w:r w:rsidRPr="00AE5A84">
        <w:rPr>
          <w:rFonts w:ascii="Sylfaen" w:eastAsia="Calibri" w:hAnsi="Sylfaen" w:cstheme="minorHAnsi"/>
          <w:spacing w:val="1"/>
        </w:rPr>
        <w:t>B</w:t>
      </w:r>
      <w:r w:rsidRPr="00AE5A84">
        <w:rPr>
          <w:rFonts w:ascii="Sylfaen" w:eastAsia="Calibri" w:hAnsi="Sylfaen" w:cstheme="minorHAnsi"/>
          <w:spacing w:val="-1"/>
        </w:rPr>
        <w:t>a</w:t>
      </w:r>
      <w:r w:rsidRPr="00AE5A84">
        <w:rPr>
          <w:rFonts w:ascii="Sylfaen" w:eastAsia="Calibri" w:hAnsi="Sylfaen" w:cstheme="minorHAnsi"/>
        </w:rPr>
        <w:t>s</w:t>
      </w:r>
      <w:r w:rsidRPr="00AE5A84">
        <w:rPr>
          <w:rFonts w:ascii="Sylfaen" w:eastAsia="Calibri" w:hAnsi="Sylfaen" w:cstheme="minorHAnsi"/>
          <w:spacing w:val="-1"/>
        </w:rPr>
        <w:t>e</w:t>
      </w:r>
      <w:r w:rsidRPr="00AE5A84">
        <w:rPr>
          <w:rFonts w:ascii="Sylfaen" w:eastAsia="Calibri" w:hAnsi="Sylfaen" w:cstheme="minorHAnsi"/>
        </w:rPr>
        <w:t xml:space="preserve">d </w:t>
      </w:r>
      <w:r w:rsidRPr="00AE5A84">
        <w:rPr>
          <w:rFonts w:ascii="Sylfaen" w:eastAsia="Calibri" w:hAnsi="Sylfaen" w:cstheme="minorHAnsi"/>
          <w:spacing w:val="-2"/>
        </w:rPr>
        <w:t>R</w:t>
      </w:r>
      <w:r w:rsidRPr="00AE5A84">
        <w:rPr>
          <w:rFonts w:ascii="Sylfaen" w:eastAsia="Calibri" w:hAnsi="Sylfaen" w:cstheme="minorHAnsi"/>
          <w:spacing w:val="-1"/>
        </w:rPr>
        <w:t>an</w:t>
      </w:r>
      <w:r w:rsidRPr="00AE5A84">
        <w:rPr>
          <w:rFonts w:ascii="Sylfaen" w:eastAsia="Calibri" w:hAnsi="Sylfaen" w:cstheme="minorHAnsi"/>
        </w:rPr>
        <w:t>king. Contract Award</w:t>
      </w:r>
      <w:bookmarkEnd w:id="57"/>
      <w:bookmarkEnd w:id="58"/>
    </w:p>
    <w:p w14:paraId="47BC17AA" w14:textId="1A17C64D" w:rsidR="0047670E" w:rsidRPr="00AE5A84" w:rsidRDefault="0047670E" w:rsidP="00C4147F">
      <w:pPr>
        <w:spacing w:after="0" w:line="240" w:lineRule="auto"/>
        <w:ind w:right="-20"/>
        <w:rPr>
          <w:rFonts w:ascii="Sylfaen" w:hAnsi="Sylfaen" w:cstheme="minorHAnsi"/>
        </w:rPr>
      </w:pPr>
      <w:r w:rsidRPr="00AE5A84">
        <w:rPr>
          <w:rFonts w:ascii="Sylfaen" w:hAnsi="Sylfaen" w:cstheme="minorHAnsi"/>
        </w:rPr>
        <w:t>The</w:t>
      </w:r>
      <w:r w:rsidRPr="00AE5A84">
        <w:rPr>
          <w:rFonts w:ascii="Sylfaen" w:hAnsi="Sylfaen" w:cstheme="minorHAnsi"/>
          <w:spacing w:val="1"/>
        </w:rPr>
        <w:t xml:space="preserve"> </w:t>
      </w:r>
      <w:r w:rsidR="004C6AB0" w:rsidRPr="00AE5A84">
        <w:rPr>
          <w:rFonts w:ascii="Sylfaen" w:hAnsi="Sylfaen" w:cstheme="minorHAnsi"/>
          <w:spacing w:val="1"/>
        </w:rPr>
        <w:t xml:space="preserve">overall </w:t>
      </w:r>
      <w:r w:rsidRPr="00AE5A84">
        <w:rPr>
          <w:rFonts w:ascii="Sylfaen" w:hAnsi="Sylfaen" w:cstheme="minorHAnsi"/>
          <w:spacing w:val="-2"/>
        </w:rPr>
        <w:t>w</w:t>
      </w:r>
      <w:r w:rsidRPr="00AE5A84">
        <w:rPr>
          <w:rFonts w:ascii="Sylfaen" w:hAnsi="Sylfaen" w:cstheme="minorHAnsi"/>
        </w:rPr>
        <w:t>eig</w:t>
      </w:r>
      <w:r w:rsidRPr="00AE5A84">
        <w:rPr>
          <w:rFonts w:ascii="Sylfaen" w:hAnsi="Sylfaen" w:cstheme="minorHAnsi"/>
          <w:spacing w:val="-1"/>
        </w:rPr>
        <w:t>h</w:t>
      </w:r>
      <w:r w:rsidRPr="00AE5A84">
        <w:rPr>
          <w:rFonts w:ascii="Sylfaen" w:hAnsi="Sylfaen" w:cstheme="minorHAnsi"/>
        </w:rPr>
        <w:t>ts</w:t>
      </w:r>
      <w:r w:rsidRPr="00AE5A84">
        <w:rPr>
          <w:rFonts w:ascii="Sylfaen" w:hAnsi="Sylfaen" w:cstheme="minorHAnsi"/>
          <w:spacing w:val="1"/>
        </w:rPr>
        <w:t xml:space="preserve"> </w:t>
      </w:r>
      <w:r w:rsidRPr="00AE5A84">
        <w:rPr>
          <w:rFonts w:ascii="Sylfaen" w:hAnsi="Sylfaen" w:cstheme="minorHAnsi"/>
          <w:spacing w:val="-1"/>
        </w:rPr>
        <w:t>g</w:t>
      </w:r>
      <w:r w:rsidRPr="00AE5A84">
        <w:rPr>
          <w:rFonts w:ascii="Sylfaen" w:hAnsi="Sylfaen" w:cstheme="minorHAnsi"/>
        </w:rPr>
        <w:t>i</w:t>
      </w:r>
      <w:r w:rsidRPr="00AE5A84">
        <w:rPr>
          <w:rFonts w:ascii="Sylfaen" w:hAnsi="Sylfaen" w:cstheme="minorHAnsi"/>
          <w:spacing w:val="-2"/>
        </w:rPr>
        <w:t>v</w:t>
      </w:r>
      <w:r w:rsidRPr="00AE5A84">
        <w:rPr>
          <w:rFonts w:ascii="Sylfaen" w:hAnsi="Sylfaen" w:cstheme="minorHAnsi"/>
        </w:rPr>
        <w:t xml:space="preserve">en </w:t>
      </w:r>
      <w:r w:rsidRPr="00AE5A84">
        <w:rPr>
          <w:rFonts w:ascii="Sylfaen" w:hAnsi="Sylfaen" w:cstheme="minorHAnsi"/>
          <w:spacing w:val="-2"/>
        </w:rPr>
        <w:t>t</w:t>
      </w:r>
      <w:r w:rsidRPr="00AE5A84">
        <w:rPr>
          <w:rFonts w:ascii="Sylfaen" w:hAnsi="Sylfaen" w:cstheme="minorHAnsi"/>
        </w:rPr>
        <w:t>o</w:t>
      </w:r>
      <w:r w:rsidRPr="00AE5A84">
        <w:rPr>
          <w:rFonts w:ascii="Sylfaen" w:hAnsi="Sylfaen" w:cstheme="minorHAnsi"/>
          <w:spacing w:val="1"/>
        </w:rPr>
        <w:t xml:space="preserve"> t</w:t>
      </w:r>
      <w:r w:rsidRPr="00AE5A84">
        <w:rPr>
          <w:rFonts w:ascii="Sylfaen" w:hAnsi="Sylfaen" w:cstheme="minorHAnsi"/>
          <w:spacing w:val="-3"/>
        </w:rPr>
        <w:t>h</w:t>
      </w:r>
      <w:r w:rsidRPr="00AE5A84">
        <w:rPr>
          <w:rFonts w:ascii="Sylfaen" w:hAnsi="Sylfaen" w:cstheme="minorHAnsi"/>
        </w:rPr>
        <w:t>e</w:t>
      </w:r>
      <w:r w:rsidRPr="00AE5A84">
        <w:rPr>
          <w:rFonts w:ascii="Sylfaen" w:hAnsi="Sylfaen" w:cstheme="minorHAnsi"/>
          <w:spacing w:val="1"/>
        </w:rPr>
        <w:t xml:space="preserve"> </w:t>
      </w:r>
      <w:r w:rsidRPr="00AE5A84">
        <w:rPr>
          <w:rFonts w:ascii="Sylfaen" w:hAnsi="Sylfaen" w:cstheme="minorHAnsi"/>
          <w:spacing w:val="-2"/>
        </w:rPr>
        <w:t>T</w:t>
      </w:r>
      <w:r w:rsidRPr="00AE5A84">
        <w:rPr>
          <w:rFonts w:ascii="Sylfaen" w:hAnsi="Sylfaen" w:cstheme="minorHAnsi"/>
        </w:rPr>
        <w:t>ech</w:t>
      </w:r>
      <w:r w:rsidRPr="00AE5A84">
        <w:rPr>
          <w:rFonts w:ascii="Sylfaen" w:hAnsi="Sylfaen" w:cstheme="minorHAnsi"/>
          <w:spacing w:val="-1"/>
        </w:rPr>
        <w:t>n</w:t>
      </w:r>
      <w:r w:rsidRPr="00AE5A84">
        <w:rPr>
          <w:rFonts w:ascii="Sylfaen" w:hAnsi="Sylfaen" w:cstheme="minorHAnsi"/>
        </w:rPr>
        <w:t xml:space="preserve">ical </w:t>
      </w:r>
      <w:r w:rsidRPr="00AE5A84">
        <w:rPr>
          <w:rFonts w:ascii="Sylfaen" w:hAnsi="Sylfaen" w:cstheme="minorHAnsi"/>
          <w:spacing w:val="1"/>
        </w:rPr>
        <w:t>(</w:t>
      </w:r>
      <w:r w:rsidRPr="00AE5A84">
        <w:rPr>
          <w:rFonts w:ascii="Sylfaen" w:hAnsi="Sylfaen" w:cstheme="minorHAnsi"/>
          <w:spacing w:val="-2"/>
        </w:rPr>
        <w:t>T</w:t>
      </w:r>
      <w:r w:rsidRPr="00AE5A84">
        <w:rPr>
          <w:rFonts w:ascii="Sylfaen" w:hAnsi="Sylfaen" w:cstheme="minorHAnsi"/>
        </w:rPr>
        <w:t>)</w:t>
      </w:r>
      <w:r w:rsidRPr="00AE5A84">
        <w:rPr>
          <w:rFonts w:ascii="Sylfaen" w:hAnsi="Sylfaen" w:cstheme="minorHAnsi"/>
          <w:spacing w:val="1"/>
        </w:rPr>
        <w:t xml:space="preserve"> </w:t>
      </w:r>
      <w:r w:rsidRPr="00AE5A84">
        <w:rPr>
          <w:rFonts w:ascii="Sylfaen" w:hAnsi="Sylfaen" w:cstheme="minorHAnsi"/>
        </w:rPr>
        <w:t>a</w:t>
      </w:r>
      <w:r w:rsidRPr="00AE5A84">
        <w:rPr>
          <w:rFonts w:ascii="Sylfaen" w:hAnsi="Sylfaen" w:cstheme="minorHAnsi"/>
          <w:spacing w:val="-1"/>
        </w:rPr>
        <w:t>n</w:t>
      </w:r>
      <w:r w:rsidRPr="00AE5A84">
        <w:rPr>
          <w:rFonts w:ascii="Sylfaen" w:hAnsi="Sylfaen" w:cstheme="minorHAnsi"/>
        </w:rPr>
        <w:t>d</w:t>
      </w:r>
      <w:r w:rsidRPr="00AE5A84">
        <w:rPr>
          <w:rFonts w:ascii="Sylfaen" w:hAnsi="Sylfaen" w:cstheme="minorHAnsi"/>
          <w:spacing w:val="-1"/>
        </w:rPr>
        <w:t xml:space="preserve"> </w:t>
      </w:r>
      <w:r w:rsidRPr="00AE5A84">
        <w:rPr>
          <w:rFonts w:ascii="Sylfaen" w:hAnsi="Sylfaen" w:cstheme="minorHAnsi"/>
        </w:rPr>
        <w:t>F</w:t>
      </w:r>
      <w:r w:rsidRPr="00AE5A84">
        <w:rPr>
          <w:rFonts w:ascii="Sylfaen" w:hAnsi="Sylfaen" w:cstheme="minorHAnsi"/>
          <w:spacing w:val="1"/>
        </w:rPr>
        <w:t>i</w:t>
      </w:r>
      <w:r w:rsidRPr="00AE5A84">
        <w:rPr>
          <w:rFonts w:ascii="Sylfaen" w:hAnsi="Sylfaen" w:cstheme="minorHAnsi"/>
          <w:spacing w:val="-1"/>
        </w:rPr>
        <w:t>n</w:t>
      </w:r>
      <w:r w:rsidRPr="00AE5A84">
        <w:rPr>
          <w:rFonts w:ascii="Sylfaen" w:hAnsi="Sylfaen" w:cstheme="minorHAnsi"/>
        </w:rPr>
        <w:t>a</w:t>
      </w:r>
      <w:r w:rsidRPr="00AE5A84">
        <w:rPr>
          <w:rFonts w:ascii="Sylfaen" w:hAnsi="Sylfaen" w:cstheme="minorHAnsi"/>
          <w:spacing w:val="-1"/>
        </w:rPr>
        <w:t>n</w:t>
      </w:r>
      <w:r w:rsidRPr="00AE5A84">
        <w:rPr>
          <w:rFonts w:ascii="Sylfaen" w:hAnsi="Sylfaen" w:cstheme="minorHAnsi"/>
        </w:rPr>
        <w:t xml:space="preserve">cial </w:t>
      </w:r>
      <w:r w:rsidRPr="00AE5A84">
        <w:rPr>
          <w:rFonts w:ascii="Sylfaen" w:hAnsi="Sylfaen" w:cstheme="minorHAnsi"/>
          <w:spacing w:val="-2"/>
        </w:rPr>
        <w:t>(</w:t>
      </w:r>
      <w:r w:rsidR="00E06BC2">
        <w:rPr>
          <w:rFonts w:ascii="Sylfaen" w:hAnsi="Sylfaen" w:cstheme="minorHAnsi"/>
          <w:spacing w:val="1"/>
        </w:rPr>
        <w:t>F</w:t>
      </w:r>
      <w:r w:rsidRPr="00AE5A84">
        <w:rPr>
          <w:rFonts w:ascii="Sylfaen" w:hAnsi="Sylfaen" w:cstheme="minorHAnsi"/>
        </w:rPr>
        <w:t>)</w:t>
      </w:r>
      <w:r w:rsidRPr="00AE5A84">
        <w:rPr>
          <w:rFonts w:ascii="Sylfaen" w:hAnsi="Sylfaen" w:cstheme="minorHAnsi"/>
          <w:spacing w:val="-1"/>
        </w:rPr>
        <w:t xml:space="preserve"> </w:t>
      </w:r>
      <w:r w:rsidRPr="00AE5A84">
        <w:rPr>
          <w:rFonts w:ascii="Sylfaen" w:hAnsi="Sylfaen" w:cstheme="minorHAnsi"/>
          <w:spacing w:val="1"/>
        </w:rPr>
        <w:t>P</w:t>
      </w:r>
      <w:r w:rsidRPr="00AE5A84">
        <w:rPr>
          <w:rFonts w:ascii="Sylfaen" w:hAnsi="Sylfaen" w:cstheme="minorHAnsi"/>
        </w:rPr>
        <w:t>r</w:t>
      </w:r>
      <w:r w:rsidRPr="00AE5A84">
        <w:rPr>
          <w:rFonts w:ascii="Sylfaen" w:hAnsi="Sylfaen" w:cstheme="minorHAnsi"/>
          <w:spacing w:val="1"/>
        </w:rPr>
        <w:t>o</w:t>
      </w:r>
      <w:r w:rsidRPr="00AE5A84">
        <w:rPr>
          <w:rFonts w:ascii="Sylfaen" w:hAnsi="Sylfaen" w:cstheme="minorHAnsi"/>
          <w:spacing w:val="-3"/>
        </w:rPr>
        <w:t>p</w:t>
      </w:r>
      <w:r w:rsidRPr="00AE5A84">
        <w:rPr>
          <w:rFonts w:ascii="Sylfaen" w:hAnsi="Sylfaen" w:cstheme="minorHAnsi"/>
          <w:spacing w:val="1"/>
        </w:rPr>
        <w:t>o</w:t>
      </w:r>
      <w:r w:rsidRPr="00AE5A84">
        <w:rPr>
          <w:rFonts w:ascii="Sylfaen" w:hAnsi="Sylfaen" w:cstheme="minorHAnsi"/>
        </w:rPr>
        <w:t>sals</w:t>
      </w:r>
      <w:r w:rsidRPr="00AE5A84">
        <w:rPr>
          <w:rFonts w:ascii="Sylfaen" w:hAnsi="Sylfaen" w:cstheme="minorHAnsi"/>
          <w:spacing w:val="-3"/>
        </w:rPr>
        <w:t xml:space="preserve"> </w:t>
      </w:r>
      <w:r w:rsidRPr="00AE5A84">
        <w:rPr>
          <w:rFonts w:ascii="Sylfaen" w:hAnsi="Sylfaen" w:cstheme="minorHAnsi"/>
        </w:rPr>
        <w:t>ar</w:t>
      </w:r>
      <w:r w:rsidRPr="00AE5A84">
        <w:rPr>
          <w:rFonts w:ascii="Sylfaen" w:hAnsi="Sylfaen" w:cstheme="minorHAnsi"/>
          <w:spacing w:val="-1"/>
        </w:rPr>
        <w:t>e</w:t>
      </w:r>
      <w:r w:rsidRPr="00AE5A84">
        <w:rPr>
          <w:rFonts w:ascii="Sylfaen" w:hAnsi="Sylfaen" w:cstheme="minorHAnsi"/>
        </w:rPr>
        <w:t>:</w:t>
      </w:r>
    </w:p>
    <w:p w14:paraId="15E4B3FF" w14:textId="52483020" w:rsidR="0047670E" w:rsidRPr="00AE5A84" w:rsidRDefault="0047670E" w:rsidP="00C4147F">
      <w:pPr>
        <w:spacing w:after="0" w:line="265" w:lineRule="exact"/>
        <w:ind w:right="-20"/>
        <w:rPr>
          <w:rFonts w:ascii="Sylfaen" w:hAnsi="Sylfaen" w:cstheme="minorHAnsi"/>
        </w:rPr>
      </w:pPr>
      <w:r w:rsidRPr="00AE5A84">
        <w:rPr>
          <w:rFonts w:ascii="Sylfaen" w:hAnsi="Sylfaen" w:cstheme="minorHAnsi"/>
          <w:b/>
          <w:bCs/>
        </w:rPr>
        <w:t>T</w:t>
      </w:r>
      <w:r w:rsidRPr="00AE5A84">
        <w:rPr>
          <w:rFonts w:ascii="Sylfaen" w:hAnsi="Sylfaen" w:cstheme="minorHAnsi"/>
          <w:b/>
          <w:bCs/>
          <w:spacing w:val="2"/>
        </w:rPr>
        <w:t xml:space="preserve"> </w:t>
      </w:r>
      <w:r w:rsidRPr="00AE5A84">
        <w:rPr>
          <w:rFonts w:ascii="Sylfaen" w:hAnsi="Sylfaen" w:cstheme="minorHAnsi"/>
        </w:rPr>
        <w:t>=</w:t>
      </w:r>
      <w:r w:rsidRPr="00AE5A84">
        <w:rPr>
          <w:rFonts w:ascii="Sylfaen" w:hAnsi="Sylfaen" w:cstheme="minorHAnsi"/>
          <w:spacing w:val="-2"/>
        </w:rPr>
        <w:t xml:space="preserve"> </w:t>
      </w:r>
      <w:r w:rsidR="007D42FB" w:rsidRPr="00AE5A84">
        <w:rPr>
          <w:rFonts w:ascii="Sylfaen" w:hAnsi="Sylfaen" w:cstheme="minorHAnsi"/>
          <w:spacing w:val="-2"/>
        </w:rPr>
        <w:t>7</w:t>
      </w:r>
      <w:r w:rsidRPr="00AE5A84">
        <w:rPr>
          <w:rFonts w:ascii="Sylfaen" w:hAnsi="Sylfaen" w:cstheme="minorHAnsi"/>
        </w:rPr>
        <w:t xml:space="preserve">0 and </w:t>
      </w:r>
      <w:r w:rsidR="00E06BC2">
        <w:rPr>
          <w:rFonts w:ascii="Sylfaen" w:hAnsi="Sylfaen" w:cstheme="minorHAnsi"/>
          <w:b/>
          <w:bCs/>
        </w:rPr>
        <w:t>F</w:t>
      </w:r>
      <w:r w:rsidR="00E06BC2" w:rsidRPr="00AE5A84">
        <w:rPr>
          <w:rFonts w:ascii="Sylfaen" w:hAnsi="Sylfaen" w:cstheme="minorHAnsi"/>
          <w:b/>
          <w:bCs/>
          <w:spacing w:val="1"/>
        </w:rPr>
        <w:t xml:space="preserve"> </w:t>
      </w:r>
      <w:r w:rsidRPr="00AE5A84">
        <w:rPr>
          <w:rFonts w:ascii="Sylfaen" w:hAnsi="Sylfaen" w:cstheme="minorHAnsi"/>
        </w:rPr>
        <w:t>=</w:t>
      </w:r>
      <w:r w:rsidRPr="00AE5A84">
        <w:rPr>
          <w:rFonts w:ascii="Sylfaen" w:hAnsi="Sylfaen" w:cstheme="minorHAnsi"/>
          <w:spacing w:val="-1"/>
        </w:rPr>
        <w:t xml:space="preserve"> </w:t>
      </w:r>
      <w:r w:rsidR="007D42FB" w:rsidRPr="00AE5A84">
        <w:rPr>
          <w:rFonts w:ascii="Sylfaen" w:hAnsi="Sylfaen" w:cstheme="minorHAnsi"/>
          <w:spacing w:val="-1"/>
        </w:rPr>
        <w:t>3</w:t>
      </w:r>
      <w:r w:rsidRPr="00AE5A84">
        <w:rPr>
          <w:rFonts w:ascii="Sylfaen" w:hAnsi="Sylfaen" w:cstheme="minorHAnsi"/>
        </w:rPr>
        <w:t>0</w:t>
      </w:r>
    </w:p>
    <w:p w14:paraId="01D9EBF2" w14:textId="77777777" w:rsidR="0047670E" w:rsidRPr="00AE5A84" w:rsidRDefault="0047670E" w:rsidP="0047670E">
      <w:pPr>
        <w:spacing w:before="17" w:after="0" w:line="240" w:lineRule="exact"/>
        <w:rPr>
          <w:rFonts w:ascii="Sylfaen" w:hAnsi="Sylfaen" w:cstheme="minorHAnsi"/>
          <w:sz w:val="24"/>
          <w:szCs w:val="24"/>
        </w:rPr>
      </w:pPr>
    </w:p>
    <w:p w14:paraId="77464676" w14:textId="4EC6BEBA" w:rsidR="007409A9" w:rsidRPr="00AE5A84" w:rsidRDefault="00E37514" w:rsidP="007409A9">
      <w:pPr>
        <w:spacing w:before="120" w:after="120" w:line="240" w:lineRule="auto"/>
        <w:ind w:right="168"/>
        <w:jc w:val="both"/>
        <w:rPr>
          <w:rFonts w:ascii="Sylfaen" w:hAnsi="Sylfaen" w:cstheme="minorHAnsi"/>
        </w:rPr>
      </w:pPr>
      <w:r w:rsidRPr="00AE5A84">
        <w:rPr>
          <w:rFonts w:ascii="Sylfaen" w:hAnsi="Sylfaen" w:cstheme="minorHAnsi"/>
        </w:rPr>
        <w:t>A Combined Evaluation Proposal Score will be calculated for each responsive Proposal</w:t>
      </w:r>
      <w:r w:rsidR="00750484" w:rsidRPr="00AE5A84">
        <w:rPr>
          <w:rFonts w:ascii="Sylfaen" w:hAnsi="Sylfaen" w:cstheme="minorHAnsi"/>
        </w:rPr>
        <w:t>.</w:t>
      </w:r>
      <w:r w:rsidRPr="00AE5A84">
        <w:rPr>
          <w:rFonts w:ascii="Sylfaen" w:hAnsi="Sylfaen" w:cstheme="minorHAnsi"/>
        </w:rPr>
        <w:t xml:space="preserve"> </w:t>
      </w:r>
      <w:r w:rsidR="007409A9" w:rsidRPr="00AE5A84">
        <w:rPr>
          <w:rFonts w:ascii="Sylfaen" w:hAnsi="Sylfaen" w:cstheme="minorHAnsi"/>
          <w:spacing w:val="1"/>
        </w:rPr>
        <w:t>P</w:t>
      </w:r>
      <w:r w:rsidR="007409A9" w:rsidRPr="00AE5A84">
        <w:rPr>
          <w:rFonts w:ascii="Sylfaen" w:hAnsi="Sylfaen" w:cstheme="minorHAnsi"/>
        </w:rPr>
        <w:t>r</w:t>
      </w:r>
      <w:r w:rsidR="007409A9" w:rsidRPr="00AE5A84">
        <w:rPr>
          <w:rFonts w:ascii="Sylfaen" w:hAnsi="Sylfaen" w:cstheme="minorHAnsi"/>
          <w:spacing w:val="1"/>
        </w:rPr>
        <w:t>o</w:t>
      </w:r>
      <w:r w:rsidR="007409A9" w:rsidRPr="00AE5A84">
        <w:rPr>
          <w:rFonts w:ascii="Sylfaen" w:hAnsi="Sylfaen" w:cstheme="minorHAnsi"/>
          <w:spacing w:val="-3"/>
        </w:rPr>
        <w:t>p</w:t>
      </w:r>
      <w:r w:rsidR="007409A9" w:rsidRPr="00AE5A84">
        <w:rPr>
          <w:rFonts w:ascii="Sylfaen" w:hAnsi="Sylfaen" w:cstheme="minorHAnsi"/>
          <w:spacing w:val="1"/>
        </w:rPr>
        <w:t>o</w:t>
      </w:r>
      <w:r w:rsidR="007409A9" w:rsidRPr="00AE5A84">
        <w:rPr>
          <w:rFonts w:ascii="Sylfaen" w:hAnsi="Sylfaen" w:cstheme="minorHAnsi"/>
        </w:rPr>
        <w:t>sals</w:t>
      </w:r>
      <w:r w:rsidR="007409A9" w:rsidRPr="00AE5A84">
        <w:rPr>
          <w:rFonts w:ascii="Sylfaen" w:hAnsi="Sylfaen" w:cstheme="minorHAnsi"/>
          <w:spacing w:val="1"/>
        </w:rPr>
        <w:t xml:space="preserve"> </w:t>
      </w:r>
      <w:r w:rsidR="007409A9" w:rsidRPr="00AE5A84">
        <w:rPr>
          <w:rFonts w:ascii="Sylfaen" w:hAnsi="Sylfaen" w:cstheme="minorHAnsi"/>
        </w:rPr>
        <w:t>shall be</w:t>
      </w:r>
      <w:r w:rsidR="007409A9" w:rsidRPr="00AE5A84">
        <w:rPr>
          <w:rFonts w:ascii="Sylfaen" w:hAnsi="Sylfaen" w:cstheme="minorHAnsi"/>
          <w:spacing w:val="2"/>
        </w:rPr>
        <w:t xml:space="preserve"> </w:t>
      </w:r>
      <w:r w:rsidR="007409A9" w:rsidRPr="00AE5A84">
        <w:rPr>
          <w:rFonts w:ascii="Sylfaen" w:hAnsi="Sylfaen" w:cstheme="minorHAnsi"/>
        </w:rPr>
        <w:t>ra</w:t>
      </w:r>
      <w:r w:rsidR="007409A9" w:rsidRPr="00AE5A84">
        <w:rPr>
          <w:rFonts w:ascii="Sylfaen" w:hAnsi="Sylfaen" w:cstheme="minorHAnsi"/>
          <w:spacing w:val="-1"/>
        </w:rPr>
        <w:t>n</w:t>
      </w:r>
      <w:r w:rsidR="007409A9" w:rsidRPr="00AE5A84">
        <w:rPr>
          <w:rFonts w:ascii="Sylfaen" w:hAnsi="Sylfaen" w:cstheme="minorHAnsi"/>
        </w:rPr>
        <w:t>k</w:t>
      </w:r>
      <w:r w:rsidR="007409A9" w:rsidRPr="00AE5A84">
        <w:rPr>
          <w:rFonts w:ascii="Sylfaen" w:hAnsi="Sylfaen" w:cstheme="minorHAnsi"/>
          <w:spacing w:val="1"/>
        </w:rPr>
        <w:t>e</w:t>
      </w:r>
      <w:r w:rsidR="007409A9" w:rsidRPr="00AE5A84">
        <w:rPr>
          <w:rFonts w:ascii="Sylfaen" w:hAnsi="Sylfaen" w:cstheme="minorHAnsi"/>
        </w:rPr>
        <w:t>d</w:t>
      </w:r>
      <w:r w:rsidR="007409A9" w:rsidRPr="00AE5A84">
        <w:rPr>
          <w:rFonts w:ascii="Sylfaen" w:hAnsi="Sylfaen" w:cstheme="minorHAnsi"/>
          <w:spacing w:val="1"/>
        </w:rPr>
        <w:t xml:space="preserve"> </w:t>
      </w:r>
      <w:r w:rsidR="00750484" w:rsidRPr="00AE5A84">
        <w:rPr>
          <w:rFonts w:ascii="Sylfaen" w:hAnsi="Sylfaen" w:cstheme="minorHAnsi"/>
          <w:spacing w:val="1"/>
        </w:rPr>
        <w:t>from highest to lowest achieved score</w:t>
      </w:r>
      <w:r w:rsidR="007409A9" w:rsidRPr="00AE5A84">
        <w:rPr>
          <w:rFonts w:ascii="Sylfaen" w:hAnsi="Sylfaen" w:cstheme="minorHAnsi"/>
          <w:spacing w:val="1"/>
        </w:rPr>
        <w:t xml:space="preserve"> </w:t>
      </w:r>
      <w:r w:rsidR="007409A9" w:rsidRPr="00AE5A84">
        <w:rPr>
          <w:rFonts w:ascii="Sylfaen" w:hAnsi="Sylfaen" w:cstheme="minorHAnsi"/>
        </w:rPr>
        <w:t>ac</w:t>
      </w:r>
      <w:r w:rsidR="007409A9" w:rsidRPr="00AE5A84">
        <w:rPr>
          <w:rFonts w:ascii="Sylfaen" w:hAnsi="Sylfaen" w:cstheme="minorHAnsi"/>
          <w:spacing w:val="-2"/>
        </w:rPr>
        <w:t>c</w:t>
      </w:r>
      <w:r w:rsidR="007409A9" w:rsidRPr="00AE5A84">
        <w:rPr>
          <w:rFonts w:ascii="Sylfaen" w:hAnsi="Sylfaen" w:cstheme="minorHAnsi"/>
          <w:spacing w:val="1"/>
        </w:rPr>
        <w:t>o</w:t>
      </w:r>
      <w:r w:rsidR="007409A9" w:rsidRPr="00AE5A84">
        <w:rPr>
          <w:rFonts w:ascii="Sylfaen" w:hAnsi="Sylfaen" w:cstheme="minorHAnsi"/>
          <w:spacing w:val="-3"/>
        </w:rPr>
        <w:t>r</w:t>
      </w:r>
      <w:r w:rsidR="007409A9" w:rsidRPr="00AE5A84">
        <w:rPr>
          <w:rFonts w:ascii="Sylfaen" w:hAnsi="Sylfaen" w:cstheme="minorHAnsi"/>
          <w:spacing w:val="-1"/>
        </w:rPr>
        <w:t>d</w:t>
      </w:r>
      <w:r w:rsidR="007409A9" w:rsidRPr="00AE5A84">
        <w:rPr>
          <w:rFonts w:ascii="Sylfaen" w:hAnsi="Sylfaen" w:cstheme="minorHAnsi"/>
        </w:rPr>
        <w:t>i</w:t>
      </w:r>
      <w:r w:rsidR="007409A9" w:rsidRPr="00AE5A84">
        <w:rPr>
          <w:rFonts w:ascii="Sylfaen" w:hAnsi="Sylfaen" w:cstheme="minorHAnsi"/>
          <w:spacing w:val="-1"/>
        </w:rPr>
        <w:t>n</w:t>
      </w:r>
      <w:r w:rsidR="007409A9" w:rsidRPr="00AE5A84">
        <w:rPr>
          <w:rFonts w:ascii="Sylfaen" w:hAnsi="Sylfaen" w:cstheme="minorHAnsi"/>
        </w:rPr>
        <w:t>g to</w:t>
      </w:r>
      <w:r w:rsidR="007409A9" w:rsidRPr="00AE5A84">
        <w:rPr>
          <w:rFonts w:ascii="Sylfaen" w:hAnsi="Sylfaen" w:cstheme="minorHAnsi"/>
          <w:spacing w:val="3"/>
        </w:rPr>
        <w:t xml:space="preserve"> </w:t>
      </w:r>
      <w:r w:rsidR="007409A9" w:rsidRPr="00AE5A84">
        <w:rPr>
          <w:rFonts w:ascii="Sylfaen" w:hAnsi="Sylfaen" w:cstheme="minorHAnsi"/>
        </w:rPr>
        <w:t>their</w:t>
      </w:r>
      <w:r w:rsidR="007409A9" w:rsidRPr="00AE5A84">
        <w:rPr>
          <w:rFonts w:ascii="Sylfaen" w:hAnsi="Sylfaen" w:cstheme="minorHAnsi"/>
          <w:spacing w:val="1"/>
        </w:rPr>
        <w:t xml:space="preserve"> </w:t>
      </w:r>
      <w:r w:rsidR="007409A9" w:rsidRPr="00AE5A84">
        <w:rPr>
          <w:rFonts w:ascii="Sylfaen" w:hAnsi="Sylfaen" w:cstheme="minorHAnsi"/>
          <w:spacing w:val="-2"/>
        </w:rPr>
        <w:t>c</w:t>
      </w:r>
      <w:r w:rsidR="007409A9" w:rsidRPr="00AE5A84">
        <w:rPr>
          <w:rFonts w:ascii="Sylfaen" w:hAnsi="Sylfaen" w:cstheme="minorHAnsi"/>
          <w:spacing w:val="1"/>
        </w:rPr>
        <w:t>om</w:t>
      </w:r>
      <w:r w:rsidR="007409A9" w:rsidRPr="00AE5A84">
        <w:rPr>
          <w:rFonts w:ascii="Sylfaen" w:hAnsi="Sylfaen" w:cstheme="minorHAnsi"/>
          <w:spacing w:val="-1"/>
        </w:rPr>
        <w:t>b</w:t>
      </w:r>
      <w:r w:rsidR="007409A9" w:rsidRPr="00AE5A84">
        <w:rPr>
          <w:rFonts w:ascii="Sylfaen" w:hAnsi="Sylfaen" w:cstheme="minorHAnsi"/>
        </w:rPr>
        <w:t>i</w:t>
      </w:r>
      <w:r w:rsidR="007409A9" w:rsidRPr="00AE5A84">
        <w:rPr>
          <w:rFonts w:ascii="Sylfaen" w:hAnsi="Sylfaen" w:cstheme="minorHAnsi"/>
          <w:spacing w:val="-1"/>
        </w:rPr>
        <w:t>n</w:t>
      </w:r>
      <w:r w:rsidR="007409A9" w:rsidRPr="00AE5A84">
        <w:rPr>
          <w:rFonts w:ascii="Sylfaen" w:hAnsi="Sylfaen" w:cstheme="minorHAnsi"/>
        </w:rPr>
        <w:t>ed</w:t>
      </w:r>
      <w:r w:rsidR="007409A9" w:rsidRPr="00AE5A84">
        <w:rPr>
          <w:rFonts w:ascii="Sylfaen" w:hAnsi="Sylfaen" w:cstheme="minorHAnsi"/>
          <w:spacing w:val="1"/>
        </w:rPr>
        <w:t xml:space="preserve"> </w:t>
      </w:r>
      <w:r w:rsidR="007409A9" w:rsidRPr="00AE5A84">
        <w:rPr>
          <w:rFonts w:ascii="Sylfaen" w:hAnsi="Sylfaen" w:cstheme="minorHAnsi"/>
          <w:spacing w:val="-2"/>
        </w:rPr>
        <w:t>t</w:t>
      </w:r>
      <w:r w:rsidR="007409A9" w:rsidRPr="00AE5A84">
        <w:rPr>
          <w:rFonts w:ascii="Sylfaen" w:hAnsi="Sylfaen" w:cstheme="minorHAnsi"/>
        </w:rPr>
        <w:t>e</w:t>
      </w:r>
      <w:r w:rsidR="007409A9" w:rsidRPr="00AE5A84">
        <w:rPr>
          <w:rFonts w:ascii="Sylfaen" w:hAnsi="Sylfaen" w:cstheme="minorHAnsi"/>
          <w:spacing w:val="-2"/>
        </w:rPr>
        <w:t>c</w:t>
      </w:r>
      <w:r w:rsidR="007409A9" w:rsidRPr="00AE5A84">
        <w:rPr>
          <w:rFonts w:ascii="Sylfaen" w:hAnsi="Sylfaen" w:cstheme="minorHAnsi"/>
          <w:spacing w:val="-1"/>
        </w:rPr>
        <w:t>hn</w:t>
      </w:r>
      <w:r w:rsidR="007409A9" w:rsidRPr="00AE5A84">
        <w:rPr>
          <w:rFonts w:ascii="Sylfaen" w:hAnsi="Sylfaen" w:cstheme="minorHAnsi"/>
        </w:rPr>
        <w:t>ical</w:t>
      </w:r>
      <w:r w:rsidR="007409A9" w:rsidRPr="00AE5A84">
        <w:rPr>
          <w:rFonts w:ascii="Sylfaen" w:hAnsi="Sylfaen" w:cstheme="minorHAnsi"/>
          <w:spacing w:val="1"/>
        </w:rPr>
        <w:t xml:space="preserve"> </w:t>
      </w:r>
      <w:r w:rsidR="007409A9" w:rsidRPr="00AE5A84">
        <w:rPr>
          <w:rFonts w:ascii="Sylfaen" w:hAnsi="Sylfaen" w:cstheme="minorHAnsi"/>
        </w:rPr>
        <w:t>(St)</w:t>
      </w:r>
      <w:r w:rsidR="007409A9" w:rsidRPr="00AE5A84">
        <w:rPr>
          <w:rFonts w:ascii="Sylfaen" w:hAnsi="Sylfaen" w:cstheme="minorHAnsi"/>
          <w:spacing w:val="2"/>
        </w:rPr>
        <w:t xml:space="preserve"> </w:t>
      </w:r>
      <w:r w:rsidR="007409A9" w:rsidRPr="00AE5A84">
        <w:rPr>
          <w:rFonts w:ascii="Sylfaen" w:hAnsi="Sylfaen" w:cstheme="minorHAnsi"/>
        </w:rPr>
        <w:t>a</w:t>
      </w:r>
      <w:r w:rsidR="007409A9" w:rsidRPr="00AE5A84">
        <w:rPr>
          <w:rFonts w:ascii="Sylfaen" w:hAnsi="Sylfaen" w:cstheme="minorHAnsi"/>
          <w:spacing w:val="-1"/>
        </w:rPr>
        <w:t>n</w:t>
      </w:r>
      <w:r w:rsidR="007409A9" w:rsidRPr="00AE5A84">
        <w:rPr>
          <w:rFonts w:ascii="Sylfaen" w:hAnsi="Sylfaen" w:cstheme="minorHAnsi"/>
        </w:rPr>
        <w:t>d</w:t>
      </w:r>
      <w:r w:rsidR="007409A9" w:rsidRPr="00AE5A84">
        <w:rPr>
          <w:rFonts w:ascii="Sylfaen" w:hAnsi="Sylfaen" w:cstheme="minorHAnsi"/>
          <w:spacing w:val="1"/>
        </w:rPr>
        <w:t xml:space="preserve"> </w:t>
      </w:r>
      <w:r w:rsidR="007409A9" w:rsidRPr="00AE5A84">
        <w:rPr>
          <w:rFonts w:ascii="Sylfaen" w:hAnsi="Sylfaen" w:cstheme="minorHAnsi"/>
        </w:rPr>
        <w:t>fi</w:t>
      </w:r>
      <w:r w:rsidR="007409A9" w:rsidRPr="00AE5A84">
        <w:rPr>
          <w:rFonts w:ascii="Sylfaen" w:hAnsi="Sylfaen" w:cstheme="minorHAnsi"/>
          <w:spacing w:val="-1"/>
        </w:rPr>
        <w:t>n</w:t>
      </w:r>
      <w:r w:rsidR="007409A9" w:rsidRPr="00AE5A84">
        <w:rPr>
          <w:rFonts w:ascii="Sylfaen" w:hAnsi="Sylfaen" w:cstheme="minorHAnsi"/>
        </w:rPr>
        <w:t>a</w:t>
      </w:r>
      <w:r w:rsidR="007409A9" w:rsidRPr="00AE5A84">
        <w:rPr>
          <w:rFonts w:ascii="Sylfaen" w:hAnsi="Sylfaen" w:cstheme="minorHAnsi"/>
          <w:spacing w:val="-1"/>
        </w:rPr>
        <w:t>n</w:t>
      </w:r>
      <w:r w:rsidR="007409A9" w:rsidRPr="00AE5A84">
        <w:rPr>
          <w:rFonts w:ascii="Sylfaen" w:hAnsi="Sylfaen" w:cstheme="minorHAnsi"/>
        </w:rPr>
        <w:t>cial</w:t>
      </w:r>
      <w:r w:rsidR="007409A9" w:rsidRPr="00AE5A84">
        <w:rPr>
          <w:rFonts w:ascii="Sylfaen" w:hAnsi="Sylfaen" w:cstheme="minorHAnsi"/>
          <w:spacing w:val="1"/>
        </w:rPr>
        <w:t xml:space="preserve"> </w:t>
      </w:r>
      <w:r w:rsidR="007409A9" w:rsidRPr="00AE5A84">
        <w:rPr>
          <w:rFonts w:ascii="Sylfaen" w:hAnsi="Sylfaen" w:cstheme="minorHAnsi"/>
        </w:rPr>
        <w:t>(Sf)</w:t>
      </w:r>
      <w:r w:rsidR="007409A9" w:rsidRPr="00AE5A84">
        <w:rPr>
          <w:rFonts w:ascii="Sylfaen" w:hAnsi="Sylfaen" w:cstheme="minorHAnsi"/>
          <w:spacing w:val="1"/>
        </w:rPr>
        <w:t xml:space="preserve"> </w:t>
      </w:r>
      <w:r w:rsidR="007409A9" w:rsidRPr="00AE5A84">
        <w:rPr>
          <w:rFonts w:ascii="Sylfaen" w:hAnsi="Sylfaen" w:cstheme="minorHAnsi"/>
        </w:rPr>
        <w:t>sc</w:t>
      </w:r>
      <w:r w:rsidR="007409A9" w:rsidRPr="00AE5A84">
        <w:rPr>
          <w:rFonts w:ascii="Sylfaen" w:hAnsi="Sylfaen" w:cstheme="minorHAnsi"/>
          <w:spacing w:val="1"/>
        </w:rPr>
        <w:t>o</w:t>
      </w:r>
      <w:r w:rsidR="007409A9" w:rsidRPr="00AE5A84">
        <w:rPr>
          <w:rFonts w:ascii="Sylfaen" w:hAnsi="Sylfaen" w:cstheme="minorHAnsi"/>
        </w:rPr>
        <w:t>r</w:t>
      </w:r>
      <w:r w:rsidR="007409A9" w:rsidRPr="00AE5A84">
        <w:rPr>
          <w:rFonts w:ascii="Sylfaen" w:hAnsi="Sylfaen" w:cstheme="minorHAnsi"/>
          <w:spacing w:val="-2"/>
        </w:rPr>
        <w:t>e</w:t>
      </w:r>
      <w:r w:rsidR="007409A9" w:rsidRPr="00AE5A84">
        <w:rPr>
          <w:rFonts w:ascii="Sylfaen" w:hAnsi="Sylfaen" w:cstheme="minorHAnsi"/>
        </w:rPr>
        <w:t>s</w:t>
      </w:r>
      <w:r w:rsidR="007409A9" w:rsidRPr="00AE5A84">
        <w:rPr>
          <w:rFonts w:ascii="Sylfaen" w:hAnsi="Sylfaen" w:cstheme="minorHAnsi"/>
          <w:spacing w:val="1"/>
        </w:rPr>
        <w:t xml:space="preserve"> </w:t>
      </w:r>
      <w:r w:rsidR="007409A9" w:rsidRPr="00AE5A84">
        <w:rPr>
          <w:rFonts w:ascii="Sylfaen" w:hAnsi="Sylfaen" w:cstheme="minorHAnsi"/>
        </w:rPr>
        <w:t>as f</w:t>
      </w:r>
      <w:r w:rsidR="007409A9" w:rsidRPr="00AE5A84">
        <w:rPr>
          <w:rFonts w:ascii="Sylfaen" w:hAnsi="Sylfaen" w:cstheme="minorHAnsi"/>
          <w:spacing w:val="1"/>
        </w:rPr>
        <w:t>o</w:t>
      </w:r>
      <w:r w:rsidR="007409A9" w:rsidRPr="00AE5A84">
        <w:rPr>
          <w:rFonts w:ascii="Sylfaen" w:hAnsi="Sylfaen" w:cstheme="minorHAnsi"/>
        </w:rPr>
        <w:t>ll</w:t>
      </w:r>
      <w:r w:rsidR="007409A9" w:rsidRPr="00AE5A84">
        <w:rPr>
          <w:rFonts w:ascii="Sylfaen" w:hAnsi="Sylfaen" w:cstheme="minorHAnsi"/>
          <w:spacing w:val="-1"/>
        </w:rPr>
        <w:t>o</w:t>
      </w:r>
      <w:r w:rsidR="007409A9" w:rsidRPr="00AE5A84">
        <w:rPr>
          <w:rFonts w:ascii="Sylfaen" w:hAnsi="Sylfaen" w:cstheme="minorHAnsi"/>
        </w:rPr>
        <w:t>w</w:t>
      </w:r>
      <w:r w:rsidR="00750484" w:rsidRPr="00AE5A84">
        <w:rPr>
          <w:rFonts w:ascii="Sylfaen" w:hAnsi="Sylfaen" w:cstheme="minorHAnsi"/>
        </w:rPr>
        <w:t>s</w:t>
      </w:r>
      <w:proofErr w:type="gramStart"/>
      <w:r w:rsidR="007409A9" w:rsidRPr="00AE5A84">
        <w:rPr>
          <w:rFonts w:ascii="Sylfaen" w:hAnsi="Sylfaen" w:cstheme="minorHAnsi"/>
        </w:rPr>
        <w:t xml:space="preserve">: </w:t>
      </w:r>
      <w:r w:rsidR="007409A9" w:rsidRPr="00AE5A84">
        <w:rPr>
          <w:rFonts w:ascii="Sylfaen" w:hAnsi="Sylfaen" w:cstheme="minorHAnsi"/>
          <w:spacing w:val="2"/>
        </w:rPr>
        <w:t xml:space="preserve"> </w:t>
      </w:r>
      <w:r w:rsidR="00451930" w:rsidRPr="00AE5A84">
        <w:rPr>
          <w:rFonts w:ascii="Sylfaen" w:hAnsi="Sylfaen" w:cstheme="minorHAnsi"/>
          <w:spacing w:val="2"/>
        </w:rPr>
        <w:t>(</w:t>
      </w:r>
      <w:proofErr w:type="gramEnd"/>
      <w:r w:rsidR="00451930" w:rsidRPr="00AE5A84">
        <w:rPr>
          <w:rFonts w:ascii="Sylfaen" w:hAnsi="Sylfaen" w:cstheme="minorHAnsi"/>
          <w:spacing w:val="2"/>
        </w:rPr>
        <w:t xml:space="preserve">T = the weight given to the Technical Proposal; F = the weight given to the Financial Proposal; T + F = 1) as following:  S = St x T% + Sf x F%. </w:t>
      </w:r>
    </w:p>
    <w:p w14:paraId="78BAB82C" w14:textId="398FD4B1" w:rsidR="0047670E" w:rsidRDefault="007409A9" w:rsidP="003116C3">
      <w:pPr>
        <w:widowControl/>
        <w:spacing w:before="120" w:after="120" w:line="240" w:lineRule="auto"/>
        <w:jc w:val="both"/>
        <w:rPr>
          <w:rFonts w:ascii="Sylfaen" w:hAnsi="Sylfaen" w:cstheme="minorHAnsi"/>
        </w:rPr>
      </w:pPr>
      <w:r w:rsidRPr="00AE5A84">
        <w:rPr>
          <w:rFonts w:ascii="Sylfaen" w:hAnsi="Sylfaen" w:cstheme="minorHAnsi"/>
        </w:rPr>
        <w:t xml:space="preserve">Information relating to the scoring/ranking of proposals shall not be disclosed to the </w:t>
      </w:r>
      <w:r w:rsidR="000F370D">
        <w:rPr>
          <w:rFonts w:ascii="Sylfaen" w:hAnsi="Sylfaen" w:cstheme="minorHAnsi"/>
        </w:rPr>
        <w:t>Bidder</w:t>
      </w:r>
      <w:r w:rsidR="00771646" w:rsidRPr="00AE5A84">
        <w:rPr>
          <w:rFonts w:ascii="Sylfaen" w:hAnsi="Sylfaen" w:cstheme="minorHAnsi"/>
        </w:rPr>
        <w:t>s</w:t>
      </w:r>
      <w:r w:rsidRPr="00AE5A84">
        <w:rPr>
          <w:rFonts w:ascii="Sylfaen" w:hAnsi="Sylfaen" w:cstheme="minorHAnsi"/>
        </w:rPr>
        <w:t xml:space="preserve"> participating in the selection process or parties not </w:t>
      </w:r>
      <w:r w:rsidR="00793F32" w:rsidRPr="00AE5A84">
        <w:rPr>
          <w:rFonts w:ascii="Sylfaen" w:hAnsi="Sylfaen" w:cstheme="minorHAnsi"/>
        </w:rPr>
        <w:t xml:space="preserve">engaged by the Employer for </w:t>
      </w:r>
      <w:r w:rsidRPr="00AE5A84">
        <w:rPr>
          <w:rFonts w:ascii="Sylfaen" w:hAnsi="Sylfaen" w:cstheme="minorHAnsi"/>
        </w:rPr>
        <w:t>the selection process until the notice of the</w:t>
      </w:r>
      <w:r w:rsidR="00793F32" w:rsidRPr="00AE5A84">
        <w:rPr>
          <w:rFonts w:ascii="Sylfaen" w:hAnsi="Sylfaen" w:cstheme="minorHAnsi"/>
        </w:rPr>
        <w:t xml:space="preserve"> contract</w:t>
      </w:r>
      <w:r w:rsidRPr="00AE5A84">
        <w:rPr>
          <w:rFonts w:ascii="Sylfaen" w:hAnsi="Sylfaen" w:cstheme="minorHAnsi"/>
        </w:rPr>
        <w:t xml:space="preserve"> award.  </w:t>
      </w:r>
    </w:p>
    <w:p w14:paraId="73E0C274" w14:textId="4D1B98A1" w:rsidR="0056065C" w:rsidRPr="00DD0E82" w:rsidRDefault="0056065C" w:rsidP="00DD0E82">
      <w:pPr>
        <w:pStyle w:val="Heading2"/>
        <w:rPr>
          <w:rStyle w:val="Heading2Char"/>
          <w:rFonts w:ascii="Sylfaen" w:hAnsi="Sylfaen" w:cstheme="minorHAnsi"/>
        </w:rPr>
      </w:pPr>
      <w:bookmarkStart w:id="59" w:name="_Toc118970214"/>
      <w:r>
        <w:rPr>
          <w:rStyle w:val="Heading2Char"/>
          <w:rFonts w:ascii="Sylfaen" w:hAnsi="Sylfaen" w:cstheme="minorHAnsi"/>
        </w:rPr>
        <w:t xml:space="preserve">7.  </w:t>
      </w:r>
      <w:r w:rsidRPr="00DD0E82">
        <w:rPr>
          <w:rStyle w:val="Heading2Char"/>
          <w:rFonts w:ascii="Sylfaen" w:hAnsi="Sylfaen" w:cstheme="minorHAnsi"/>
        </w:rPr>
        <w:t>Employer’s right to accept any bid and to reject any or all bids</w:t>
      </w:r>
      <w:bookmarkEnd w:id="59"/>
    </w:p>
    <w:p w14:paraId="1EEF1E7A" w14:textId="24F725B2" w:rsidR="0056065C" w:rsidRPr="0056065C" w:rsidRDefault="0056065C" w:rsidP="0056065C">
      <w:pPr>
        <w:widowControl/>
        <w:spacing w:before="120" w:after="120" w:line="240" w:lineRule="auto"/>
        <w:jc w:val="both"/>
        <w:rPr>
          <w:rFonts w:ascii="Sylfaen" w:hAnsi="Sylfaen" w:cstheme="minorHAnsi"/>
        </w:rPr>
      </w:pPr>
      <w:r>
        <w:rPr>
          <w:rFonts w:ascii="Sylfaen" w:hAnsi="Sylfaen" w:cstheme="minorHAnsi"/>
        </w:rPr>
        <w:t>7</w:t>
      </w:r>
      <w:r w:rsidRPr="0056065C">
        <w:rPr>
          <w:rFonts w:ascii="Sylfaen" w:hAnsi="Sylfaen" w:cstheme="minorHAnsi"/>
        </w:rPr>
        <w:t>.1</w:t>
      </w:r>
      <w:r w:rsidRPr="0056065C">
        <w:rPr>
          <w:rFonts w:ascii="Sylfaen" w:hAnsi="Sylfaen" w:cstheme="minorHAnsi"/>
        </w:rPr>
        <w:tab/>
        <w:t>The Employer reserves the right to accept or reject any bid, and to annul the bid process and reject all bids at any time prior to award of contract, without thereby incurring any liability to any bidder or any obligation to inform any bidder or bidders of the grounds for the Employer’s action.</w:t>
      </w:r>
    </w:p>
    <w:p w14:paraId="3AF0259F" w14:textId="08B5065B" w:rsidR="0056065C" w:rsidRPr="00AE5A84" w:rsidRDefault="0056065C" w:rsidP="0056065C">
      <w:pPr>
        <w:widowControl/>
        <w:spacing w:before="120" w:after="120" w:line="240" w:lineRule="auto"/>
        <w:jc w:val="both"/>
        <w:rPr>
          <w:rFonts w:ascii="Sylfaen" w:hAnsi="Sylfaen" w:cstheme="minorHAnsi"/>
        </w:rPr>
      </w:pPr>
      <w:r>
        <w:rPr>
          <w:rFonts w:ascii="Sylfaen" w:hAnsi="Sylfaen" w:cstheme="minorHAnsi"/>
        </w:rPr>
        <w:t>7</w:t>
      </w:r>
      <w:r w:rsidRPr="0056065C">
        <w:rPr>
          <w:rFonts w:ascii="Sylfaen" w:hAnsi="Sylfaen" w:cstheme="minorHAnsi"/>
        </w:rPr>
        <w:t>.2</w:t>
      </w:r>
      <w:r w:rsidRPr="0056065C">
        <w:rPr>
          <w:rFonts w:ascii="Sylfaen" w:hAnsi="Sylfaen" w:cstheme="minorHAnsi"/>
        </w:rPr>
        <w:tab/>
        <w:t xml:space="preserve">The Employer reserves the right to accept any of the deviations submitted in accordance with paragraph </w:t>
      </w:r>
      <w:r>
        <w:rPr>
          <w:rFonts w:ascii="Sylfaen" w:hAnsi="Sylfaen" w:cstheme="minorHAnsi"/>
        </w:rPr>
        <w:t>5.3</w:t>
      </w:r>
      <w:r w:rsidRPr="0056065C">
        <w:rPr>
          <w:rFonts w:ascii="Sylfaen" w:hAnsi="Sylfaen" w:cstheme="minorHAnsi"/>
        </w:rPr>
        <w:t xml:space="preserve"> by the winning bidder.</w:t>
      </w:r>
    </w:p>
    <w:p w14:paraId="2142B5FE" w14:textId="5DDF4C16" w:rsidR="0047670E" w:rsidRPr="00AE5A84" w:rsidRDefault="0056065C" w:rsidP="00C4147F">
      <w:pPr>
        <w:pStyle w:val="Heading2"/>
        <w:rPr>
          <w:rFonts w:ascii="Sylfaen" w:eastAsia="Calibri" w:hAnsi="Sylfaen" w:cstheme="minorHAnsi"/>
        </w:rPr>
      </w:pPr>
      <w:bookmarkStart w:id="60" w:name="_Toc515296563"/>
      <w:bookmarkStart w:id="61" w:name="_Toc118970215"/>
      <w:r>
        <w:rPr>
          <w:rStyle w:val="Heading2Char"/>
          <w:rFonts w:ascii="Sylfaen" w:hAnsi="Sylfaen" w:cstheme="minorHAnsi"/>
        </w:rPr>
        <w:t>8</w:t>
      </w:r>
      <w:r w:rsidR="4457C54C" w:rsidRPr="00AE5A84">
        <w:rPr>
          <w:rStyle w:val="Heading2Char"/>
          <w:rFonts w:ascii="Sylfaen" w:hAnsi="Sylfaen" w:cstheme="minorHAnsi"/>
        </w:rPr>
        <w:t xml:space="preserve">. </w:t>
      </w:r>
      <w:r w:rsidR="0047670E" w:rsidRPr="00AE5A84">
        <w:rPr>
          <w:rStyle w:val="Heading2Char"/>
          <w:rFonts w:ascii="Sylfaen" w:hAnsi="Sylfaen" w:cstheme="minorHAnsi"/>
        </w:rPr>
        <w:t>Clarifications</w:t>
      </w:r>
      <w:r w:rsidR="0047670E" w:rsidRPr="00AE5A84">
        <w:rPr>
          <w:rFonts w:ascii="Sylfaen" w:eastAsia="Calibri" w:hAnsi="Sylfaen" w:cstheme="minorHAnsi"/>
          <w:b/>
          <w:bCs/>
          <w:spacing w:val="-1"/>
        </w:rPr>
        <w:t xml:space="preserve"> </w:t>
      </w:r>
      <w:r w:rsidR="0047670E" w:rsidRPr="00AE5A84">
        <w:rPr>
          <w:rStyle w:val="Heading2Char"/>
          <w:rFonts w:ascii="Sylfaen" w:hAnsi="Sylfaen" w:cstheme="minorHAnsi"/>
        </w:rPr>
        <w:t>to documentation</w:t>
      </w:r>
      <w:bookmarkEnd w:id="60"/>
      <w:bookmarkEnd w:id="61"/>
    </w:p>
    <w:p w14:paraId="174C94A3" w14:textId="77777777" w:rsidR="0047670E" w:rsidRPr="00AE5A84" w:rsidRDefault="0047670E" w:rsidP="0047670E">
      <w:pPr>
        <w:spacing w:after="0" w:line="120" w:lineRule="exact"/>
        <w:rPr>
          <w:rFonts w:ascii="Sylfaen" w:hAnsi="Sylfaen" w:cstheme="minorHAnsi"/>
          <w:sz w:val="12"/>
          <w:szCs w:val="12"/>
        </w:rPr>
      </w:pPr>
    </w:p>
    <w:p w14:paraId="6FEEF001" w14:textId="5A76D443" w:rsidR="0047670E" w:rsidRPr="00AE5A84" w:rsidRDefault="000F370D" w:rsidP="004C6AB0">
      <w:pPr>
        <w:spacing w:after="0" w:line="240" w:lineRule="auto"/>
        <w:ind w:right="41"/>
        <w:jc w:val="both"/>
        <w:rPr>
          <w:rFonts w:ascii="Sylfaen" w:hAnsi="Sylfaen" w:cstheme="minorHAnsi"/>
        </w:rPr>
      </w:pPr>
      <w:r>
        <w:rPr>
          <w:rFonts w:ascii="Sylfaen" w:hAnsi="Sylfaen" w:cstheme="minorHAnsi"/>
          <w:spacing w:val="-3"/>
        </w:rPr>
        <w:t>Bidder</w:t>
      </w:r>
      <w:r w:rsidR="004C6AB0" w:rsidRPr="00AE5A84">
        <w:rPr>
          <w:rFonts w:ascii="Sylfaen" w:hAnsi="Sylfaen" w:cstheme="minorHAnsi"/>
          <w:spacing w:val="-3"/>
        </w:rPr>
        <w:t>s</w:t>
      </w:r>
      <w:r w:rsidR="0047670E" w:rsidRPr="00AE5A84">
        <w:rPr>
          <w:rFonts w:ascii="Sylfaen" w:hAnsi="Sylfaen" w:cstheme="minorHAnsi"/>
          <w:spacing w:val="40"/>
        </w:rPr>
        <w:t xml:space="preserve"> </w:t>
      </w:r>
      <w:r w:rsidR="0047670E" w:rsidRPr="00AE5A84">
        <w:rPr>
          <w:rFonts w:ascii="Sylfaen" w:hAnsi="Sylfaen" w:cstheme="minorHAnsi"/>
          <w:spacing w:val="-3"/>
        </w:rPr>
        <w:t>r</w:t>
      </w:r>
      <w:r w:rsidR="0047670E" w:rsidRPr="00AE5A84">
        <w:rPr>
          <w:rFonts w:ascii="Sylfaen" w:hAnsi="Sylfaen" w:cstheme="minorHAnsi"/>
          <w:spacing w:val="-2"/>
        </w:rPr>
        <w:t>e</w:t>
      </w:r>
      <w:r w:rsidR="0047670E" w:rsidRPr="00AE5A84">
        <w:rPr>
          <w:rFonts w:ascii="Sylfaen" w:hAnsi="Sylfaen" w:cstheme="minorHAnsi"/>
          <w:spacing w:val="-3"/>
        </w:rPr>
        <w:t>q</w:t>
      </w:r>
      <w:r w:rsidR="0047670E" w:rsidRPr="00AE5A84">
        <w:rPr>
          <w:rFonts w:ascii="Sylfaen" w:hAnsi="Sylfaen" w:cstheme="minorHAnsi"/>
          <w:spacing w:val="-1"/>
        </w:rPr>
        <w:t>u</w:t>
      </w:r>
      <w:r w:rsidR="0047670E" w:rsidRPr="00AE5A84">
        <w:rPr>
          <w:rFonts w:ascii="Sylfaen" w:hAnsi="Sylfaen" w:cstheme="minorHAnsi"/>
          <w:spacing w:val="-3"/>
        </w:rPr>
        <w:t>iri</w:t>
      </w:r>
      <w:r w:rsidR="0047670E" w:rsidRPr="00AE5A84">
        <w:rPr>
          <w:rFonts w:ascii="Sylfaen" w:hAnsi="Sylfaen" w:cstheme="minorHAnsi"/>
          <w:spacing w:val="-1"/>
        </w:rPr>
        <w:t>n</w:t>
      </w:r>
      <w:r w:rsidR="0047670E" w:rsidRPr="00AE5A84">
        <w:rPr>
          <w:rFonts w:ascii="Sylfaen" w:hAnsi="Sylfaen" w:cstheme="minorHAnsi"/>
        </w:rPr>
        <w:t>g</w:t>
      </w:r>
      <w:r w:rsidR="0047670E" w:rsidRPr="00AE5A84">
        <w:rPr>
          <w:rFonts w:ascii="Sylfaen" w:hAnsi="Sylfaen" w:cstheme="minorHAnsi"/>
          <w:spacing w:val="38"/>
        </w:rPr>
        <w:t xml:space="preserve"> </w:t>
      </w:r>
      <w:r w:rsidR="0047670E" w:rsidRPr="00AE5A84">
        <w:rPr>
          <w:rFonts w:ascii="Sylfaen" w:hAnsi="Sylfaen" w:cstheme="minorHAnsi"/>
          <w:spacing w:val="-3"/>
        </w:rPr>
        <w:t>an</w:t>
      </w:r>
      <w:r w:rsidR="0047670E" w:rsidRPr="00AE5A84">
        <w:rPr>
          <w:rFonts w:ascii="Sylfaen" w:hAnsi="Sylfaen" w:cstheme="minorHAnsi"/>
        </w:rPr>
        <w:t>y</w:t>
      </w:r>
      <w:r w:rsidR="0047670E" w:rsidRPr="00AE5A84">
        <w:rPr>
          <w:rFonts w:ascii="Sylfaen" w:hAnsi="Sylfaen" w:cstheme="minorHAnsi"/>
          <w:spacing w:val="40"/>
        </w:rPr>
        <w:t xml:space="preserve"> </w:t>
      </w:r>
      <w:r w:rsidR="0047670E" w:rsidRPr="00AE5A84">
        <w:rPr>
          <w:rFonts w:ascii="Sylfaen" w:hAnsi="Sylfaen" w:cstheme="minorHAnsi"/>
        </w:rPr>
        <w:t>cl</w:t>
      </w:r>
      <w:r w:rsidR="0047670E" w:rsidRPr="00AE5A84">
        <w:rPr>
          <w:rFonts w:ascii="Sylfaen" w:hAnsi="Sylfaen" w:cstheme="minorHAnsi"/>
          <w:spacing w:val="-3"/>
        </w:rPr>
        <w:t>arifi</w:t>
      </w:r>
      <w:r w:rsidR="0047670E" w:rsidRPr="00AE5A84">
        <w:rPr>
          <w:rFonts w:ascii="Sylfaen" w:hAnsi="Sylfaen" w:cstheme="minorHAnsi"/>
          <w:spacing w:val="-2"/>
        </w:rPr>
        <w:t>c</w:t>
      </w:r>
      <w:r w:rsidR="0047670E" w:rsidRPr="00AE5A84">
        <w:rPr>
          <w:rFonts w:ascii="Sylfaen" w:hAnsi="Sylfaen" w:cstheme="minorHAnsi"/>
          <w:spacing w:val="-3"/>
        </w:rPr>
        <w:t>a</w:t>
      </w:r>
      <w:r w:rsidR="0047670E" w:rsidRPr="00AE5A84">
        <w:rPr>
          <w:rFonts w:ascii="Sylfaen" w:hAnsi="Sylfaen" w:cstheme="minorHAnsi"/>
          <w:spacing w:val="-2"/>
        </w:rPr>
        <w:t>t</w:t>
      </w:r>
      <w:r w:rsidR="0047670E" w:rsidRPr="00AE5A84">
        <w:rPr>
          <w:rFonts w:ascii="Sylfaen" w:hAnsi="Sylfaen" w:cstheme="minorHAnsi"/>
          <w:spacing w:val="-3"/>
        </w:rPr>
        <w:t>i</w:t>
      </w:r>
      <w:r w:rsidR="0047670E" w:rsidRPr="00AE5A84">
        <w:rPr>
          <w:rFonts w:ascii="Sylfaen" w:hAnsi="Sylfaen" w:cstheme="minorHAnsi"/>
          <w:spacing w:val="-1"/>
        </w:rPr>
        <w:t>o</w:t>
      </w:r>
      <w:r w:rsidR="0047670E" w:rsidRPr="00AE5A84">
        <w:rPr>
          <w:rFonts w:ascii="Sylfaen" w:hAnsi="Sylfaen" w:cstheme="minorHAnsi"/>
        </w:rPr>
        <w:t>n</w:t>
      </w:r>
      <w:r w:rsidR="0047670E" w:rsidRPr="00AE5A84">
        <w:rPr>
          <w:rFonts w:ascii="Sylfaen" w:hAnsi="Sylfaen" w:cstheme="minorHAnsi"/>
          <w:spacing w:val="38"/>
        </w:rPr>
        <w:t xml:space="preserve"> </w:t>
      </w:r>
      <w:r w:rsidR="0047670E" w:rsidRPr="00AE5A84">
        <w:rPr>
          <w:rFonts w:ascii="Sylfaen" w:hAnsi="Sylfaen" w:cstheme="minorHAnsi"/>
          <w:spacing w:val="-1"/>
        </w:rPr>
        <w:t>o</w:t>
      </w:r>
      <w:r w:rsidR="0047670E" w:rsidRPr="00AE5A84">
        <w:rPr>
          <w:rFonts w:ascii="Sylfaen" w:hAnsi="Sylfaen" w:cstheme="minorHAnsi"/>
        </w:rPr>
        <w:t>f</w:t>
      </w:r>
      <w:r w:rsidR="0047670E" w:rsidRPr="00AE5A84">
        <w:rPr>
          <w:rFonts w:ascii="Sylfaen" w:hAnsi="Sylfaen" w:cstheme="minorHAnsi"/>
          <w:spacing w:val="39"/>
        </w:rPr>
        <w:t xml:space="preserve"> </w:t>
      </w:r>
      <w:r w:rsidR="0047670E" w:rsidRPr="00AE5A84">
        <w:rPr>
          <w:rFonts w:ascii="Sylfaen" w:hAnsi="Sylfaen" w:cstheme="minorHAnsi"/>
          <w:spacing w:val="-2"/>
        </w:rPr>
        <w:t>t</w:t>
      </w:r>
      <w:r w:rsidR="0047670E" w:rsidRPr="00AE5A84">
        <w:rPr>
          <w:rFonts w:ascii="Sylfaen" w:hAnsi="Sylfaen" w:cstheme="minorHAnsi"/>
          <w:spacing w:val="-3"/>
        </w:rPr>
        <w:t>h</w:t>
      </w:r>
      <w:r w:rsidR="0047670E" w:rsidRPr="00AE5A84">
        <w:rPr>
          <w:rFonts w:ascii="Sylfaen" w:hAnsi="Sylfaen" w:cstheme="minorHAnsi"/>
        </w:rPr>
        <w:t>e</w:t>
      </w:r>
      <w:r w:rsidR="0047670E" w:rsidRPr="00AE5A84">
        <w:rPr>
          <w:rFonts w:ascii="Sylfaen" w:hAnsi="Sylfaen" w:cstheme="minorHAnsi"/>
          <w:spacing w:val="42"/>
        </w:rPr>
        <w:t xml:space="preserve"> </w:t>
      </w:r>
      <w:r w:rsidR="00864842" w:rsidRPr="00AE5A84">
        <w:rPr>
          <w:rFonts w:ascii="Sylfaen" w:hAnsi="Sylfaen" w:cstheme="minorHAnsi"/>
          <w:spacing w:val="-1"/>
        </w:rPr>
        <w:t>RFP Document</w:t>
      </w:r>
      <w:r w:rsidR="0047670E" w:rsidRPr="00AE5A84">
        <w:rPr>
          <w:rFonts w:ascii="Sylfaen" w:hAnsi="Sylfaen" w:cstheme="minorHAnsi"/>
          <w:spacing w:val="38"/>
        </w:rPr>
        <w:t xml:space="preserve"> </w:t>
      </w:r>
      <w:r w:rsidR="0047670E" w:rsidRPr="00AE5A84">
        <w:rPr>
          <w:rFonts w:ascii="Sylfaen" w:hAnsi="Sylfaen" w:cstheme="minorHAnsi"/>
          <w:spacing w:val="-2"/>
        </w:rPr>
        <w:t>s</w:t>
      </w:r>
      <w:r w:rsidR="0047670E" w:rsidRPr="00AE5A84">
        <w:rPr>
          <w:rFonts w:ascii="Sylfaen" w:hAnsi="Sylfaen" w:cstheme="minorHAnsi"/>
          <w:spacing w:val="-3"/>
        </w:rPr>
        <w:t>hal</w:t>
      </w:r>
      <w:r w:rsidR="0047670E" w:rsidRPr="00AE5A84">
        <w:rPr>
          <w:rFonts w:ascii="Sylfaen" w:hAnsi="Sylfaen" w:cstheme="minorHAnsi"/>
        </w:rPr>
        <w:t>l</w:t>
      </w:r>
      <w:r w:rsidR="0047670E" w:rsidRPr="00AE5A84">
        <w:rPr>
          <w:rFonts w:ascii="Sylfaen" w:hAnsi="Sylfaen" w:cstheme="minorHAnsi"/>
          <w:spacing w:val="41"/>
        </w:rPr>
        <w:t xml:space="preserve"> </w:t>
      </w:r>
      <w:r w:rsidR="00BE7199" w:rsidRPr="00AE5A84">
        <w:rPr>
          <w:rFonts w:ascii="Sylfaen" w:hAnsi="Sylfaen" w:cstheme="minorHAnsi"/>
          <w:spacing w:val="-2"/>
        </w:rPr>
        <w:t>submit such requests for clarification</w:t>
      </w:r>
      <w:r w:rsidR="0047670E" w:rsidRPr="00AE5A84">
        <w:rPr>
          <w:rFonts w:ascii="Sylfaen" w:hAnsi="Sylfaen" w:cstheme="minorHAnsi"/>
          <w:spacing w:val="40"/>
        </w:rPr>
        <w:t xml:space="preserve"> </w:t>
      </w:r>
      <w:r w:rsidR="0047670E" w:rsidRPr="00AE5A84">
        <w:rPr>
          <w:rFonts w:ascii="Sylfaen" w:hAnsi="Sylfaen" w:cstheme="minorHAnsi"/>
          <w:spacing w:val="-3"/>
        </w:rPr>
        <w:t>i</w:t>
      </w:r>
      <w:r w:rsidR="0047670E" w:rsidRPr="00AE5A84">
        <w:rPr>
          <w:rFonts w:ascii="Sylfaen" w:hAnsi="Sylfaen" w:cstheme="minorHAnsi"/>
        </w:rPr>
        <w:t>n</w:t>
      </w:r>
      <w:r w:rsidR="0047670E" w:rsidRPr="00AE5A84">
        <w:rPr>
          <w:rFonts w:ascii="Sylfaen" w:hAnsi="Sylfaen" w:cstheme="minorHAnsi"/>
          <w:spacing w:val="41"/>
        </w:rPr>
        <w:t xml:space="preserve"> </w:t>
      </w:r>
      <w:r w:rsidR="0047670E" w:rsidRPr="00AE5A84">
        <w:rPr>
          <w:rFonts w:ascii="Sylfaen" w:hAnsi="Sylfaen" w:cstheme="minorHAnsi"/>
          <w:spacing w:val="-2"/>
        </w:rPr>
        <w:t>w</w:t>
      </w:r>
      <w:r w:rsidR="0047670E" w:rsidRPr="00AE5A84">
        <w:rPr>
          <w:rFonts w:ascii="Sylfaen" w:hAnsi="Sylfaen" w:cstheme="minorHAnsi"/>
          <w:spacing w:val="-3"/>
        </w:rPr>
        <w:t>ri</w:t>
      </w:r>
      <w:r w:rsidR="0047670E" w:rsidRPr="00AE5A84">
        <w:rPr>
          <w:rFonts w:ascii="Sylfaen" w:hAnsi="Sylfaen" w:cstheme="minorHAnsi"/>
          <w:spacing w:val="-2"/>
        </w:rPr>
        <w:t>t</w:t>
      </w:r>
      <w:r w:rsidR="0047670E" w:rsidRPr="00AE5A84">
        <w:rPr>
          <w:rFonts w:ascii="Sylfaen" w:hAnsi="Sylfaen" w:cstheme="minorHAnsi"/>
          <w:spacing w:val="-3"/>
        </w:rPr>
        <w:t>i</w:t>
      </w:r>
      <w:r w:rsidR="0047670E" w:rsidRPr="00AE5A84">
        <w:rPr>
          <w:rFonts w:ascii="Sylfaen" w:hAnsi="Sylfaen" w:cstheme="minorHAnsi"/>
          <w:spacing w:val="-1"/>
        </w:rPr>
        <w:t>n</w:t>
      </w:r>
      <w:r w:rsidR="0047670E" w:rsidRPr="00AE5A84">
        <w:rPr>
          <w:rFonts w:ascii="Sylfaen" w:hAnsi="Sylfaen" w:cstheme="minorHAnsi"/>
        </w:rPr>
        <w:t>g</w:t>
      </w:r>
      <w:r w:rsidR="0047670E" w:rsidRPr="00AE5A84">
        <w:rPr>
          <w:rFonts w:ascii="Sylfaen" w:hAnsi="Sylfaen" w:cstheme="minorHAnsi"/>
          <w:spacing w:val="38"/>
        </w:rPr>
        <w:t xml:space="preserve"> </w:t>
      </w:r>
      <w:r w:rsidR="0047670E" w:rsidRPr="00AE5A84">
        <w:rPr>
          <w:rFonts w:ascii="Sylfaen" w:hAnsi="Sylfaen" w:cstheme="minorHAnsi"/>
          <w:spacing w:val="-3"/>
        </w:rPr>
        <w:t>a</w:t>
      </w:r>
      <w:r w:rsidR="0047670E" w:rsidRPr="00AE5A84">
        <w:rPr>
          <w:rFonts w:ascii="Sylfaen" w:hAnsi="Sylfaen" w:cstheme="minorHAnsi"/>
        </w:rPr>
        <w:t>t</w:t>
      </w:r>
      <w:r w:rsidR="0047670E" w:rsidRPr="00AE5A84">
        <w:rPr>
          <w:rFonts w:ascii="Sylfaen" w:hAnsi="Sylfaen" w:cstheme="minorHAnsi"/>
          <w:spacing w:val="40"/>
        </w:rPr>
        <w:t xml:space="preserve"> </w:t>
      </w:r>
      <w:r w:rsidR="0047670E" w:rsidRPr="00AE5A84">
        <w:rPr>
          <w:rFonts w:ascii="Sylfaen" w:hAnsi="Sylfaen" w:cstheme="minorHAnsi"/>
          <w:spacing w:val="-2"/>
        </w:rPr>
        <w:t>t</w:t>
      </w:r>
      <w:r w:rsidR="0047670E" w:rsidRPr="00AE5A84">
        <w:rPr>
          <w:rFonts w:ascii="Sylfaen" w:hAnsi="Sylfaen" w:cstheme="minorHAnsi"/>
          <w:spacing w:val="-3"/>
        </w:rPr>
        <w:t>h</w:t>
      </w:r>
      <w:r w:rsidR="0047670E" w:rsidRPr="00AE5A84">
        <w:rPr>
          <w:rFonts w:ascii="Sylfaen" w:hAnsi="Sylfaen" w:cstheme="minorHAnsi"/>
        </w:rPr>
        <w:t>e</w:t>
      </w:r>
      <w:r w:rsidR="0047670E" w:rsidRPr="00AE5A84">
        <w:rPr>
          <w:rFonts w:ascii="Sylfaen" w:hAnsi="Sylfaen" w:cstheme="minorHAnsi"/>
          <w:spacing w:val="42"/>
        </w:rPr>
        <w:t xml:space="preserve"> </w:t>
      </w:r>
      <w:r w:rsidR="00AE2375" w:rsidRPr="00AE5A84">
        <w:rPr>
          <w:rFonts w:ascii="Sylfaen" w:hAnsi="Sylfaen" w:cstheme="minorHAnsi"/>
          <w:spacing w:val="-2"/>
        </w:rPr>
        <w:t>Employer</w:t>
      </w:r>
      <w:r w:rsidR="0047670E" w:rsidRPr="00AE5A84">
        <w:rPr>
          <w:rFonts w:ascii="Sylfaen" w:hAnsi="Sylfaen" w:cstheme="minorHAnsi"/>
          <w:spacing w:val="-2"/>
        </w:rPr>
        <w:t>’</w:t>
      </w:r>
      <w:r w:rsidR="0047670E" w:rsidRPr="00AE5A84">
        <w:rPr>
          <w:rFonts w:ascii="Sylfaen" w:hAnsi="Sylfaen" w:cstheme="minorHAnsi"/>
        </w:rPr>
        <w:t xml:space="preserve">s </w:t>
      </w:r>
      <w:r w:rsidR="0047670E" w:rsidRPr="00AE5A84">
        <w:rPr>
          <w:rFonts w:ascii="Sylfaen" w:hAnsi="Sylfaen" w:cstheme="minorHAnsi"/>
          <w:spacing w:val="-2"/>
        </w:rPr>
        <w:t>e</w:t>
      </w:r>
      <w:r w:rsidR="0047670E" w:rsidRPr="00AE5A84">
        <w:rPr>
          <w:rFonts w:ascii="Sylfaen" w:hAnsi="Sylfaen" w:cstheme="minorHAnsi"/>
          <w:spacing w:val="-1"/>
        </w:rPr>
        <w:t>m</w:t>
      </w:r>
      <w:r w:rsidR="0047670E" w:rsidRPr="00AE5A84">
        <w:rPr>
          <w:rFonts w:ascii="Sylfaen" w:hAnsi="Sylfaen" w:cstheme="minorHAnsi"/>
          <w:spacing w:val="-3"/>
        </w:rPr>
        <w:t>ai</w:t>
      </w:r>
      <w:r w:rsidR="0047670E" w:rsidRPr="00AE5A84">
        <w:rPr>
          <w:rFonts w:ascii="Sylfaen" w:hAnsi="Sylfaen" w:cstheme="minorHAnsi"/>
        </w:rPr>
        <w:t xml:space="preserve">l </w:t>
      </w:r>
      <w:r w:rsidR="0047670E" w:rsidRPr="00AE5A84">
        <w:rPr>
          <w:rFonts w:ascii="Sylfaen" w:hAnsi="Sylfaen" w:cstheme="minorHAnsi"/>
          <w:spacing w:val="-3"/>
        </w:rPr>
        <w:t>a</w:t>
      </w:r>
      <w:r w:rsidR="0047670E" w:rsidRPr="00AE5A84">
        <w:rPr>
          <w:rFonts w:ascii="Sylfaen" w:hAnsi="Sylfaen" w:cstheme="minorHAnsi"/>
          <w:spacing w:val="-1"/>
        </w:rPr>
        <w:t>d</w:t>
      </w:r>
      <w:r w:rsidR="0047670E" w:rsidRPr="00AE5A84">
        <w:rPr>
          <w:rFonts w:ascii="Sylfaen" w:hAnsi="Sylfaen" w:cstheme="minorHAnsi"/>
          <w:spacing w:val="-3"/>
        </w:rPr>
        <w:t>dr</w:t>
      </w:r>
      <w:r w:rsidR="0047670E" w:rsidRPr="00AE5A84">
        <w:rPr>
          <w:rFonts w:ascii="Sylfaen" w:hAnsi="Sylfaen" w:cstheme="minorHAnsi"/>
          <w:spacing w:val="-2"/>
        </w:rPr>
        <w:t>es</w:t>
      </w:r>
      <w:r w:rsidR="0047670E" w:rsidRPr="00AE5A84">
        <w:rPr>
          <w:rFonts w:ascii="Sylfaen" w:hAnsi="Sylfaen" w:cstheme="minorHAnsi"/>
        </w:rPr>
        <w:t>s</w:t>
      </w:r>
      <w:r w:rsidR="00C85E74" w:rsidRPr="00AE5A84">
        <w:rPr>
          <w:rFonts w:ascii="Sylfaen" w:hAnsi="Sylfaen" w:cstheme="minorHAnsi"/>
        </w:rPr>
        <w:t xml:space="preserve"> or through the Coupa sy</w:t>
      </w:r>
      <w:r w:rsidR="00E65D2D" w:rsidRPr="00AE5A84">
        <w:rPr>
          <w:rFonts w:ascii="Sylfaen" w:hAnsi="Sylfaen" w:cstheme="minorHAnsi"/>
        </w:rPr>
        <w:t>s</w:t>
      </w:r>
      <w:r w:rsidR="00C85E74" w:rsidRPr="00AE5A84">
        <w:rPr>
          <w:rFonts w:ascii="Sylfaen" w:hAnsi="Sylfaen" w:cstheme="minorHAnsi"/>
        </w:rPr>
        <w:t>tem</w:t>
      </w:r>
      <w:r w:rsidR="0047670E" w:rsidRPr="00AE5A84">
        <w:rPr>
          <w:rFonts w:ascii="Sylfaen" w:hAnsi="Sylfaen" w:cstheme="minorHAnsi"/>
          <w:spacing w:val="1"/>
        </w:rPr>
        <w:t xml:space="preserve"> </w:t>
      </w:r>
      <w:r w:rsidR="0047670E" w:rsidRPr="00AE5A84">
        <w:rPr>
          <w:rFonts w:ascii="Sylfaen" w:hAnsi="Sylfaen" w:cstheme="minorHAnsi"/>
          <w:spacing w:val="-3"/>
        </w:rPr>
        <w:t>a</w:t>
      </w:r>
      <w:r w:rsidR="0047670E" w:rsidRPr="00AE5A84">
        <w:rPr>
          <w:rFonts w:ascii="Sylfaen" w:hAnsi="Sylfaen" w:cstheme="minorHAnsi"/>
        </w:rPr>
        <w:t>s</w:t>
      </w:r>
      <w:r w:rsidR="0047670E" w:rsidRPr="00AE5A84">
        <w:rPr>
          <w:rFonts w:ascii="Sylfaen" w:hAnsi="Sylfaen" w:cstheme="minorHAnsi"/>
          <w:spacing w:val="3"/>
        </w:rPr>
        <w:t xml:space="preserve"> </w:t>
      </w:r>
      <w:r w:rsidR="00BE7199" w:rsidRPr="00AE5A84">
        <w:rPr>
          <w:rFonts w:ascii="Sylfaen" w:hAnsi="Sylfaen" w:cstheme="minorHAnsi"/>
          <w:spacing w:val="-3"/>
        </w:rPr>
        <w:t>provided</w:t>
      </w:r>
      <w:r w:rsidR="0047670E" w:rsidRPr="00AE5A84">
        <w:rPr>
          <w:rFonts w:ascii="Sylfaen" w:hAnsi="Sylfaen" w:cstheme="minorHAnsi"/>
          <w:spacing w:val="2"/>
        </w:rPr>
        <w:t xml:space="preserve"> </w:t>
      </w:r>
      <w:r w:rsidR="0047670E" w:rsidRPr="00AE5A84">
        <w:rPr>
          <w:rFonts w:ascii="Sylfaen" w:hAnsi="Sylfaen" w:cstheme="minorHAnsi"/>
          <w:spacing w:val="-3"/>
        </w:rPr>
        <w:t>i</w:t>
      </w:r>
      <w:r w:rsidR="0047670E" w:rsidRPr="00AE5A84">
        <w:rPr>
          <w:rFonts w:ascii="Sylfaen" w:hAnsi="Sylfaen" w:cstheme="minorHAnsi"/>
        </w:rPr>
        <w:t>n t</w:t>
      </w:r>
      <w:r w:rsidR="0047670E" w:rsidRPr="00AE5A84">
        <w:rPr>
          <w:rFonts w:ascii="Sylfaen" w:hAnsi="Sylfaen" w:cstheme="minorHAnsi"/>
          <w:spacing w:val="-3"/>
        </w:rPr>
        <w:t>h</w:t>
      </w:r>
      <w:r w:rsidR="0047670E" w:rsidRPr="00AE5A84">
        <w:rPr>
          <w:rFonts w:ascii="Sylfaen" w:hAnsi="Sylfaen" w:cstheme="minorHAnsi"/>
        </w:rPr>
        <w:t>e</w:t>
      </w:r>
      <w:r w:rsidR="0047670E" w:rsidRPr="00AE5A84">
        <w:rPr>
          <w:rFonts w:ascii="Sylfaen" w:hAnsi="Sylfaen" w:cstheme="minorHAnsi"/>
          <w:spacing w:val="1"/>
        </w:rPr>
        <w:t xml:space="preserve"> </w:t>
      </w:r>
      <w:r w:rsidR="00A3506B" w:rsidRPr="00AE5A84">
        <w:rPr>
          <w:rFonts w:ascii="Sylfaen" w:hAnsi="Sylfaen" w:cstheme="minorHAnsi"/>
          <w:spacing w:val="1"/>
        </w:rPr>
        <w:t>Letter of Invitation</w:t>
      </w:r>
      <w:r w:rsidR="0047670E" w:rsidRPr="00AE5A84">
        <w:rPr>
          <w:rFonts w:ascii="Sylfaen" w:hAnsi="Sylfaen" w:cstheme="minorHAnsi"/>
        </w:rPr>
        <w:t xml:space="preserve">. </w:t>
      </w:r>
      <w:r w:rsidR="0047670E" w:rsidRPr="00AE5A84">
        <w:rPr>
          <w:rFonts w:ascii="Sylfaen" w:hAnsi="Sylfaen" w:cstheme="minorHAnsi"/>
          <w:spacing w:val="-2"/>
        </w:rPr>
        <w:t>W</w:t>
      </w:r>
      <w:r w:rsidR="0047670E" w:rsidRPr="00AE5A84">
        <w:rPr>
          <w:rFonts w:ascii="Sylfaen" w:hAnsi="Sylfaen" w:cstheme="minorHAnsi"/>
          <w:spacing w:val="-3"/>
        </w:rPr>
        <w:t>i</w:t>
      </w:r>
      <w:r w:rsidR="0047670E" w:rsidRPr="00AE5A84">
        <w:rPr>
          <w:rFonts w:ascii="Sylfaen" w:hAnsi="Sylfaen" w:cstheme="minorHAnsi"/>
          <w:spacing w:val="-2"/>
        </w:rPr>
        <w:t>t</w:t>
      </w:r>
      <w:r w:rsidR="0047670E" w:rsidRPr="00AE5A84">
        <w:rPr>
          <w:rFonts w:ascii="Sylfaen" w:hAnsi="Sylfaen" w:cstheme="minorHAnsi"/>
          <w:spacing w:val="-3"/>
        </w:rPr>
        <w:t>hi</w:t>
      </w:r>
      <w:r w:rsidR="0047670E" w:rsidRPr="00AE5A84">
        <w:rPr>
          <w:rFonts w:ascii="Sylfaen" w:hAnsi="Sylfaen" w:cstheme="minorHAnsi"/>
        </w:rPr>
        <w:t>n</w:t>
      </w:r>
      <w:r w:rsidR="0047670E" w:rsidRPr="00AE5A84">
        <w:rPr>
          <w:rFonts w:ascii="Sylfaen" w:hAnsi="Sylfaen" w:cstheme="minorHAnsi"/>
          <w:spacing w:val="2"/>
        </w:rPr>
        <w:t xml:space="preserve"> </w:t>
      </w:r>
      <w:r w:rsidR="00752049" w:rsidRPr="00AE5A84">
        <w:rPr>
          <w:rFonts w:ascii="Sylfaen" w:hAnsi="Sylfaen" w:cstheme="minorHAnsi"/>
          <w:spacing w:val="-3"/>
        </w:rPr>
        <w:t>three</w:t>
      </w:r>
      <w:r w:rsidR="0047670E" w:rsidRPr="00AE5A84">
        <w:rPr>
          <w:rFonts w:ascii="Sylfaen" w:hAnsi="Sylfaen" w:cstheme="minorHAnsi"/>
          <w:spacing w:val="1"/>
        </w:rPr>
        <w:t xml:space="preserve"> </w:t>
      </w:r>
      <w:r w:rsidR="0047670E" w:rsidRPr="00AE5A84">
        <w:rPr>
          <w:rFonts w:ascii="Sylfaen" w:hAnsi="Sylfaen" w:cstheme="minorHAnsi"/>
          <w:spacing w:val="-3"/>
        </w:rPr>
        <w:t>bu</w:t>
      </w:r>
      <w:r w:rsidR="0047670E" w:rsidRPr="00AE5A84">
        <w:rPr>
          <w:rFonts w:ascii="Sylfaen" w:hAnsi="Sylfaen" w:cstheme="minorHAnsi"/>
          <w:spacing w:val="-2"/>
        </w:rPr>
        <w:t>s</w:t>
      </w:r>
      <w:r w:rsidR="0047670E" w:rsidRPr="00AE5A84">
        <w:rPr>
          <w:rFonts w:ascii="Sylfaen" w:hAnsi="Sylfaen" w:cstheme="minorHAnsi"/>
        </w:rPr>
        <w:t>i</w:t>
      </w:r>
      <w:r w:rsidR="0047670E" w:rsidRPr="00AE5A84">
        <w:rPr>
          <w:rFonts w:ascii="Sylfaen" w:hAnsi="Sylfaen" w:cstheme="minorHAnsi"/>
          <w:spacing w:val="-4"/>
        </w:rPr>
        <w:t>n</w:t>
      </w:r>
      <w:r w:rsidR="0047670E" w:rsidRPr="00AE5A84">
        <w:rPr>
          <w:rFonts w:ascii="Sylfaen" w:hAnsi="Sylfaen" w:cstheme="minorHAnsi"/>
          <w:spacing w:val="-2"/>
        </w:rPr>
        <w:t>es</w:t>
      </w:r>
      <w:r w:rsidR="0047670E" w:rsidRPr="00AE5A84">
        <w:rPr>
          <w:rFonts w:ascii="Sylfaen" w:hAnsi="Sylfaen" w:cstheme="minorHAnsi"/>
        </w:rPr>
        <w:t xml:space="preserve">s </w:t>
      </w:r>
      <w:r w:rsidR="0047670E" w:rsidRPr="00AE5A84">
        <w:rPr>
          <w:rFonts w:ascii="Sylfaen" w:hAnsi="Sylfaen" w:cstheme="minorHAnsi"/>
          <w:spacing w:val="-1"/>
        </w:rPr>
        <w:t>d</w:t>
      </w:r>
      <w:r w:rsidR="0047670E" w:rsidRPr="00AE5A84">
        <w:rPr>
          <w:rFonts w:ascii="Sylfaen" w:hAnsi="Sylfaen" w:cstheme="minorHAnsi"/>
          <w:spacing w:val="-3"/>
        </w:rPr>
        <w:t>a</w:t>
      </w:r>
      <w:r w:rsidR="0047670E" w:rsidRPr="00AE5A84">
        <w:rPr>
          <w:rFonts w:ascii="Sylfaen" w:hAnsi="Sylfaen" w:cstheme="minorHAnsi"/>
          <w:spacing w:val="-1"/>
        </w:rPr>
        <w:t>y</w:t>
      </w:r>
      <w:r w:rsidR="0047670E" w:rsidRPr="00AE5A84">
        <w:rPr>
          <w:rFonts w:ascii="Sylfaen" w:hAnsi="Sylfaen" w:cstheme="minorHAnsi"/>
          <w:spacing w:val="-2"/>
        </w:rPr>
        <w:t>s</w:t>
      </w:r>
      <w:r w:rsidR="0047670E" w:rsidRPr="00AE5A84">
        <w:rPr>
          <w:rFonts w:ascii="Sylfaen" w:hAnsi="Sylfaen" w:cstheme="minorHAnsi"/>
        </w:rPr>
        <w:t>, t</w:t>
      </w:r>
      <w:r w:rsidR="0047670E" w:rsidRPr="00AE5A84">
        <w:rPr>
          <w:rFonts w:ascii="Sylfaen" w:hAnsi="Sylfaen" w:cstheme="minorHAnsi"/>
          <w:spacing w:val="-3"/>
        </w:rPr>
        <w:t>h</w:t>
      </w:r>
      <w:r w:rsidR="0047670E" w:rsidRPr="00AE5A84">
        <w:rPr>
          <w:rFonts w:ascii="Sylfaen" w:hAnsi="Sylfaen" w:cstheme="minorHAnsi"/>
        </w:rPr>
        <w:t>e</w:t>
      </w:r>
      <w:r w:rsidR="0047670E" w:rsidRPr="00AE5A84">
        <w:rPr>
          <w:rFonts w:ascii="Sylfaen" w:hAnsi="Sylfaen" w:cstheme="minorHAnsi"/>
          <w:spacing w:val="1"/>
        </w:rPr>
        <w:t xml:space="preserve"> </w:t>
      </w:r>
      <w:r w:rsidR="00AE2375" w:rsidRPr="00AE5A84">
        <w:rPr>
          <w:rFonts w:ascii="Sylfaen" w:hAnsi="Sylfaen" w:cstheme="minorHAnsi"/>
          <w:spacing w:val="-2"/>
        </w:rPr>
        <w:t>Employer</w:t>
      </w:r>
      <w:r w:rsidR="0047670E" w:rsidRPr="00AE5A84">
        <w:rPr>
          <w:rFonts w:ascii="Sylfaen" w:hAnsi="Sylfaen" w:cstheme="minorHAnsi"/>
          <w:spacing w:val="1"/>
        </w:rPr>
        <w:t xml:space="preserve"> </w:t>
      </w:r>
      <w:r w:rsidR="0047670E" w:rsidRPr="00AE5A84">
        <w:rPr>
          <w:rFonts w:ascii="Sylfaen" w:hAnsi="Sylfaen" w:cstheme="minorHAnsi"/>
        </w:rPr>
        <w:t>s</w:t>
      </w:r>
      <w:r w:rsidR="0047670E" w:rsidRPr="00AE5A84">
        <w:rPr>
          <w:rFonts w:ascii="Sylfaen" w:hAnsi="Sylfaen" w:cstheme="minorHAnsi"/>
          <w:spacing w:val="-3"/>
        </w:rPr>
        <w:t>hal</w:t>
      </w:r>
      <w:r w:rsidR="0047670E" w:rsidRPr="00AE5A84">
        <w:rPr>
          <w:rFonts w:ascii="Sylfaen" w:hAnsi="Sylfaen" w:cstheme="minorHAnsi"/>
        </w:rPr>
        <w:t>l</w:t>
      </w:r>
      <w:r w:rsidR="0047670E" w:rsidRPr="00AE5A84">
        <w:rPr>
          <w:rFonts w:ascii="Sylfaen" w:hAnsi="Sylfaen" w:cstheme="minorHAnsi"/>
          <w:spacing w:val="2"/>
        </w:rPr>
        <w:t xml:space="preserve"> </w:t>
      </w:r>
      <w:r w:rsidR="0047670E" w:rsidRPr="00AE5A84">
        <w:rPr>
          <w:rFonts w:ascii="Sylfaen" w:hAnsi="Sylfaen" w:cstheme="minorHAnsi"/>
          <w:spacing w:val="-3"/>
        </w:rPr>
        <w:t>r</w:t>
      </w:r>
      <w:r w:rsidR="0047670E" w:rsidRPr="00AE5A84">
        <w:rPr>
          <w:rFonts w:ascii="Sylfaen" w:hAnsi="Sylfaen" w:cstheme="minorHAnsi"/>
          <w:spacing w:val="-2"/>
        </w:rPr>
        <w:t>es</w:t>
      </w:r>
      <w:r w:rsidR="0047670E" w:rsidRPr="00AE5A84">
        <w:rPr>
          <w:rFonts w:ascii="Sylfaen" w:hAnsi="Sylfaen" w:cstheme="minorHAnsi"/>
          <w:spacing w:val="-3"/>
        </w:rPr>
        <w:t>p</w:t>
      </w:r>
      <w:r w:rsidR="0047670E" w:rsidRPr="00AE5A84">
        <w:rPr>
          <w:rFonts w:ascii="Sylfaen" w:hAnsi="Sylfaen" w:cstheme="minorHAnsi"/>
          <w:spacing w:val="-1"/>
        </w:rPr>
        <w:t>o</w:t>
      </w:r>
      <w:r w:rsidR="0047670E" w:rsidRPr="00AE5A84">
        <w:rPr>
          <w:rFonts w:ascii="Sylfaen" w:hAnsi="Sylfaen" w:cstheme="minorHAnsi"/>
          <w:spacing w:val="-3"/>
        </w:rPr>
        <w:t>n</w:t>
      </w:r>
      <w:r w:rsidR="0047670E" w:rsidRPr="00AE5A84">
        <w:rPr>
          <w:rFonts w:ascii="Sylfaen" w:hAnsi="Sylfaen" w:cstheme="minorHAnsi"/>
        </w:rPr>
        <w:t xml:space="preserve">d in </w:t>
      </w:r>
      <w:r w:rsidR="0047670E" w:rsidRPr="00AE5A84">
        <w:rPr>
          <w:rFonts w:ascii="Sylfaen" w:hAnsi="Sylfaen" w:cstheme="minorHAnsi"/>
          <w:spacing w:val="-2"/>
        </w:rPr>
        <w:t>w</w:t>
      </w:r>
      <w:r w:rsidR="0047670E" w:rsidRPr="00AE5A84">
        <w:rPr>
          <w:rFonts w:ascii="Sylfaen" w:hAnsi="Sylfaen" w:cstheme="minorHAnsi"/>
          <w:spacing w:val="-3"/>
        </w:rPr>
        <w:t>ri</w:t>
      </w:r>
      <w:r w:rsidR="0047670E" w:rsidRPr="00AE5A84">
        <w:rPr>
          <w:rFonts w:ascii="Sylfaen" w:hAnsi="Sylfaen" w:cstheme="minorHAnsi"/>
          <w:spacing w:val="-2"/>
        </w:rPr>
        <w:t>t</w:t>
      </w:r>
      <w:r w:rsidR="0047670E" w:rsidRPr="00AE5A84">
        <w:rPr>
          <w:rFonts w:ascii="Sylfaen" w:hAnsi="Sylfaen" w:cstheme="minorHAnsi"/>
          <w:spacing w:val="-3"/>
        </w:rPr>
        <w:t>in</w:t>
      </w:r>
      <w:r w:rsidR="0047670E" w:rsidRPr="00AE5A84">
        <w:rPr>
          <w:rFonts w:ascii="Sylfaen" w:hAnsi="Sylfaen" w:cstheme="minorHAnsi"/>
        </w:rPr>
        <w:t>g</w:t>
      </w:r>
      <w:r w:rsidR="0047670E" w:rsidRPr="00AE5A84">
        <w:rPr>
          <w:rFonts w:ascii="Sylfaen" w:hAnsi="Sylfaen" w:cstheme="minorHAnsi"/>
          <w:spacing w:val="2"/>
        </w:rPr>
        <w:t xml:space="preserve"> </w:t>
      </w:r>
      <w:r w:rsidR="0047670E" w:rsidRPr="00AE5A84">
        <w:rPr>
          <w:rFonts w:ascii="Sylfaen" w:hAnsi="Sylfaen" w:cstheme="minorHAnsi"/>
          <w:spacing w:val="-2"/>
        </w:rPr>
        <w:t>t</w:t>
      </w:r>
      <w:r w:rsidR="0047670E" w:rsidRPr="00AE5A84">
        <w:rPr>
          <w:rFonts w:ascii="Sylfaen" w:hAnsi="Sylfaen" w:cstheme="minorHAnsi"/>
        </w:rPr>
        <w:t>o</w:t>
      </w:r>
      <w:r w:rsidR="0047670E" w:rsidRPr="00AE5A84">
        <w:rPr>
          <w:rFonts w:ascii="Sylfaen" w:hAnsi="Sylfaen" w:cstheme="minorHAnsi"/>
          <w:spacing w:val="4"/>
        </w:rPr>
        <w:t xml:space="preserve"> </w:t>
      </w:r>
      <w:r w:rsidR="0047670E" w:rsidRPr="00AE5A84">
        <w:rPr>
          <w:rFonts w:ascii="Sylfaen" w:hAnsi="Sylfaen" w:cstheme="minorHAnsi"/>
          <w:spacing w:val="-3"/>
        </w:rPr>
        <w:t>r</w:t>
      </w:r>
      <w:r w:rsidR="0047670E" w:rsidRPr="00AE5A84">
        <w:rPr>
          <w:rFonts w:ascii="Sylfaen" w:hAnsi="Sylfaen" w:cstheme="minorHAnsi"/>
          <w:spacing w:val="-2"/>
        </w:rPr>
        <w:t>e</w:t>
      </w:r>
      <w:r w:rsidR="0047670E" w:rsidRPr="00AE5A84">
        <w:rPr>
          <w:rFonts w:ascii="Sylfaen" w:hAnsi="Sylfaen" w:cstheme="minorHAnsi"/>
          <w:spacing w:val="-3"/>
        </w:rPr>
        <w:t>qu</w:t>
      </w:r>
      <w:r w:rsidR="0047670E" w:rsidRPr="00AE5A84">
        <w:rPr>
          <w:rFonts w:ascii="Sylfaen" w:hAnsi="Sylfaen" w:cstheme="minorHAnsi"/>
          <w:spacing w:val="-2"/>
        </w:rPr>
        <w:t>est</w:t>
      </w:r>
      <w:r w:rsidR="0047670E" w:rsidRPr="00AE5A84">
        <w:rPr>
          <w:rFonts w:ascii="Sylfaen" w:hAnsi="Sylfaen" w:cstheme="minorHAnsi"/>
        </w:rPr>
        <w:t>s</w:t>
      </w:r>
      <w:r w:rsidR="0047670E" w:rsidRPr="00AE5A84">
        <w:rPr>
          <w:rFonts w:ascii="Sylfaen" w:hAnsi="Sylfaen" w:cstheme="minorHAnsi"/>
          <w:spacing w:val="3"/>
        </w:rPr>
        <w:t xml:space="preserve"> </w:t>
      </w:r>
      <w:r w:rsidR="0047670E" w:rsidRPr="00AE5A84">
        <w:rPr>
          <w:rFonts w:ascii="Sylfaen" w:hAnsi="Sylfaen" w:cstheme="minorHAnsi"/>
          <w:spacing w:val="-3"/>
        </w:rPr>
        <w:t>f</w:t>
      </w:r>
      <w:r w:rsidR="0047670E" w:rsidRPr="00AE5A84">
        <w:rPr>
          <w:rFonts w:ascii="Sylfaen" w:hAnsi="Sylfaen" w:cstheme="minorHAnsi"/>
          <w:spacing w:val="-1"/>
        </w:rPr>
        <w:t>o</w:t>
      </w:r>
      <w:r w:rsidR="0047670E" w:rsidRPr="00AE5A84">
        <w:rPr>
          <w:rFonts w:ascii="Sylfaen" w:hAnsi="Sylfaen" w:cstheme="minorHAnsi"/>
        </w:rPr>
        <w:t>r</w:t>
      </w:r>
      <w:r w:rsidR="0047670E" w:rsidRPr="00AE5A84">
        <w:rPr>
          <w:rFonts w:ascii="Sylfaen" w:hAnsi="Sylfaen" w:cstheme="minorHAnsi"/>
          <w:spacing w:val="3"/>
        </w:rPr>
        <w:t xml:space="preserve"> </w:t>
      </w:r>
      <w:r w:rsidR="0047670E" w:rsidRPr="00AE5A84">
        <w:rPr>
          <w:rFonts w:ascii="Sylfaen" w:hAnsi="Sylfaen" w:cstheme="minorHAnsi"/>
          <w:spacing w:val="-2"/>
        </w:rPr>
        <w:t>c</w:t>
      </w:r>
      <w:r w:rsidR="0047670E" w:rsidRPr="00AE5A84">
        <w:rPr>
          <w:rFonts w:ascii="Sylfaen" w:hAnsi="Sylfaen" w:cstheme="minorHAnsi"/>
          <w:spacing w:val="-3"/>
        </w:rPr>
        <w:t>larifi</w:t>
      </w:r>
      <w:r w:rsidR="0047670E" w:rsidRPr="00AE5A84">
        <w:rPr>
          <w:rFonts w:ascii="Sylfaen" w:hAnsi="Sylfaen" w:cstheme="minorHAnsi"/>
          <w:spacing w:val="-2"/>
        </w:rPr>
        <w:t>c</w:t>
      </w:r>
      <w:r w:rsidR="0047670E" w:rsidRPr="00AE5A84">
        <w:rPr>
          <w:rFonts w:ascii="Sylfaen" w:hAnsi="Sylfaen" w:cstheme="minorHAnsi"/>
          <w:spacing w:val="-3"/>
        </w:rPr>
        <w:t>a</w:t>
      </w:r>
      <w:r w:rsidR="0047670E" w:rsidRPr="00AE5A84">
        <w:rPr>
          <w:rFonts w:ascii="Sylfaen" w:hAnsi="Sylfaen" w:cstheme="minorHAnsi"/>
          <w:spacing w:val="-2"/>
        </w:rPr>
        <w:t>t</w:t>
      </w:r>
      <w:r w:rsidR="0047670E" w:rsidRPr="00AE5A84">
        <w:rPr>
          <w:rFonts w:ascii="Sylfaen" w:hAnsi="Sylfaen" w:cstheme="minorHAnsi"/>
          <w:spacing w:val="-3"/>
        </w:rPr>
        <w:t>i</w:t>
      </w:r>
      <w:r w:rsidR="0047670E" w:rsidRPr="00AE5A84">
        <w:rPr>
          <w:rFonts w:ascii="Sylfaen" w:hAnsi="Sylfaen" w:cstheme="minorHAnsi"/>
          <w:spacing w:val="-1"/>
        </w:rPr>
        <w:t>o</w:t>
      </w:r>
      <w:r w:rsidR="0047670E" w:rsidRPr="00AE5A84">
        <w:rPr>
          <w:rFonts w:ascii="Sylfaen" w:hAnsi="Sylfaen" w:cstheme="minorHAnsi"/>
        </w:rPr>
        <w:t>n.</w:t>
      </w:r>
      <w:r w:rsidR="0047670E" w:rsidRPr="00AE5A84">
        <w:rPr>
          <w:rFonts w:ascii="Sylfaen" w:hAnsi="Sylfaen" w:cstheme="minorHAnsi"/>
          <w:spacing w:val="-3"/>
        </w:rPr>
        <w:t xml:space="preserve"> </w:t>
      </w:r>
      <w:r w:rsidR="0047670E" w:rsidRPr="00AE5A84">
        <w:rPr>
          <w:rFonts w:ascii="Sylfaen" w:hAnsi="Sylfaen" w:cstheme="minorHAnsi"/>
          <w:spacing w:val="-1"/>
        </w:rPr>
        <w:t>T</w:t>
      </w:r>
      <w:r w:rsidR="0047670E" w:rsidRPr="00AE5A84">
        <w:rPr>
          <w:rFonts w:ascii="Sylfaen" w:hAnsi="Sylfaen" w:cstheme="minorHAnsi"/>
          <w:spacing w:val="-3"/>
        </w:rPr>
        <w:t>h</w:t>
      </w:r>
      <w:r w:rsidR="0047670E" w:rsidRPr="00AE5A84">
        <w:rPr>
          <w:rFonts w:ascii="Sylfaen" w:hAnsi="Sylfaen" w:cstheme="minorHAnsi"/>
        </w:rPr>
        <w:t>e</w:t>
      </w:r>
      <w:r w:rsidR="0047670E" w:rsidRPr="00AE5A84">
        <w:rPr>
          <w:rFonts w:ascii="Sylfaen" w:hAnsi="Sylfaen" w:cstheme="minorHAnsi"/>
          <w:spacing w:val="-2"/>
        </w:rPr>
        <w:t xml:space="preserve"> </w:t>
      </w:r>
      <w:r w:rsidR="00AE2375" w:rsidRPr="00AE5A84">
        <w:rPr>
          <w:rFonts w:ascii="Sylfaen" w:hAnsi="Sylfaen" w:cstheme="minorHAnsi"/>
          <w:spacing w:val="-2"/>
        </w:rPr>
        <w:t>Employer</w:t>
      </w:r>
      <w:r w:rsidR="0047670E" w:rsidRPr="00AE5A84">
        <w:rPr>
          <w:rFonts w:ascii="Sylfaen" w:hAnsi="Sylfaen" w:cstheme="minorHAnsi"/>
          <w:spacing w:val="-2"/>
        </w:rPr>
        <w:t xml:space="preserve"> </w:t>
      </w:r>
      <w:r w:rsidR="0047670E" w:rsidRPr="00AE5A84">
        <w:rPr>
          <w:rFonts w:ascii="Sylfaen" w:hAnsi="Sylfaen" w:cstheme="minorHAnsi"/>
        </w:rPr>
        <w:t>s</w:t>
      </w:r>
      <w:r w:rsidR="0047670E" w:rsidRPr="00AE5A84">
        <w:rPr>
          <w:rFonts w:ascii="Sylfaen" w:hAnsi="Sylfaen" w:cstheme="minorHAnsi"/>
          <w:spacing w:val="-3"/>
        </w:rPr>
        <w:t>hal</w:t>
      </w:r>
      <w:r w:rsidR="0047670E" w:rsidRPr="00AE5A84">
        <w:rPr>
          <w:rFonts w:ascii="Sylfaen" w:hAnsi="Sylfaen" w:cstheme="minorHAnsi"/>
        </w:rPr>
        <w:t>l</w:t>
      </w:r>
      <w:r w:rsidR="0047670E" w:rsidRPr="00AE5A84">
        <w:rPr>
          <w:rFonts w:ascii="Sylfaen" w:hAnsi="Sylfaen" w:cstheme="minorHAnsi"/>
          <w:spacing w:val="-3"/>
        </w:rPr>
        <w:t xml:space="preserve"> </w:t>
      </w:r>
      <w:r w:rsidR="0047670E" w:rsidRPr="00AE5A84">
        <w:rPr>
          <w:rFonts w:ascii="Sylfaen" w:hAnsi="Sylfaen" w:cstheme="minorHAnsi"/>
          <w:spacing w:val="-2"/>
        </w:rPr>
        <w:t>f</w:t>
      </w:r>
      <w:r w:rsidR="0047670E" w:rsidRPr="00AE5A84">
        <w:rPr>
          <w:rFonts w:ascii="Sylfaen" w:hAnsi="Sylfaen" w:cstheme="minorHAnsi"/>
          <w:spacing w:val="-1"/>
        </w:rPr>
        <w:t>o</w:t>
      </w:r>
      <w:r w:rsidR="0047670E" w:rsidRPr="00AE5A84">
        <w:rPr>
          <w:rFonts w:ascii="Sylfaen" w:hAnsi="Sylfaen" w:cstheme="minorHAnsi"/>
          <w:spacing w:val="-3"/>
        </w:rPr>
        <w:t>r</w:t>
      </w:r>
      <w:r w:rsidR="0047670E" w:rsidRPr="00AE5A84">
        <w:rPr>
          <w:rFonts w:ascii="Sylfaen" w:hAnsi="Sylfaen" w:cstheme="minorHAnsi"/>
          <w:spacing w:val="-2"/>
        </w:rPr>
        <w:t>w</w:t>
      </w:r>
      <w:r w:rsidR="0047670E" w:rsidRPr="00AE5A84">
        <w:rPr>
          <w:rFonts w:ascii="Sylfaen" w:hAnsi="Sylfaen" w:cstheme="minorHAnsi"/>
          <w:spacing w:val="-3"/>
        </w:rPr>
        <w:t>ar</w:t>
      </w:r>
      <w:r w:rsidR="0047670E" w:rsidRPr="00AE5A84">
        <w:rPr>
          <w:rFonts w:ascii="Sylfaen" w:hAnsi="Sylfaen" w:cstheme="minorHAnsi"/>
        </w:rPr>
        <w:t>d</w:t>
      </w:r>
      <w:r w:rsidR="0047670E" w:rsidRPr="00AE5A84">
        <w:rPr>
          <w:rFonts w:ascii="Sylfaen" w:hAnsi="Sylfaen" w:cstheme="minorHAnsi"/>
          <w:spacing w:val="-3"/>
        </w:rPr>
        <w:t xml:space="preserve"> </w:t>
      </w:r>
      <w:r w:rsidR="0047670E" w:rsidRPr="00AE5A84">
        <w:rPr>
          <w:rFonts w:ascii="Sylfaen" w:hAnsi="Sylfaen" w:cstheme="minorHAnsi"/>
        </w:rPr>
        <w:t>a</w:t>
      </w:r>
      <w:r w:rsidR="0047670E" w:rsidRPr="00AE5A84">
        <w:rPr>
          <w:rFonts w:ascii="Sylfaen" w:hAnsi="Sylfaen" w:cstheme="minorHAnsi"/>
          <w:spacing w:val="-2"/>
        </w:rPr>
        <w:t xml:space="preserve"> c</w:t>
      </w:r>
      <w:r w:rsidR="0047670E" w:rsidRPr="00AE5A84">
        <w:rPr>
          <w:rFonts w:ascii="Sylfaen" w:hAnsi="Sylfaen" w:cstheme="minorHAnsi"/>
          <w:spacing w:val="-1"/>
        </w:rPr>
        <w:t>o</w:t>
      </w:r>
      <w:r w:rsidR="0047670E" w:rsidRPr="00AE5A84">
        <w:rPr>
          <w:rFonts w:ascii="Sylfaen" w:hAnsi="Sylfaen" w:cstheme="minorHAnsi"/>
          <w:spacing w:val="-3"/>
        </w:rPr>
        <w:t>p</w:t>
      </w:r>
      <w:r w:rsidR="0047670E" w:rsidRPr="00AE5A84">
        <w:rPr>
          <w:rFonts w:ascii="Sylfaen" w:hAnsi="Sylfaen" w:cstheme="minorHAnsi"/>
        </w:rPr>
        <w:t>y</w:t>
      </w:r>
      <w:r w:rsidR="0047670E" w:rsidRPr="00AE5A84">
        <w:rPr>
          <w:rFonts w:ascii="Sylfaen" w:hAnsi="Sylfaen" w:cstheme="minorHAnsi"/>
          <w:spacing w:val="-1"/>
        </w:rPr>
        <w:t xml:space="preserve"> o</w:t>
      </w:r>
      <w:r w:rsidR="0047670E" w:rsidRPr="00AE5A84">
        <w:rPr>
          <w:rFonts w:ascii="Sylfaen" w:hAnsi="Sylfaen" w:cstheme="minorHAnsi"/>
        </w:rPr>
        <w:t>f</w:t>
      </w:r>
      <w:r w:rsidR="0047670E" w:rsidRPr="00AE5A84">
        <w:rPr>
          <w:rFonts w:ascii="Sylfaen" w:hAnsi="Sylfaen" w:cstheme="minorHAnsi"/>
          <w:spacing w:val="-3"/>
        </w:rPr>
        <w:t xml:space="preserve"> </w:t>
      </w:r>
      <w:r w:rsidR="0047670E" w:rsidRPr="00AE5A84">
        <w:rPr>
          <w:rFonts w:ascii="Sylfaen" w:hAnsi="Sylfaen" w:cstheme="minorHAnsi"/>
          <w:spacing w:val="-2"/>
        </w:rPr>
        <w:t>it</w:t>
      </w:r>
      <w:r w:rsidR="0047670E" w:rsidRPr="00AE5A84">
        <w:rPr>
          <w:rFonts w:ascii="Sylfaen" w:hAnsi="Sylfaen" w:cstheme="minorHAnsi"/>
        </w:rPr>
        <w:t>s</w:t>
      </w:r>
      <w:r w:rsidR="0047670E" w:rsidRPr="00AE5A84">
        <w:rPr>
          <w:rFonts w:ascii="Sylfaen" w:hAnsi="Sylfaen" w:cstheme="minorHAnsi"/>
          <w:spacing w:val="-2"/>
        </w:rPr>
        <w:t xml:space="preserve"> r</w:t>
      </w:r>
      <w:r w:rsidR="0047670E" w:rsidRPr="00AE5A84">
        <w:rPr>
          <w:rFonts w:ascii="Sylfaen" w:hAnsi="Sylfaen" w:cstheme="minorHAnsi"/>
          <w:spacing w:val="-4"/>
        </w:rPr>
        <w:t>e</w:t>
      </w:r>
      <w:r w:rsidR="0047670E" w:rsidRPr="00AE5A84">
        <w:rPr>
          <w:rFonts w:ascii="Sylfaen" w:hAnsi="Sylfaen" w:cstheme="minorHAnsi"/>
          <w:spacing w:val="-2"/>
        </w:rPr>
        <w:t>s</w:t>
      </w:r>
      <w:r w:rsidR="0047670E" w:rsidRPr="00AE5A84">
        <w:rPr>
          <w:rFonts w:ascii="Sylfaen" w:hAnsi="Sylfaen" w:cstheme="minorHAnsi"/>
          <w:spacing w:val="-3"/>
        </w:rPr>
        <w:t>p</w:t>
      </w:r>
      <w:r w:rsidR="0047670E" w:rsidRPr="00AE5A84">
        <w:rPr>
          <w:rFonts w:ascii="Sylfaen" w:hAnsi="Sylfaen" w:cstheme="minorHAnsi"/>
          <w:spacing w:val="-1"/>
        </w:rPr>
        <w:t>o</w:t>
      </w:r>
      <w:r w:rsidR="0047670E" w:rsidRPr="00AE5A84">
        <w:rPr>
          <w:rFonts w:ascii="Sylfaen" w:hAnsi="Sylfaen" w:cstheme="minorHAnsi"/>
          <w:spacing w:val="-3"/>
        </w:rPr>
        <w:t>n</w:t>
      </w:r>
      <w:r w:rsidR="0047670E" w:rsidRPr="00AE5A84">
        <w:rPr>
          <w:rFonts w:ascii="Sylfaen" w:hAnsi="Sylfaen" w:cstheme="minorHAnsi"/>
          <w:spacing w:val="-2"/>
        </w:rPr>
        <w:t>s</w:t>
      </w:r>
      <w:r w:rsidR="0047670E" w:rsidRPr="00AE5A84">
        <w:rPr>
          <w:rFonts w:ascii="Sylfaen" w:hAnsi="Sylfaen" w:cstheme="minorHAnsi"/>
        </w:rPr>
        <w:t>e</w:t>
      </w:r>
      <w:r w:rsidR="0047670E" w:rsidRPr="00AE5A84">
        <w:rPr>
          <w:rFonts w:ascii="Sylfaen" w:hAnsi="Sylfaen" w:cstheme="minorHAnsi"/>
          <w:spacing w:val="2"/>
        </w:rPr>
        <w:t xml:space="preserve"> </w:t>
      </w:r>
      <w:r w:rsidR="0047670E" w:rsidRPr="00AE5A84">
        <w:rPr>
          <w:rFonts w:ascii="Sylfaen" w:hAnsi="Sylfaen" w:cstheme="minorHAnsi"/>
          <w:spacing w:val="-3"/>
        </w:rPr>
        <w:t>in</w:t>
      </w:r>
      <w:r w:rsidR="0047670E" w:rsidRPr="00AE5A84">
        <w:rPr>
          <w:rFonts w:ascii="Sylfaen" w:hAnsi="Sylfaen" w:cstheme="minorHAnsi"/>
          <w:spacing w:val="-2"/>
        </w:rPr>
        <w:t>c</w:t>
      </w:r>
      <w:r w:rsidR="0047670E" w:rsidRPr="00AE5A84">
        <w:rPr>
          <w:rFonts w:ascii="Sylfaen" w:hAnsi="Sylfaen" w:cstheme="minorHAnsi"/>
          <w:spacing w:val="-3"/>
        </w:rPr>
        <w:t>lud</w:t>
      </w:r>
      <w:r w:rsidR="0047670E" w:rsidRPr="00AE5A84">
        <w:rPr>
          <w:rFonts w:ascii="Sylfaen" w:hAnsi="Sylfaen" w:cstheme="minorHAnsi"/>
        </w:rPr>
        <w:t>i</w:t>
      </w:r>
      <w:r w:rsidR="0047670E" w:rsidRPr="00AE5A84">
        <w:rPr>
          <w:rFonts w:ascii="Sylfaen" w:hAnsi="Sylfaen" w:cstheme="minorHAnsi"/>
          <w:spacing w:val="-4"/>
        </w:rPr>
        <w:t>n</w:t>
      </w:r>
      <w:r w:rsidR="0047670E" w:rsidRPr="00AE5A84">
        <w:rPr>
          <w:rFonts w:ascii="Sylfaen" w:hAnsi="Sylfaen" w:cstheme="minorHAnsi"/>
        </w:rPr>
        <w:t>g</w:t>
      </w:r>
      <w:r w:rsidR="0047670E" w:rsidRPr="00AE5A84">
        <w:rPr>
          <w:rFonts w:ascii="Sylfaen" w:hAnsi="Sylfaen" w:cstheme="minorHAnsi"/>
          <w:spacing w:val="-3"/>
        </w:rPr>
        <w:t xml:space="preserve"> </w:t>
      </w:r>
      <w:r w:rsidR="0047670E" w:rsidRPr="00AE5A84">
        <w:rPr>
          <w:rFonts w:ascii="Sylfaen" w:hAnsi="Sylfaen" w:cstheme="minorHAnsi"/>
        </w:rPr>
        <w:t>a</w:t>
      </w:r>
      <w:r w:rsidR="0047670E" w:rsidRPr="00AE5A84">
        <w:rPr>
          <w:rFonts w:ascii="Sylfaen" w:hAnsi="Sylfaen" w:cstheme="minorHAnsi"/>
          <w:spacing w:val="-2"/>
        </w:rPr>
        <w:t xml:space="preserve"> </w:t>
      </w:r>
      <w:r w:rsidR="0047670E" w:rsidRPr="00AE5A84">
        <w:rPr>
          <w:rFonts w:ascii="Sylfaen" w:hAnsi="Sylfaen" w:cstheme="minorHAnsi"/>
          <w:spacing w:val="-3"/>
        </w:rPr>
        <w:t>d</w:t>
      </w:r>
      <w:r w:rsidR="0047670E" w:rsidRPr="00AE5A84">
        <w:rPr>
          <w:rFonts w:ascii="Sylfaen" w:hAnsi="Sylfaen" w:cstheme="minorHAnsi"/>
          <w:spacing w:val="-2"/>
        </w:rPr>
        <w:t>esc</w:t>
      </w:r>
      <w:r w:rsidR="0047670E" w:rsidRPr="00AE5A84">
        <w:rPr>
          <w:rFonts w:ascii="Sylfaen" w:hAnsi="Sylfaen" w:cstheme="minorHAnsi"/>
          <w:spacing w:val="-3"/>
        </w:rPr>
        <w:t>rip</w:t>
      </w:r>
      <w:r w:rsidR="0047670E" w:rsidRPr="00AE5A84">
        <w:rPr>
          <w:rFonts w:ascii="Sylfaen" w:hAnsi="Sylfaen" w:cstheme="minorHAnsi"/>
          <w:spacing w:val="-2"/>
        </w:rPr>
        <w:t>t</w:t>
      </w:r>
      <w:r w:rsidR="0047670E" w:rsidRPr="00AE5A84">
        <w:rPr>
          <w:rFonts w:ascii="Sylfaen" w:hAnsi="Sylfaen" w:cstheme="minorHAnsi"/>
        </w:rPr>
        <w:t>i</w:t>
      </w:r>
      <w:r w:rsidR="0047670E" w:rsidRPr="00AE5A84">
        <w:rPr>
          <w:rFonts w:ascii="Sylfaen" w:hAnsi="Sylfaen" w:cstheme="minorHAnsi"/>
          <w:spacing w:val="-2"/>
        </w:rPr>
        <w:t>o</w:t>
      </w:r>
      <w:r w:rsidR="0047670E" w:rsidRPr="00AE5A84">
        <w:rPr>
          <w:rFonts w:ascii="Sylfaen" w:hAnsi="Sylfaen" w:cstheme="minorHAnsi"/>
        </w:rPr>
        <w:t xml:space="preserve">n </w:t>
      </w:r>
      <w:r w:rsidR="0047670E" w:rsidRPr="00AE5A84">
        <w:rPr>
          <w:rFonts w:ascii="Sylfaen" w:hAnsi="Sylfaen" w:cstheme="minorHAnsi"/>
          <w:spacing w:val="-1"/>
        </w:rPr>
        <w:t>o</w:t>
      </w:r>
      <w:r w:rsidR="0047670E" w:rsidRPr="00AE5A84">
        <w:rPr>
          <w:rFonts w:ascii="Sylfaen" w:hAnsi="Sylfaen" w:cstheme="minorHAnsi"/>
        </w:rPr>
        <w:t>f</w:t>
      </w:r>
      <w:r w:rsidR="0047670E" w:rsidRPr="00AE5A84">
        <w:rPr>
          <w:rFonts w:ascii="Sylfaen" w:hAnsi="Sylfaen" w:cstheme="minorHAnsi"/>
          <w:spacing w:val="24"/>
        </w:rPr>
        <w:t xml:space="preserve"> </w:t>
      </w:r>
      <w:r w:rsidR="0047670E" w:rsidRPr="00AE5A84">
        <w:rPr>
          <w:rFonts w:ascii="Sylfaen" w:hAnsi="Sylfaen" w:cstheme="minorHAnsi"/>
          <w:spacing w:val="-2"/>
        </w:rPr>
        <w:t>t</w:t>
      </w:r>
      <w:r w:rsidR="0047670E" w:rsidRPr="00AE5A84">
        <w:rPr>
          <w:rFonts w:ascii="Sylfaen" w:hAnsi="Sylfaen" w:cstheme="minorHAnsi"/>
          <w:spacing w:val="-3"/>
        </w:rPr>
        <w:t>h</w:t>
      </w:r>
      <w:r w:rsidR="0047670E" w:rsidRPr="00AE5A84">
        <w:rPr>
          <w:rFonts w:ascii="Sylfaen" w:hAnsi="Sylfaen" w:cstheme="minorHAnsi"/>
        </w:rPr>
        <w:t>e</w:t>
      </w:r>
      <w:r w:rsidR="0047670E" w:rsidRPr="00AE5A84">
        <w:rPr>
          <w:rFonts w:ascii="Sylfaen" w:hAnsi="Sylfaen" w:cstheme="minorHAnsi"/>
          <w:spacing w:val="25"/>
        </w:rPr>
        <w:t xml:space="preserve"> </w:t>
      </w:r>
      <w:r w:rsidR="0047670E" w:rsidRPr="00AE5A84">
        <w:rPr>
          <w:rFonts w:ascii="Sylfaen" w:hAnsi="Sylfaen" w:cstheme="minorHAnsi"/>
          <w:spacing w:val="-3"/>
        </w:rPr>
        <w:t>inquir</w:t>
      </w:r>
      <w:r w:rsidR="0047670E" w:rsidRPr="00AE5A84">
        <w:rPr>
          <w:rFonts w:ascii="Sylfaen" w:hAnsi="Sylfaen" w:cstheme="minorHAnsi"/>
        </w:rPr>
        <w:t>y</w:t>
      </w:r>
      <w:r w:rsidR="0047670E" w:rsidRPr="00AE5A84">
        <w:rPr>
          <w:rFonts w:ascii="Sylfaen" w:hAnsi="Sylfaen" w:cstheme="minorHAnsi"/>
          <w:spacing w:val="26"/>
        </w:rPr>
        <w:t xml:space="preserve"> </w:t>
      </w:r>
      <w:r w:rsidR="0047670E" w:rsidRPr="00AE5A84">
        <w:rPr>
          <w:rFonts w:ascii="Sylfaen" w:hAnsi="Sylfaen" w:cstheme="minorHAnsi"/>
          <w:spacing w:val="-2"/>
        </w:rPr>
        <w:t>w</w:t>
      </w:r>
      <w:r w:rsidR="0047670E" w:rsidRPr="00AE5A84">
        <w:rPr>
          <w:rFonts w:ascii="Sylfaen" w:hAnsi="Sylfaen" w:cstheme="minorHAnsi"/>
          <w:spacing w:val="-3"/>
        </w:rPr>
        <w:t>i</w:t>
      </w:r>
      <w:r w:rsidR="0047670E" w:rsidRPr="00AE5A84">
        <w:rPr>
          <w:rFonts w:ascii="Sylfaen" w:hAnsi="Sylfaen" w:cstheme="minorHAnsi"/>
          <w:spacing w:val="-2"/>
        </w:rPr>
        <w:t>t</w:t>
      </w:r>
      <w:r w:rsidR="0047670E" w:rsidRPr="00AE5A84">
        <w:rPr>
          <w:rFonts w:ascii="Sylfaen" w:hAnsi="Sylfaen" w:cstheme="minorHAnsi"/>
          <w:spacing w:val="-3"/>
        </w:rPr>
        <w:t>h</w:t>
      </w:r>
      <w:r w:rsidR="0047670E" w:rsidRPr="00AE5A84">
        <w:rPr>
          <w:rFonts w:ascii="Sylfaen" w:hAnsi="Sylfaen" w:cstheme="minorHAnsi"/>
          <w:spacing w:val="-1"/>
        </w:rPr>
        <w:t>o</w:t>
      </w:r>
      <w:r w:rsidR="0047670E" w:rsidRPr="00AE5A84">
        <w:rPr>
          <w:rFonts w:ascii="Sylfaen" w:hAnsi="Sylfaen" w:cstheme="minorHAnsi"/>
          <w:spacing w:val="-3"/>
        </w:rPr>
        <w:t>u</w:t>
      </w:r>
      <w:r w:rsidR="0047670E" w:rsidRPr="00AE5A84">
        <w:rPr>
          <w:rFonts w:ascii="Sylfaen" w:hAnsi="Sylfaen" w:cstheme="minorHAnsi"/>
        </w:rPr>
        <w:t>t</w:t>
      </w:r>
      <w:r w:rsidR="0047670E" w:rsidRPr="00AE5A84">
        <w:rPr>
          <w:rFonts w:ascii="Sylfaen" w:hAnsi="Sylfaen" w:cstheme="minorHAnsi"/>
          <w:spacing w:val="28"/>
        </w:rPr>
        <w:t xml:space="preserve"> </w:t>
      </w:r>
      <w:r w:rsidR="0047670E" w:rsidRPr="00AE5A84">
        <w:rPr>
          <w:rFonts w:ascii="Sylfaen" w:hAnsi="Sylfaen" w:cstheme="minorHAnsi"/>
          <w:spacing w:val="-3"/>
        </w:rPr>
        <w:t>id</w:t>
      </w:r>
      <w:r w:rsidR="0047670E" w:rsidRPr="00AE5A84">
        <w:rPr>
          <w:rFonts w:ascii="Sylfaen" w:hAnsi="Sylfaen" w:cstheme="minorHAnsi"/>
          <w:spacing w:val="-2"/>
        </w:rPr>
        <w:t>e</w:t>
      </w:r>
      <w:r w:rsidR="0047670E" w:rsidRPr="00AE5A84">
        <w:rPr>
          <w:rFonts w:ascii="Sylfaen" w:hAnsi="Sylfaen" w:cstheme="minorHAnsi"/>
          <w:spacing w:val="-3"/>
        </w:rPr>
        <w:t>n</w:t>
      </w:r>
      <w:r w:rsidR="0047670E" w:rsidRPr="00AE5A84">
        <w:rPr>
          <w:rFonts w:ascii="Sylfaen" w:hAnsi="Sylfaen" w:cstheme="minorHAnsi"/>
          <w:spacing w:val="-2"/>
        </w:rPr>
        <w:t>t</w:t>
      </w:r>
      <w:r w:rsidR="0047670E" w:rsidRPr="00AE5A84">
        <w:rPr>
          <w:rFonts w:ascii="Sylfaen" w:hAnsi="Sylfaen" w:cstheme="minorHAnsi"/>
          <w:spacing w:val="-3"/>
        </w:rPr>
        <w:t>if</w:t>
      </w:r>
      <w:r w:rsidR="0047670E" w:rsidRPr="00AE5A84">
        <w:rPr>
          <w:rFonts w:ascii="Sylfaen" w:hAnsi="Sylfaen" w:cstheme="minorHAnsi"/>
          <w:spacing w:val="-1"/>
        </w:rPr>
        <w:t>y</w:t>
      </w:r>
      <w:r w:rsidR="0047670E" w:rsidRPr="00AE5A84">
        <w:rPr>
          <w:rFonts w:ascii="Sylfaen" w:hAnsi="Sylfaen" w:cstheme="minorHAnsi"/>
          <w:spacing w:val="-3"/>
        </w:rPr>
        <w:t>in</w:t>
      </w:r>
      <w:r w:rsidR="0047670E" w:rsidRPr="00AE5A84">
        <w:rPr>
          <w:rFonts w:ascii="Sylfaen" w:hAnsi="Sylfaen" w:cstheme="minorHAnsi"/>
        </w:rPr>
        <w:t>g</w:t>
      </w:r>
      <w:r w:rsidR="0047670E" w:rsidRPr="00AE5A84">
        <w:rPr>
          <w:rFonts w:ascii="Sylfaen" w:hAnsi="Sylfaen" w:cstheme="minorHAnsi"/>
          <w:spacing w:val="24"/>
        </w:rPr>
        <w:t xml:space="preserve"> </w:t>
      </w:r>
      <w:r w:rsidR="0047670E" w:rsidRPr="00AE5A84">
        <w:rPr>
          <w:rFonts w:ascii="Sylfaen" w:hAnsi="Sylfaen" w:cstheme="minorHAnsi"/>
          <w:spacing w:val="-1"/>
        </w:rPr>
        <w:t>i</w:t>
      </w:r>
      <w:r w:rsidR="0047670E" w:rsidRPr="00AE5A84">
        <w:rPr>
          <w:rFonts w:ascii="Sylfaen" w:hAnsi="Sylfaen" w:cstheme="minorHAnsi"/>
          <w:spacing w:val="-2"/>
        </w:rPr>
        <w:t>t</w:t>
      </w:r>
      <w:r w:rsidR="0047670E" w:rsidRPr="00AE5A84">
        <w:rPr>
          <w:rFonts w:ascii="Sylfaen" w:hAnsi="Sylfaen" w:cstheme="minorHAnsi"/>
        </w:rPr>
        <w:t>s</w:t>
      </w:r>
      <w:r w:rsidR="0047670E" w:rsidRPr="00AE5A84">
        <w:rPr>
          <w:rFonts w:ascii="Sylfaen" w:hAnsi="Sylfaen" w:cstheme="minorHAnsi"/>
          <w:spacing w:val="24"/>
        </w:rPr>
        <w:t xml:space="preserve"> </w:t>
      </w:r>
      <w:r w:rsidR="0047670E" w:rsidRPr="00AE5A84">
        <w:rPr>
          <w:rFonts w:ascii="Sylfaen" w:hAnsi="Sylfaen" w:cstheme="minorHAnsi"/>
          <w:spacing w:val="-2"/>
        </w:rPr>
        <w:t>s</w:t>
      </w:r>
      <w:r w:rsidR="0047670E" w:rsidRPr="00AE5A84">
        <w:rPr>
          <w:rFonts w:ascii="Sylfaen" w:hAnsi="Sylfaen" w:cstheme="minorHAnsi"/>
          <w:spacing w:val="-1"/>
        </w:rPr>
        <w:t>o</w:t>
      </w:r>
      <w:r w:rsidR="0047670E" w:rsidRPr="00AE5A84">
        <w:rPr>
          <w:rFonts w:ascii="Sylfaen" w:hAnsi="Sylfaen" w:cstheme="minorHAnsi"/>
          <w:spacing w:val="-3"/>
        </w:rPr>
        <w:t>ur</w:t>
      </w:r>
      <w:r w:rsidR="0047670E" w:rsidRPr="00AE5A84">
        <w:rPr>
          <w:rFonts w:ascii="Sylfaen" w:hAnsi="Sylfaen" w:cstheme="minorHAnsi"/>
          <w:spacing w:val="-2"/>
        </w:rPr>
        <w:t>c</w:t>
      </w:r>
      <w:r w:rsidR="0047670E" w:rsidRPr="00AE5A84">
        <w:rPr>
          <w:rFonts w:ascii="Sylfaen" w:hAnsi="Sylfaen" w:cstheme="minorHAnsi"/>
        </w:rPr>
        <w:t>e</w:t>
      </w:r>
      <w:r w:rsidR="0047670E" w:rsidRPr="00AE5A84">
        <w:rPr>
          <w:rFonts w:ascii="Sylfaen" w:hAnsi="Sylfaen" w:cstheme="minorHAnsi"/>
          <w:spacing w:val="26"/>
        </w:rPr>
        <w:t xml:space="preserve"> </w:t>
      </w:r>
      <w:r w:rsidR="0047670E" w:rsidRPr="00AE5A84">
        <w:rPr>
          <w:rFonts w:ascii="Sylfaen" w:hAnsi="Sylfaen" w:cstheme="minorHAnsi"/>
          <w:spacing w:val="-2"/>
        </w:rPr>
        <w:t>t</w:t>
      </w:r>
      <w:r w:rsidR="0047670E" w:rsidRPr="00AE5A84">
        <w:rPr>
          <w:rFonts w:ascii="Sylfaen" w:hAnsi="Sylfaen" w:cstheme="minorHAnsi"/>
        </w:rPr>
        <w:t>o</w:t>
      </w:r>
      <w:r w:rsidR="0047670E" w:rsidRPr="00AE5A84">
        <w:rPr>
          <w:rFonts w:ascii="Sylfaen" w:hAnsi="Sylfaen" w:cstheme="minorHAnsi"/>
          <w:spacing w:val="26"/>
        </w:rPr>
        <w:t xml:space="preserve"> </w:t>
      </w:r>
      <w:r w:rsidR="0047670E" w:rsidRPr="00AE5A84">
        <w:rPr>
          <w:rFonts w:ascii="Sylfaen" w:hAnsi="Sylfaen" w:cstheme="minorHAnsi"/>
          <w:spacing w:val="-3"/>
        </w:rPr>
        <w:t>al</w:t>
      </w:r>
      <w:r w:rsidR="0047670E" w:rsidRPr="00AE5A84">
        <w:rPr>
          <w:rFonts w:ascii="Sylfaen" w:hAnsi="Sylfaen" w:cstheme="minorHAnsi"/>
        </w:rPr>
        <w:t>l</w:t>
      </w:r>
      <w:r w:rsidR="0047670E" w:rsidRPr="00AE5A84">
        <w:rPr>
          <w:rFonts w:ascii="Sylfaen" w:hAnsi="Sylfaen" w:cstheme="minorHAnsi"/>
          <w:spacing w:val="27"/>
        </w:rPr>
        <w:t xml:space="preserve"> </w:t>
      </w:r>
      <w:r w:rsidR="00016025" w:rsidRPr="00AE5A84">
        <w:rPr>
          <w:rFonts w:ascii="Sylfaen" w:hAnsi="Sylfaen" w:cstheme="minorHAnsi"/>
          <w:spacing w:val="-3"/>
        </w:rPr>
        <w:t>companies</w:t>
      </w:r>
      <w:r w:rsidR="006D0FEF" w:rsidRPr="00AE5A84">
        <w:rPr>
          <w:rFonts w:ascii="Sylfaen" w:hAnsi="Sylfaen" w:cstheme="minorHAnsi"/>
          <w:spacing w:val="-3"/>
        </w:rPr>
        <w:t xml:space="preserve"> that were provided with the RF</w:t>
      </w:r>
      <w:r w:rsidR="0047670E" w:rsidRPr="00AE5A84">
        <w:rPr>
          <w:rFonts w:ascii="Sylfaen" w:hAnsi="Sylfaen" w:cstheme="minorHAnsi"/>
          <w:spacing w:val="-3"/>
        </w:rPr>
        <w:t xml:space="preserve">P </w:t>
      </w:r>
      <w:r w:rsidR="00016025" w:rsidRPr="00AE5A84">
        <w:rPr>
          <w:rFonts w:ascii="Sylfaen" w:hAnsi="Sylfaen" w:cstheme="minorHAnsi"/>
          <w:spacing w:val="-3"/>
        </w:rPr>
        <w:t>with invitation</w:t>
      </w:r>
      <w:r w:rsidR="0047670E" w:rsidRPr="00AE5A84">
        <w:rPr>
          <w:rFonts w:ascii="Sylfaen" w:hAnsi="Sylfaen" w:cstheme="minorHAnsi"/>
          <w:spacing w:val="-3"/>
        </w:rPr>
        <w:t xml:space="preserve"> to </w:t>
      </w:r>
      <w:r w:rsidR="0047670E" w:rsidRPr="00AE5A84">
        <w:rPr>
          <w:rFonts w:ascii="Sylfaen" w:hAnsi="Sylfaen" w:cstheme="minorHAnsi"/>
          <w:spacing w:val="-3"/>
        </w:rPr>
        <w:lastRenderedPageBreak/>
        <w:t xml:space="preserve">submit their </w:t>
      </w:r>
      <w:r w:rsidR="00C33514" w:rsidRPr="00AE5A84">
        <w:rPr>
          <w:rFonts w:ascii="Sylfaen" w:hAnsi="Sylfaen" w:cstheme="minorHAnsi"/>
          <w:spacing w:val="-3"/>
        </w:rPr>
        <w:t>P</w:t>
      </w:r>
      <w:r w:rsidR="0047670E" w:rsidRPr="00AE5A84">
        <w:rPr>
          <w:rFonts w:ascii="Sylfaen" w:hAnsi="Sylfaen" w:cstheme="minorHAnsi"/>
          <w:spacing w:val="-3"/>
        </w:rPr>
        <w:t>roposal</w:t>
      </w:r>
      <w:r w:rsidR="0047670E" w:rsidRPr="00AE5A84">
        <w:rPr>
          <w:rFonts w:ascii="Sylfaen" w:hAnsi="Sylfaen" w:cstheme="minorHAnsi"/>
        </w:rPr>
        <w:t xml:space="preserve">. </w:t>
      </w:r>
      <w:r w:rsidR="00565329" w:rsidRPr="00AE5A84">
        <w:rPr>
          <w:rFonts w:ascii="Sylfaen" w:hAnsi="Sylfaen" w:cstheme="minorHAnsi"/>
        </w:rPr>
        <w:t>Clarifications may be requested no later than 14 days prior to the submission deadline.</w:t>
      </w:r>
    </w:p>
    <w:p w14:paraId="3C7A3872" w14:textId="77777777" w:rsidR="0047670E" w:rsidRPr="00AE5A84" w:rsidRDefault="0047670E" w:rsidP="0047670E">
      <w:pPr>
        <w:spacing w:before="4" w:after="0" w:line="140" w:lineRule="exact"/>
        <w:rPr>
          <w:rFonts w:ascii="Sylfaen" w:hAnsi="Sylfaen" w:cstheme="minorHAnsi"/>
          <w:sz w:val="14"/>
          <w:szCs w:val="14"/>
        </w:rPr>
      </w:pPr>
    </w:p>
    <w:p w14:paraId="37D43E6A" w14:textId="77777777" w:rsidR="0047670E" w:rsidRPr="00AE5A84" w:rsidRDefault="0047670E" w:rsidP="0047670E">
      <w:pPr>
        <w:spacing w:after="0" w:line="200" w:lineRule="exact"/>
        <w:rPr>
          <w:rFonts w:ascii="Sylfaen" w:hAnsi="Sylfaen" w:cstheme="minorHAnsi"/>
          <w:sz w:val="20"/>
          <w:szCs w:val="20"/>
        </w:rPr>
      </w:pPr>
    </w:p>
    <w:p w14:paraId="646B298B" w14:textId="1BB9FA3D" w:rsidR="0047670E" w:rsidRPr="00AE5A84" w:rsidRDefault="0056065C" w:rsidP="00C4147F">
      <w:pPr>
        <w:pStyle w:val="Heading2"/>
        <w:rPr>
          <w:rStyle w:val="Heading2Char"/>
          <w:rFonts w:ascii="Sylfaen" w:hAnsi="Sylfaen" w:cstheme="minorHAnsi"/>
        </w:rPr>
      </w:pPr>
      <w:bookmarkStart w:id="62" w:name="_Toc515296564"/>
      <w:bookmarkStart w:id="63" w:name="_Toc118970216"/>
      <w:r>
        <w:rPr>
          <w:rStyle w:val="Heading2Char"/>
          <w:rFonts w:ascii="Sylfaen" w:hAnsi="Sylfaen" w:cstheme="minorHAnsi"/>
        </w:rPr>
        <w:t>9</w:t>
      </w:r>
      <w:r w:rsidR="4457C54C" w:rsidRPr="00AE5A84">
        <w:rPr>
          <w:rStyle w:val="Heading2Char"/>
          <w:rFonts w:ascii="Sylfaen" w:hAnsi="Sylfaen" w:cstheme="minorHAnsi"/>
        </w:rPr>
        <w:t>. Changes to documentation</w:t>
      </w:r>
      <w:bookmarkEnd w:id="62"/>
      <w:bookmarkEnd w:id="63"/>
    </w:p>
    <w:p w14:paraId="7E25ACCF" w14:textId="77777777" w:rsidR="0047670E" w:rsidRPr="00AE5A84" w:rsidRDefault="0047670E" w:rsidP="0047670E">
      <w:pPr>
        <w:spacing w:before="1" w:after="0" w:line="120" w:lineRule="exact"/>
        <w:rPr>
          <w:rFonts w:ascii="Sylfaen" w:hAnsi="Sylfaen" w:cstheme="minorHAnsi"/>
          <w:sz w:val="12"/>
          <w:szCs w:val="12"/>
        </w:rPr>
      </w:pPr>
    </w:p>
    <w:p w14:paraId="06636FF2" w14:textId="00B18311" w:rsidR="0047670E" w:rsidRPr="00AE5A84" w:rsidRDefault="0047670E" w:rsidP="004C6AB0">
      <w:pPr>
        <w:spacing w:after="0" w:line="239" w:lineRule="auto"/>
        <w:ind w:right="41"/>
        <w:jc w:val="both"/>
        <w:rPr>
          <w:rFonts w:ascii="Sylfaen" w:hAnsi="Sylfaen" w:cstheme="minorHAnsi"/>
        </w:rPr>
      </w:pPr>
      <w:r w:rsidRPr="00AE5A84">
        <w:rPr>
          <w:rFonts w:ascii="Sylfaen" w:hAnsi="Sylfaen" w:cstheme="minorHAnsi"/>
          <w:spacing w:val="-3"/>
        </w:rPr>
        <w:t>A</w:t>
      </w:r>
      <w:r w:rsidRPr="00AE5A84">
        <w:rPr>
          <w:rFonts w:ascii="Sylfaen" w:hAnsi="Sylfaen" w:cstheme="minorHAnsi"/>
        </w:rPr>
        <w:t>t</w:t>
      </w:r>
      <w:r w:rsidRPr="00AE5A84">
        <w:rPr>
          <w:rFonts w:ascii="Sylfaen" w:hAnsi="Sylfaen" w:cstheme="minorHAnsi"/>
          <w:spacing w:val="1"/>
        </w:rPr>
        <w:t xml:space="preserve"> </w:t>
      </w:r>
      <w:r w:rsidRPr="00AE5A84">
        <w:rPr>
          <w:rFonts w:ascii="Sylfaen" w:hAnsi="Sylfaen" w:cstheme="minorHAnsi"/>
          <w:spacing w:val="-3"/>
        </w:rPr>
        <w:t>an</w:t>
      </w:r>
      <w:r w:rsidRPr="00AE5A84">
        <w:rPr>
          <w:rFonts w:ascii="Sylfaen" w:hAnsi="Sylfaen" w:cstheme="minorHAnsi"/>
        </w:rPr>
        <w:t>y</w:t>
      </w:r>
      <w:r w:rsidRPr="00AE5A84">
        <w:rPr>
          <w:rFonts w:ascii="Sylfaen" w:hAnsi="Sylfaen" w:cstheme="minorHAnsi"/>
          <w:spacing w:val="1"/>
        </w:rPr>
        <w:t xml:space="preserve"> </w:t>
      </w:r>
      <w:r w:rsidRPr="00AE5A84">
        <w:rPr>
          <w:rFonts w:ascii="Sylfaen" w:hAnsi="Sylfaen" w:cstheme="minorHAnsi"/>
          <w:spacing w:val="-2"/>
        </w:rPr>
        <w:t>t</w:t>
      </w:r>
      <w:r w:rsidRPr="00AE5A84">
        <w:rPr>
          <w:rFonts w:ascii="Sylfaen" w:hAnsi="Sylfaen" w:cstheme="minorHAnsi"/>
          <w:spacing w:val="-3"/>
        </w:rPr>
        <w:t>i</w:t>
      </w:r>
      <w:r w:rsidRPr="00AE5A84">
        <w:rPr>
          <w:rFonts w:ascii="Sylfaen" w:hAnsi="Sylfaen" w:cstheme="minorHAnsi"/>
          <w:spacing w:val="-1"/>
        </w:rPr>
        <w:t>m</w:t>
      </w:r>
      <w:r w:rsidRPr="00AE5A84">
        <w:rPr>
          <w:rFonts w:ascii="Sylfaen" w:hAnsi="Sylfaen" w:cstheme="minorHAnsi"/>
        </w:rPr>
        <w:t>e</w:t>
      </w:r>
      <w:r w:rsidRPr="00AE5A84">
        <w:rPr>
          <w:rFonts w:ascii="Sylfaen" w:hAnsi="Sylfaen" w:cstheme="minorHAnsi"/>
          <w:spacing w:val="1"/>
        </w:rPr>
        <w:t xml:space="preserve"> </w:t>
      </w:r>
      <w:r w:rsidRPr="00AE5A84">
        <w:rPr>
          <w:rFonts w:ascii="Sylfaen" w:hAnsi="Sylfaen" w:cstheme="minorHAnsi"/>
          <w:spacing w:val="-3"/>
        </w:rPr>
        <w:t>pri</w:t>
      </w:r>
      <w:r w:rsidRPr="00AE5A84">
        <w:rPr>
          <w:rFonts w:ascii="Sylfaen" w:hAnsi="Sylfaen" w:cstheme="minorHAnsi"/>
          <w:spacing w:val="-1"/>
        </w:rPr>
        <w:t>o</w:t>
      </w:r>
      <w:r w:rsidRPr="00AE5A84">
        <w:rPr>
          <w:rFonts w:ascii="Sylfaen" w:hAnsi="Sylfaen" w:cstheme="minorHAnsi"/>
        </w:rPr>
        <w:t xml:space="preserve">r </w:t>
      </w:r>
      <w:r w:rsidRPr="00AE5A84">
        <w:rPr>
          <w:rFonts w:ascii="Sylfaen" w:hAnsi="Sylfaen" w:cstheme="minorHAnsi"/>
          <w:spacing w:val="-2"/>
        </w:rPr>
        <w:t>t</w:t>
      </w:r>
      <w:r w:rsidRPr="00AE5A84">
        <w:rPr>
          <w:rFonts w:ascii="Sylfaen" w:hAnsi="Sylfaen" w:cstheme="minorHAnsi"/>
        </w:rPr>
        <w:t>o</w:t>
      </w:r>
      <w:r w:rsidRPr="00AE5A84">
        <w:rPr>
          <w:rFonts w:ascii="Sylfaen" w:hAnsi="Sylfaen" w:cstheme="minorHAnsi"/>
          <w:spacing w:val="2"/>
        </w:rPr>
        <w:t xml:space="preserve"> </w:t>
      </w:r>
      <w:r w:rsidRPr="00AE5A84">
        <w:rPr>
          <w:rFonts w:ascii="Sylfaen" w:hAnsi="Sylfaen" w:cstheme="minorHAnsi"/>
          <w:spacing w:val="-2"/>
        </w:rPr>
        <w:t>t</w:t>
      </w:r>
      <w:r w:rsidRPr="00AE5A84">
        <w:rPr>
          <w:rFonts w:ascii="Sylfaen" w:hAnsi="Sylfaen" w:cstheme="minorHAnsi"/>
          <w:spacing w:val="-3"/>
        </w:rPr>
        <w:t>h</w:t>
      </w:r>
      <w:r w:rsidRPr="00AE5A84">
        <w:rPr>
          <w:rFonts w:ascii="Sylfaen" w:hAnsi="Sylfaen" w:cstheme="minorHAnsi"/>
        </w:rPr>
        <w:t>e</w:t>
      </w:r>
      <w:r w:rsidRPr="00AE5A84">
        <w:rPr>
          <w:rFonts w:ascii="Sylfaen" w:hAnsi="Sylfaen" w:cstheme="minorHAnsi"/>
          <w:spacing w:val="1"/>
        </w:rPr>
        <w:t xml:space="preserve"> </w:t>
      </w:r>
      <w:r w:rsidRPr="00AE5A84">
        <w:rPr>
          <w:rFonts w:ascii="Sylfaen" w:hAnsi="Sylfaen" w:cstheme="minorHAnsi"/>
          <w:spacing w:val="-3"/>
        </w:rPr>
        <w:t>d</w:t>
      </w:r>
      <w:r w:rsidRPr="00AE5A84">
        <w:rPr>
          <w:rFonts w:ascii="Sylfaen" w:hAnsi="Sylfaen" w:cstheme="minorHAnsi"/>
          <w:spacing w:val="-2"/>
        </w:rPr>
        <w:t>e</w:t>
      </w:r>
      <w:r w:rsidRPr="00AE5A84">
        <w:rPr>
          <w:rFonts w:ascii="Sylfaen" w:hAnsi="Sylfaen" w:cstheme="minorHAnsi"/>
          <w:spacing w:val="-3"/>
        </w:rPr>
        <w:t>adlin</w:t>
      </w:r>
      <w:r w:rsidRPr="00AE5A84">
        <w:rPr>
          <w:rFonts w:ascii="Sylfaen" w:hAnsi="Sylfaen" w:cstheme="minorHAnsi"/>
        </w:rPr>
        <w:t>e</w:t>
      </w:r>
      <w:r w:rsidR="00195B96">
        <w:rPr>
          <w:rFonts w:ascii="Sylfaen" w:hAnsi="Sylfaen" w:cstheme="minorHAnsi"/>
        </w:rPr>
        <w:t xml:space="preserve"> </w:t>
      </w:r>
      <w:r w:rsidRPr="00AE5A84">
        <w:rPr>
          <w:rFonts w:ascii="Sylfaen" w:hAnsi="Sylfaen" w:cstheme="minorHAnsi"/>
          <w:spacing w:val="-3"/>
        </w:rPr>
        <w:t>f</w:t>
      </w:r>
      <w:r w:rsidRPr="00AE5A84">
        <w:rPr>
          <w:rFonts w:ascii="Sylfaen" w:hAnsi="Sylfaen" w:cstheme="minorHAnsi"/>
          <w:spacing w:val="-1"/>
        </w:rPr>
        <w:t>o</w:t>
      </w:r>
      <w:r w:rsidRPr="00AE5A84">
        <w:rPr>
          <w:rFonts w:ascii="Sylfaen" w:hAnsi="Sylfaen" w:cstheme="minorHAnsi"/>
        </w:rPr>
        <w:t xml:space="preserve">r </w:t>
      </w:r>
      <w:r w:rsidRPr="00AE5A84">
        <w:rPr>
          <w:rFonts w:ascii="Sylfaen" w:hAnsi="Sylfaen" w:cstheme="minorHAnsi"/>
          <w:spacing w:val="-2"/>
        </w:rPr>
        <w:t>s</w:t>
      </w:r>
      <w:r w:rsidRPr="00AE5A84">
        <w:rPr>
          <w:rFonts w:ascii="Sylfaen" w:hAnsi="Sylfaen" w:cstheme="minorHAnsi"/>
          <w:spacing w:val="-1"/>
        </w:rPr>
        <w:t>u</w:t>
      </w:r>
      <w:r w:rsidRPr="00AE5A84">
        <w:rPr>
          <w:rFonts w:ascii="Sylfaen" w:hAnsi="Sylfaen" w:cstheme="minorHAnsi"/>
          <w:spacing w:val="-3"/>
        </w:rPr>
        <w:t>b</w:t>
      </w:r>
      <w:r w:rsidRPr="00AE5A84">
        <w:rPr>
          <w:rFonts w:ascii="Sylfaen" w:hAnsi="Sylfaen" w:cstheme="minorHAnsi"/>
          <w:spacing w:val="-1"/>
        </w:rPr>
        <w:t>m</w:t>
      </w:r>
      <w:r w:rsidRPr="00AE5A84">
        <w:rPr>
          <w:rFonts w:ascii="Sylfaen" w:hAnsi="Sylfaen" w:cstheme="minorHAnsi"/>
          <w:spacing w:val="-3"/>
        </w:rPr>
        <w:t>i</w:t>
      </w:r>
      <w:r w:rsidRPr="00AE5A84">
        <w:rPr>
          <w:rFonts w:ascii="Sylfaen" w:hAnsi="Sylfaen" w:cstheme="minorHAnsi"/>
          <w:spacing w:val="-2"/>
        </w:rPr>
        <w:t>ss</w:t>
      </w:r>
      <w:r w:rsidRPr="00AE5A84">
        <w:rPr>
          <w:rFonts w:ascii="Sylfaen" w:hAnsi="Sylfaen" w:cstheme="minorHAnsi"/>
          <w:spacing w:val="-3"/>
        </w:rPr>
        <w:t>i</w:t>
      </w:r>
      <w:r w:rsidRPr="00AE5A84">
        <w:rPr>
          <w:rFonts w:ascii="Sylfaen" w:hAnsi="Sylfaen" w:cstheme="minorHAnsi"/>
          <w:spacing w:val="-1"/>
        </w:rPr>
        <w:t>o</w:t>
      </w:r>
      <w:r w:rsidRPr="00AE5A84">
        <w:rPr>
          <w:rFonts w:ascii="Sylfaen" w:hAnsi="Sylfaen" w:cstheme="minorHAnsi"/>
        </w:rPr>
        <w:t xml:space="preserve">n </w:t>
      </w:r>
      <w:r w:rsidRPr="00AE5A84">
        <w:rPr>
          <w:rFonts w:ascii="Sylfaen" w:hAnsi="Sylfaen" w:cstheme="minorHAnsi"/>
          <w:spacing w:val="-1"/>
        </w:rPr>
        <w:t>o</w:t>
      </w:r>
      <w:r w:rsidRPr="00AE5A84">
        <w:rPr>
          <w:rFonts w:ascii="Sylfaen" w:hAnsi="Sylfaen" w:cstheme="minorHAnsi"/>
        </w:rPr>
        <w:t xml:space="preserve">f </w:t>
      </w:r>
      <w:r w:rsidR="00C33514" w:rsidRPr="00AE5A84">
        <w:rPr>
          <w:rFonts w:ascii="Sylfaen" w:hAnsi="Sylfaen" w:cstheme="minorHAnsi"/>
        </w:rPr>
        <w:t>P</w:t>
      </w:r>
      <w:r w:rsidRPr="00AE5A84">
        <w:rPr>
          <w:rFonts w:ascii="Sylfaen" w:hAnsi="Sylfaen" w:cstheme="minorHAnsi"/>
        </w:rPr>
        <w:t>roposals,</w:t>
      </w:r>
      <w:r w:rsidR="00195B96">
        <w:rPr>
          <w:rFonts w:ascii="Sylfaen" w:hAnsi="Sylfaen" w:cstheme="minorHAnsi"/>
        </w:rPr>
        <w:t xml:space="preserve"> but not later than 3 business days,</w:t>
      </w:r>
      <w:r w:rsidRPr="00AE5A84">
        <w:rPr>
          <w:rFonts w:ascii="Sylfaen" w:hAnsi="Sylfaen" w:cstheme="minorHAnsi"/>
          <w:spacing w:val="1"/>
        </w:rPr>
        <w:t xml:space="preserve"> </w:t>
      </w:r>
      <w:r w:rsidR="001724FD" w:rsidRPr="00AE5A84">
        <w:rPr>
          <w:rFonts w:ascii="Sylfaen" w:hAnsi="Sylfaen" w:cstheme="minorHAnsi"/>
          <w:lang w:val="en-GB"/>
        </w:rPr>
        <w:t xml:space="preserve">the Employer may amend the RFP by issuing an Addendum in writing. The Addendum shall be sent to all invited </w:t>
      </w:r>
      <w:r w:rsidR="000F370D">
        <w:rPr>
          <w:rFonts w:ascii="Sylfaen" w:hAnsi="Sylfaen" w:cstheme="minorHAnsi"/>
          <w:lang w:val="en-GB"/>
        </w:rPr>
        <w:t>Bidder</w:t>
      </w:r>
      <w:r w:rsidR="00771646" w:rsidRPr="00AE5A84">
        <w:rPr>
          <w:rFonts w:ascii="Sylfaen" w:hAnsi="Sylfaen" w:cstheme="minorHAnsi"/>
          <w:lang w:val="en-GB"/>
        </w:rPr>
        <w:t>s</w:t>
      </w:r>
      <w:r w:rsidR="001724FD" w:rsidRPr="00AE5A84">
        <w:rPr>
          <w:rFonts w:ascii="Sylfaen" w:hAnsi="Sylfaen" w:cstheme="minorHAnsi"/>
          <w:lang w:val="en-GB"/>
        </w:rPr>
        <w:t xml:space="preserve"> and shall form an integral part of the RFP. </w:t>
      </w:r>
    </w:p>
    <w:p w14:paraId="2FCA5C60" w14:textId="77777777" w:rsidR="0047670E" w:rsidRPr="00AE5A84" w:rsidRDefault="0047670E" w:rsidP="0047670E">
      <w:pPr>
        <w:spacing w:after="0" w:line="160" w:lineRule="exact"/>
        <w:rPr>
          <w:rFonts w:ascii="Sylfaen" w:hAnsi="Sylfaen" w:cstheme="minorHAnsi"/>
          <w:sz w:val="16"/>
          <w:szCs w:val="16"/>
        </w:rPr>
      </w:pPr>
    </w:p>
    <w:p w14:paraId="014690F7" w14:textId="77777777" w:rsidR="0047670E" w:rsidRPr="00AE5A84" w:rsidRDefault="0047670E" w:rsidP="0047670E">
      <w:pPr>
        <w:spacing w:after="0" w:line="200" w:lineRule="exact"/>
        <w:rPr>
          <w:rFonts w:ascii="Sylfaen" w:hAnsi="Sylfaen" w:cstheme="minorHAnsi"/>
          <w:sz w:val="20"/>
          <w:szCs w:val="20"/>
        </w:rPr>
      </w:pPr>
    </w:p>
    <w:p w14:paraId="0B340F27" w14:textId="4BD17EA4" w:rsidR="0047670E" w:rsidRPr="00AE5A84" w:rsidRDefault="0056065C" w:rsidP="00C44F71">
      <w:pPr>
        <w:pStyle w:val="Heading2"/>
        <w:rPr>
          <w:rFonts w:ascii="Sylfaen" w:eastAsia="Calibri" w:hAnsi="Sylfaen" w:cstheme="minorHAnsi"/>
        </w:rPr>
      </w:pPr>
      <w:bookmarkStart w:id="64" w:name="_Toc515296565"/>
      <w:bookmarkStart w:id="65" w:name="_Toc118970217"/>
      <w:r>
        <w:rPr>
          <w:rStyle w:val="Heading2Char"/>
          <w:rFonts w:ascii="Sylfaen" w:hAnsi="Sylfaen" w:cstheme="minorHAnsi"/>
        </w:rPr>
        <w:t>10</w:t>
      </w:r>
      <w:r w:rsidR="4457C54C" w:rsidRPr="00AE5A84">
        <w:rPr>
          <w:rStyle w:val="Heading2Char"/>
          <w:rFonts w:ascii="Sylfaen" w:hAnsi="Sylfaen" w:cstheme="minorHAnsi"/>
        </w:rPr>
        <w:t>. Language</w:t>
      </w:r>
      <w:bookmarkEnd w:id="64"/>
      <w:bookmarkEnd w:id="65"/>
    </w:p>
    <w:p w14:paraId="67360037" w14:textId="77777777" w:rsidR="0047670E" w:rsidRPr="00AE5A84" w:rsidRDefault="0047670E" w:rsidP="0047670E">
      <w:pPr>
        <w:spacing w:after="0" w:line="120" w:lineRule="exact"/>
        <w:rPr>
          <w:rFonts w:ascii="Sylfaen" w:hAnsi="Sylfaen" w:cstheme="minorHAnsi"/>
          <w:sz w:val="12"/>
          <w:szCs w:val="12"/>
        </w:rPr>
      </w:pPr>
    </w:p>
    <w:p w14:paraId="1DB33A67" w14:textId="699655CD" w:rsidR="0047670E" w:rsidRPr="00AE5A84" w:rsidRDefault="0056065C" w:rsidP="004C6AB0">
      <w:pPr>
        <w:spacing w:after="0" w:line="240" w:lineRule="auto"/>
        <w:ind w:right="42"/>
        <w:jc w:val="both"/>
        <w:rPr>
          <w:rFonts w:ascii="Sylfaen" w:hAnsi="Sylfaen" w:cstheme="minorHAnsi"/>
        </w:rPr>
      </w:pPr>
      <w:r>
        <w:rPr>
          <w:rFonts w:ascii="Sylfaen" w:hAnsi="Sylfaen" w:cstheme="minorHAnsi"/>
          <w:spacing w:val="-3"/>
        </w:rPr>
        <w:t>10</w:t>
      </w:r>
      <w:r w:rsidR="00F71B88" w:rsidRPr="00AE5A84">
        <w:rPr>
          <w:rFonts w:ascii="Sylfaen" w:hAnsi="Sylfaen" w:cstheme="minorHAnsi"/>
          <w:spacing w:val="-3"/>
        </w:rPr>
        <w:t xml:space="preserve">.1 </w:t>
      </w:r>
      <w:r w:rsidR="0047670E" w:rsidRPr="00AE5A84">
        <w:rPr>
          <w:rFonts w:ascii="Sylfaen" w:hAnsi="Sylfaen" w:cstheme="minorHAnsi"/>
          <w:spacing w:val="-3"/>
        </w:rPr>
        <w:t>Al</w:t>
      </w:r>
      <w:r w:rsidR="0047670E" w:rsidRPr="00AE5A84">
        <w:rPr>
          <w:rFonts w:ascii="Sylfaen" w:hAnsi="Sylfaen" w:cstheme="minorHAnsi"/>
        </w:rPr>
        <w:t>l</w:t>
      </w:r>
      <w:r w:rsidR="0047670E" w:rsidRPr="00AE5A84">
        <w:rPr>
          <w:rFonts w:ascii="Sylfaen" w:hAnsi="Sylfaen" w:cstheme="minorHAnsi"/>
          <w:spacing w:val="2"/>
        </w:rPr>
        <w:t xml:space="preserve"> </w:t>
      </w:r>
      <w:r w:rsidR="00AD018D" w:rsidRPr="00AE5A84">
        <w:rPr>
          <w:rFonts w:ascii="Sylfaen" w:hAnsi="Sylfaen" w:cstheme="minorHAnsi"/>
          <w:spacing w:val="2"/>
        </w:rPr>
        <w:t xml:space="preserve">documents comprising the </w:t>
      </w:r>
      <w:r w:rsidR="004C6AB0" w:rsidRPr="00AE5A84">
        <w:rPr>
          <w:rFonts w:ascii="Sylfaen" w:hAnsi="Sylfaen" w:cstheme="minorHAnsi"/>
          <w:spacing w:val="-3"/>
        </w:rPr>
        <w:t>P</w:t>
      </w:r>
      <w:r w:rsidR="0047670E" w:rsidRPr="00AE5A84">
        <w:rPr>
          <w:rFonts w:ascii="Sylfaen" w:hAnsi="Sylfaen" w:cstheme="minorHAnsi"/>
          <w:spacing w:val="-3"/>
        </w:rPr>
        <w:t>roposal</w:t>
      </w:r>
      <w:r w:rsidR="0047670E" w:rsidRPr="00AE5A84">
        <w:rPr>
          <w:rFonts w:ascii="Sylfaen" w:hAnsi="Sylfaen" w:cstheme="minorHAnsi"/>
          <w:spacing w:val="2"/>
        </w:rPr>
        <w:t xml:space="preserve"> </w:t>
      </w:r>
      <w:r w:rsidR="0047670E" w:rsidRPr="00AE5A84">
        <w:rPr>
          <w:rFonts w:ascii="Sylfaen" w:hAnsi="Sylfaen" w:cstheme="minorHAnsi"/>
          <w:spacing w:val="-2"/>
        </w:rPr>
        <w:t>s</w:t>
      </w:r>
      <w:r w:rsidR="0047670E" w:rsidRPr="00AE5A84">
        <w:rPr>
          <w:rFonts w:ascii="Sylfaen" w:hAnsi="Sylfaen" w:cstheme="minorHAnsi"/>
          <w:spacing w:val="-3"/>
        </w:rPr>
        <w:t>hal</w:t>
      </w:r>
      <w:r w:rsidR="0047670E" w:rsidRPr="00AE5A84">
        <w:rPr>
          <w:rFonts w:ascii="Sylfaen" w:hAnsi="Sylfaen" w:cstheme="minorHAnsi"/>
        </w:rPr>
        <w:t>l</w:t>
      </w:r>
      <w:r w:rsidR="0047670E" w:rsidRPr="00AE5A84">
        <w:rPr>
          <w:rFonts w:ascii="Sylfaen" w:hAnsi="Sylfaen" w:cstheme="minorHAnsi"/>
          <w:spacing w:val="2"/>
        </w:rPr>
        <w:t xml:space="preserve"> </w:t>
      </w:r>
      <w:r w:rsidR="0047670E" w:rsidRPr="00AE5A84">
        <w:rPr>
          <w:rFonts w:ascii="Sylfaen" w:hAnsi="Sylfaen" w:cstheme="minorHAnsi"/>
          <w:spacing w:val="-3"/>
        </w:rPr>
        <w:t>b</w:t>
      </w:r>
      <w:r w:rsidR="0047670E" w:rsidRPr="00AE5A84">
        <w:rPr>
          <w:rFonts w:ascii="Sylfaen" w:hAnsi="Sylfaen" w:cstheme="minorHAnsi"/>
        </w:rPr>
        <w:t>e</w:t>
      </w:r>
      <w:r w:rsidR="0047670E" w:rsidRPr="00AE5A84">
        <w:rPr>
          <w:rFonts w:ascii="Sylfaen" w:hAnsi="Sylfaen" w:cstheme="minorHAnsi"/>
          <w:spacing w:val="6"/>
        </w:rPr>
        <w:t xml:space="preserve"> </w:t>
      </w:r>
      <w:r w:rsidR="0047670E" w:rsidRPr="00AE5A84">
        <w:rPr>
          <w:rFonts w:ascii="Sylfaen" w:hAnsi="Sylfaen" w:cstheme="minorHAnsi"/>
          <w:spacing w:val="-2"/>
        </w:rPr>
        <w:t>s</w:t>
      </w:r>
      <w:r w:rsidR="0047670E" w:rsidRPr="00AE5A84">
        <w:rPr>
          <w:rFonts w:ascii="Sylfaen" w:hAnsi="Sylfaen" w:cstheme="minorHAnsi"/>
          <w:spacing w:val="-3"/>
        </w:rPr>
        <w:t>ub</w:t>
      </w:r>
      <w:r w:rsidR="0047670E" w:rsidRPr="00AE5A84">
        <w:rPr>
          <w:rFonts w:ascii="Sylfaen" w:hAnsi="Sylfaen" w:cstheme="minorHAnsi"/>
          <w:spacing w:val="-1"/>
        </w:rPr>
        <w:t>m</w:t>
      </w:r>
      <w:r w:rsidR="0047670E" w:rsidRPr="00AE5A84">
        <w:rPr>
          <w:rFonts w:ascii="Sylfaen" w:hAnsi="Sylfaen" w:cstheme="minorHAnsi"/>
          <w:spacing w:val="-3"/>
        </w:rPr>
        <w:t>i</w:t>
      </w:r>
      <w:r w:rsidR="0047670E" w:rsidRPr="00AE5A84">
        <w:rPr>
          <w:rFonts w:ascii="Sylfaen" w:hAnsi="Sylfaen" w:cstheme="minorHAnsi"/>
          <w:spacing w:val="-2"/>
        </w:rPr>
        <w:t>tte</w:t>
      </w:r>
      <w:r w:rsidR="0047670E" w:rsidRPr="00AE5A84">
        <w:rPr>
          <w:rFonts w:ascii="Sylfaen" w:hAnsi="Sylfaen" w:cstheme="minorHAnsi"/>
        </w:rPr>
        <w:t>d</w:t>
      </w:r>
      <w:r w:rsidR="0047670E" w:rsidRPr="00AE5A84">
        <w:rPr>
          <w:rFonts w:ascii="Sylfaen" w:hAnsi="Sylfaen" w:cstheme="minorHAnsi"/>
          <w:spacing w:val="2"/>
        </w:rPr>
        <w:t xml:space="preserve"> </w:t>
      </w:r>
      <w:r w:rsidR="0047670E" w:rsidRPr="00AE5A84">
        <w:rPr>
          <w:rFonts w:ascii="Sylfaen" w:hAnsi="Sylfaen" w:cstheme="minorHAnsi"/>
          <w:spacing w:val="-3"/>
        </w:rPr>
        <w:t>i</w:t>
      </w:r>
      <w:r w:rsidR="0047670E" w:rsidRPr="00AE5A84">
        <w:rPr>
          <w:rFonts w:ascii="Sylfaen" w:hAnsi="Sylfaen" w:cstheme="minorHAnsi"/>
        </w:rPr>
        <w:t>n</w:t>
      </w:r>
      <w:r w:rsidR="0047670E" w:rsidRPr="00AE5A84">
        <w:rPr>
          <w:rFonts w:ascii="Sylfaen" w:hAnsi="Sylfaen" w:cstheme="minorHAnsi"/>
          <w:spacing w:val="2"/>
        </w:rPr>
        <w:t xml:space="preserve"> </w:t>
      </w:r>
      <w:r w:rsidR="001724FD" w:rsidRPr="00AE5A84">
        <w:rPr>
          <w:rFonts w:ascii="Sylfaen" w:hAnsi="Sylfaen" w:cstheme="minorHAnsi"/>
          <w:spacing w:val="2"/>
        </w:rPr>
        <w:t>the</w:t>
      </w:r>
      <w:r w:rsidR="00DD36C3" w:rsidRPr="00AE5A84">
        <w:rPr>
          <w:rFonts w:ascii="Sylfaen" w:hAnsi="Sylfaen" w:cstheme="minorHAnsi"/>
        </w:rPr>
        <w:t xml:space="preserve"> </w:t>
      </w:r>
      <w:proofErr w:type="gramStart"/>
      <w:r w:rsidR="0047670E" w:rsidRPr="00AE5A84">
        <w:rPr>
          <w:rFonts w:ascii="Sylfaen" w:hAnsi="Sylfaen" w:cstheme="minorHAnsi"/>
          <w:spacing w:val="-2"/>
        </w:rPr>
        <w:t>E</w:t>
      </w:r>
      <w:r w:rsidR="0047670E" w:rsidRPr="00AE5A84">
        <w:rPr>
          <w:rFonts w:ascii="Sylfaen" w:hAnsi="Sylfaen" w:cstheme="minorHAnsi"/>
          <w:spacing w:val="-3"/>
        </w:rPr>
        <w:t>ngli</w:t>
      </w:r>
      <w:r w:rsidR="0047670E" w:rsidRPr="00AE5A84">
        <w:rPr>
          <w:rFonts w:ascii="Sylfaen" w:hAnsi="Sylfaen" w:cstheme="minorHAnsi"/>
          <w:spacing w:val="-2"/>
        </w:rPr>
        <w:t>s</w:t>
      </w:r>
      <w:r w:rsidR="0047670E" w:rsidRPr="00AE5A84">
        <w:rPr>
          <w:rFonts w:ascii="Sylfaen" w:hAnsi="Sylfaen" w:cstheme="minorHAnsi"/>
        </w:rPr>
        <w:t>h</w:t>
      </w:r>
      <w:r w:rsidR="00DD36C3" w:rsidRPr="00AE5A84">
        <w:rPr>
          <w:rFonts w:ascii="Sylfaen" w:hAnsi="Sylfaen" w:cstheme="minorHAnsi"/>
          <w:lang w:val="hy-AM"/>
        </w:rPr>
        <w:t xml:space="preserve"> </w:t>
      </w:r>
      <w:r w:rsidR="0014593C">
        <w:rPr>
          <w:rFonts w:ascii="Sylfaen" w:hAnsi="Sylfaen" w:cstheme="minorHAnsi"/>
          <w:lang w:val="hy-AM"/>
        </w:rPr>
        <w:t>,</w:t>
      </w:r>
      <w:proofErr w:type="gramEnd"/>
      <w:r w:rsidR="0014593C">
        <w:rPr>
          <w:rFonts w:ascii="Sylfaen" w:hAnsi="Sylfaen" w:cstheme="minorHAnsi"/>
          <w:lang w:val="hy-AM"/>
        </w:rPr>
        <w:t xml:space="preserve"> </w:t>
      </w:r>
      <w:r w:rsidR="0014593C">
        <w:rPr>
          <w:rFonts w:ascii="Sylfaen" w:hAnsi="Sylfaen" w:cstheme="minorHAnsi"/>
        </w:rPr>
        <w:t>or</w:t>
      </w:r>
      <w:r w:rsidR="00F71B88" w:rsidRPr="00AE5A84">
        <w:rPr>
          <w:rFonts w:ascii="Sylfaen" w:hAnsi="Sylfaen" w:cstheme="minorHAnsi"/>
        </w:rPr>
        <w:t xml:space="preserve"> Armenian </w:t>
      </w:r>
      <w:r w:rsidR="002514A3" w:rsidRPr="00AE5A84">
        <w:rPr>
          <w:rFonts w:ascii="Sylfaen" w:hAnsi="Sylfaen" w:cstheme="minorHAnsi"/>
          <w:spacing w:val="-3"/>
        </w:rPr>
        <w:t>la</w:t>
      </w:r>
      <w:r w:rsidR="002514A3" w:rsidRPr="00AE5A84">
        <w:rPr>
          <w:rFonts w:ascii="Sylfaen" w:hAnsi="Sylfaen" w:cstheme="minorHAnsi"/>
          <w:spacing w:val="-1"/>
        </w:rPr>
        <w:t>n</w:t>
      </w:r>
      <w:r w:rsidR="002514A3" w:rsidRPr="00AE5A84">
        <w:rPr>
          <w:rFonts w:ascii="Sylfaen" w:hAnsi="Sylfaen" w:cstheme="minorHAnsi"/>
          <w:spacing w:val="-3"/>
        </w:rPr>
        <w:t>guag</w:t>
      </w:r>
      <w:r w:rsidR="002514A3" w:rsidRPr="00AE5A84">
        <w:rPr>
          <w:rFonts w:ascii="Sylfaen" w:hAnsi="Sylfaen" w:cstheme="minorHAnsi"/>
        </w:rPr>
        <w:t>es.</w:t>
      </w:r>
      <w:r w:rsidR="0047670E" w:rsidRPr="00AE5A84">
        <w:rPr>
          <w:rFonts w:ascii="Sylfaen" w:hAnsi="Sylfaen" w:cstheme="minorHAnsi"/>
          <w:spacing w:val="2"/>
        </w:rPr>
        <w:t xml:space="preserve"> </w:t>
      </w:r>
    </w:p>
    <w:p w14:paraId="7CC4E04E" w14:textId="6808F1CA" w:rsidR="00F71B88" w:rsidRPr="00AE5A84" w:rsidRDefault="00F71B88" w:rsidP="004C6AB0">
      <w:pPr>
        <w:spacing w:after="0" w:line="240" w:lineRule="auto"/>
        <w:ind w:right="42"/>
        <w:jc w:val="both"/>
        <w:rPr>
          <w:rFonts w:ascii="Sylfaen" w:hAnsi="Sylfaen" w:cstheme="minorHAnsi"/>
        </w:rPr>
      </w:pPr>
    </w:p>
    <w:p w14:paraId="3A30CCBE" w14:textId="44A6E497" w:rsidR="00F71B88" w:rsidRPr="00AE5A84" w:rsidRDefault="0056065C" w:rsidP="004C6AB0">
      <w:pPr>
        <w:spacing w:after="0" w:line="240" w:lineRule="auto"/>
        <w:ind w:right="42"/>
        <w:jc w:val="both"/>
        <w:rPr>
          <w:rFonts w:ascii="Sylfaen" w:hAnsi="Sylfaen" w:cstheme="minorHAnsi"/>
        </w:rPr>
      </w:pPr>
      <w:r>
        <w:rPr>
          <w:rFonts w:ascii="Sylfaen" w:hAnsi="Sylfaen" w:cstheme="minorHAnsi"/>
        </w:rPr>
        <w:t>10</w:t>
      </w:r>
      <w:r w:rsidR="00F71B88" w:rsidRPr="00AE5A84">
        <w:rPr>
          <w:rFonts w:ascii="Sylfaen" w:hAnsi="Sylfaen" w:cstheme="minorHAnsi"/>
        </w:rPr>
        <w:t xml:space="preserve">.2 </w:t>
      </w:r>
      <w:r w:rsidR="0014593C">
        <w:rPr>
          <w:rFonts w:ascii="Sylfaen" w:hAnsi="Sylfaen" w:cstheme="minorHAnsi"/>
        </w:rPr>
        <w:t>If, the proposal is submitted in different languages, i</w:t>
      </w:r>
      <w:r w:rsidR="00F71B88" w:rsidRPr="00AE5A84">
        <w:rPr>
          <w:rFonts w:ascii="Sylfaen" w:hAnsi="Sylfaen" w:cstheme="minorHAnsi"/>
        </w:rPr>
        <w:t>n case of discrepancy English shall be the prevailing language.</w:t>
      </w:r>
    </w:p>
    <w:p w14:paraId="7FD43950" w14:textId="77777777" w:rsidR="0047670E" w:rsidRPr="00AE5A84" w:rsidRDefault="0047670E" w:rsidP="004C6AB0">
      <w:pPr>
        <w:spacing w:before="10" w:after="0" w:line="110" w:lineRule="exact"/>
        <w:rPr>
          <w:rFonts w:ascii="Sylfaen" w:hAnsi="Sylfaen" w:cstheme="minorHAnsi"/>
          <w:sz w:val="11"/>
          <w:szCs w:val="11"/>
        </w:rPr>
      </w:pPr>
    </w:p>
    <w:p w14:paraId="0BA79F3D" w14:textId="3482AC0B" w:rsidR="0047670E" w:rsidRPr="00AE5A84" w:rsidRDefault="0056065C" w:rsidP="004C6AB0">
      <w:pPr>
        <w:spacing w:after="0" w:line="240" w:lineRule="auto"/>
        <w:ind w:right="155"/>
        <w:jc w:val="both"/>
        <w:rPr>
          <w:rFonts w:ascii="Sylfaen" w:hAnsi="Sylfaen" w:cstheme="minorHAnsi"/>
        </w:rPr>
      </w:pPr>
      <w:r>
        <w:rPr>
          <w:rFonts w:ascii="Sylfaen" w:hAnsi="Sylfaen" w:cstheme="minorHAnsi"/>
          <w:spacing w:val="-3"/>
        </w:rPr>
        <w:t>10</w:t>
      </w:r>
      <w:r w:rsidR="00F71B88" w:rsidRPr="00AE5A84">
        <w:rPr>
          <w:rFonts w:ascii="Sylfaen" w:hAnsi="Sylfaen" w:cstheme="minorHAnsi"/>
          <w:spacing w:val="-3"/>
        </w:rPr>
        <w:t xml:space="preserve">.3 </w:t>
      </w:r>
      <w:r w:rsidR="0047670E" w:rsidRPr="00AE5A84">
        <w:rPr>
          <w:rFonts w:ascii="Sylfaen" w:hAnsi="Sylfaen" w:cstheme="minorHAnsi"/>
          <w:spacing w:val="-3"/>
        </w:rPr>
        <w:t>Al</w:t>
      </w:r>
      <w:r w:rsidR="0047670E" w:rsidRPr="00AE5A84">
        <w:rPr>
          <w:rFonts w:ascii="Sylfaen" w:hAnsi="Sylfaen" w:cstheme="minorHAnsi"/>
        </w:rPr>
        <w:t>l</w:t>
      </w:r>
      <w:r w:rsidR="0047670E" w:rsidRPr="00AE5A84">
        <w:rPr>
          <w:rFonts w:ascii="Sylfaen" w:hAnsi="Sylfaen" w:cstheme="minorHAnsi"/>
          <w:spacing w:val="-5"/>
        </w:rPr>
        <w:t xml:space="preserve"> </w:t>
      </w:r>
      <w:r w:rsidR="0047670E" w:rsidRPr="00AE5A84">
        <w:rPr>
          <w:rFonts w:ascii="Sylfaen" w:hAnsi="Sylfaen" w:cstheme="minorHAnsi"/>
          <w:spacing w:val="-2"/>
        </w:rPr>
        <w:t>c</w:t>
      </w:r>
      <w:r w:rsidR="0047670E" w:rsidRPr="00AE5A84">
        <w:rPr>
          <w:rFonts w:ascii="Sylfaen" w:hAnsi="Sylfaen" w:cstheme="minorHAnsi"/>
          <w:spacing w:val="-1"/>
        </w:rPr>
        <w:t>o</w:t>
      </w:r>
      <w:r w:rsidR="0047670E" w:rsidRPr="00AE5A84">
        <w:rPr>
          <w:rFonts w:ascii="Sylfaen" w:hAnsi="Sylfaen" w:cstheme="minorHAnsi"/>
          <w:spacing w:val="-3"/>
        </w:rPr>
        <w:t>r</w:t>
      </w:r>
      <w:r w:rsidR="0047670E" w:rsidRPr="00AE5A84">
        <w:rPr>
          <w:rFonts w:ascii="Sylfaen" w:hAnsi="Sylfaen" w:cstheme="minorHAnsi"/>
          <w:spacing w:val="-2"/>
        </w:rPr>
        <w:t>res</w:t>
      </w:r>
      <w:r w:rsidR="0047670E" w:rsidRPr="00AE5A84">
        <w:rPr>
          <w:rFonts w:ascii="Sylfaen" w:hAnsi="Sylfaen" w:cstheme="minorHAnsi"/>
          <w:spacing w:val="-3"/>
        </w:rPr>
        <w:t>p</w:t>
      </w:r>
      <w:r w:rsidR="0047670E" w:rsidRPr="00AE5A84">
        <w:rPr>
          <w:rFonts w:ascii="Sylfaen" w:hAnsi="Sylfaen" w:cstheme="minorHAnsi"/>
          <w:spacing w:val="-1"/>
        </w:rPr>
        <w:t>o</w:t>
      </w:r>
      <w:r w:rsidR="0047670E" w:rsidRPr="00AE5A84">
        <w:rPr>
          <w:rFonts w:ascii="Sylfaen" w:hAnsi="Sylfaen" w:cstheme="minorHAnsi"/>
          <w:spacing w:val="-3"/>
        </w:rPr>
        <w:t>nd</w:t>
      </w:r>
      <w:r w:rsidR="0047670E" w:rsidRPr="00AE5A84">
        <w:rPr>
          <w:rFonts w:ascii="Sylfaen" w:hAnsi="Sylfaen" w:cstheme="minorHAnsi"/>
          <w:spacing w:val="-2"/>
        </w:rPr>
        <w:t>e</w:t>
      </w:r>
      <w:r w:rsidR="0047670E" w:rsidRPr="00AE5A84">
        <w:rPr>
          <w:rFonts w:ascii="Sylfaen" w:hAnsi="Sylfaen" w:cstheme="minorHAnsi"/>
          <w:spacing w:val="-3"/>
        </w:rPr>
        <w:t>n</w:t>
      </w:r>
      <w:r w:rsidR="0047670E" w:rsidRPr="00AE5A84">
        <w:rPr>
          <w:rFonts w:ascii="Sylfaen" w:hAnsi="Sylfaen" w:cstheme="minorHAnsi"/>
          <w:spacing w:val="-2"/>
        </w:rPr>
        <w:t>c</w:t>
      </w:r>
      <w:r w:rsidR="0047670E" w:rsidRPr="00AE5A84">
        <w:rPr>
          <w:rFonts w:ascii="Sylfaen" w:hAnsi="Sylfaen" w:cstheme="minorHAnsi"/>
        </w:rPr>
        <w:t>e</w:t>
      </w:r>
      <w:r w:rsidR="0047670E" w:rsidRPr="00AE5A84">
        <w:rPr>
          <w:rFonts w:ascii="Sylfaen" w:hAnsi="Sylfaen" w:cstheme="minorHAnsi"/>
          <w:spacing w:val="-4"/>
        </w:rPr>
        <w:t xml:space="preserve"> </w:t>
      </w:r>
      <w:r w:rsidR="0047670E" w:rsidRPr="00AE5A84">
        <w:rPr>
          <w:rFonts w:ascii="Sylfaen" w:hAnsi="Sylfaen" w:cstheme="minorHAnsi"/>
          <w:spacing w:val="-2"/>
        </w:rPr>
        <w:t>exc</w:t>
      </w:r>
      <w:r w:rsidR="0047670E" w:rsidRPr="00AE5A84">
        <w:rPr>
          <w:rFonts w:ascii="Sylfaen" w:hAnsi="Sylfaen" w:cstheme="minorHAnsi"/>
          <w:spacing w:val="-3"/>
        </w:rPr>
        <w:t>ha</w:t>
      </w:r>
      <w:r w:rsidR="0047670E" w:rsidRPr="00AE5A84">
        <w:rPr>
          <w:rFonts w:ascii="Sylfaen" w:hAnsi="Sylfaen" w:cstheme="minorHAnsi"/>
          <w:spacing w:val="-1"/>
        </w:rPr>
        <w:t>n</w:t>
      </w:r>
      <w:r w:rsidR="0047670E" w:rsidRPr="00AE5A84">
        <w:rPr>
          <w:rFonts w:ascii="Sylfaen" w:hAnsi="Sylfaen" w:cstheme="minorHAnsi"/>
          <w:spacing w:val="-3"/>
        </w:rPr>
        <w:t>g</w:t>
      </w:r>
      <w:r w:rsidR="0047670E" w:rsidRPr="00AE5A84">
        <w:rPr>
          <w:rFonts w:ascii="Sylfaen" w:hAnsi="Sylfaen" w:cstheme="minorHAnsi"/>
        </w:rPr>
        <w:t>e</w:t>
      </w:r>
      <w:r w:rsidR="0047670E" w:rsidRPr="00AE5A84">
        <w:rPr>
          <w:rFonts w:ascii="Sylfaen" w:hAnsi="Sylfaen" w:cstheme="minorHAnsi"/>
          <w:spacing w:val="-4"/>
        </w:rPr>
        <w:t xml:space="preserve"> </w:t>
      </w:r>
      <w:r w:rsidR="0047670E" w:rsidRPr="00AE5A84">
        <w:rPr>
          <w:rFonts w:ascii="Sylfaen" w:hAnsi="Sylfaen" w:cstheme="minorHAnsi"/>
          <w:spacing w:val="-2"/>
        </w:rPr>
        <w:t>s</w:t>
      </w:r>
      <w:r w:rsidR="0047670E" w:rsidRPr="00AE5A84">
        <w:rPr>
          <w:rFonts w:ascii="Sylfaen" w:hAnsi="Sylfaen" w:cstheme="minorHAnsi"/>
          <w:spacing w:val="-3"/>
        </w:rPr>
        <w:t>hal</w:t>
      </w:r>
      <w:r w:rsidR="0047670E" w:rsidRPr="00AE5A84">
        <w:rPr>
          <w:rFonts w:ascii="Sylfaen" w:hAnsi="Sylfaen" w:cstheme="minorHAnsi"/>
        </w:rPr>
        <w:t>l</w:t>
      </w:r>
      <w:r w:rsidR="0047670E" w:rsidRPr="00AE5A84">
        <w:rPr>
          <w:rFonts w:ascii="Sylfaen" w:hAnsi="Sylfaen" w:cstheme="minorHAnsi"/>
          <w:spacing w:val="-5"/>
        </w:rPr>
        <w:t xml:space="preserve"> </w:t>
      </w:r>
      <w:r w:rsidR="0047670E" w:rsidRPr="00AE5A84">
        <w:rPr>
          <w:rFonts w:ascii="Sylfaen" w:hAnsi="Sylfaen" w:cstheme="minorHAnsi"/>
          <w:spacing w:val="-3"/>
        </w:rPr>
        <w:t>b</w:t>
      </w:r>
      <w:r w:rsidR="0047670E" w:rsidRPr="00AE5A84">
        <w:rPr>
          <w:rFonts w:ascii="Sylfaen" w:hAnsi="Sylfaen" w:cstheme="minorHAnsi"/>
        </w:rPr>
        <w:t>e</w:t>
      </w:r>
      <w:r w:rsidR="0047670E" w:rsidRPr="00AE5A84">
        <w:rPr>
          <w:rFonts w:ascii="Sylfaen" w:hAnsi="Sylfaen" w:cstheme="minorHAnsi"/>
          <w:spacing w:val="-4"/>
        </w:rPr>
        <w:t xml:space="preserve"> </w:t>
      </w:r>
      <w:r w:rsidR="0047670E" w:rsidRPr="00AE5A84">
        <w:rPr>
          <w:rFonts w:ascii="Sylfaen" w:hAnsi="Sylfaen" w:cstheme="minorHAnsi"/>
          <w:spacing w:val="-3"/>
        </w:rPr>
        <w:t>i</w:t>
      </w:r>
      <w:r w:rsidR="0047670E" w:rsidRPr="00AE5A84">
        <w:rPr>
          <w:rFonts w:ascii="Sylfaen" w:hAnsi="Sylfaen" w:cstheme="minorHAnsi"/>
        </w:rPr>
        <w:t>n</w:t>
      </w:r>
      <w:r w:rsidR="0047670E" w:rsidRPr="00AE5A84">
        <w:rPr>
          <w:rFonts w:ascii="Sylfaen" w:hAnsi="Sylfaen" w:cstheme="minorHAnsi"/>
          <w:spacing w:val="-5"/>
        </w:rPr>
        <w:t xml:space="preserve"> </w:t>
      </w:r>
      <w:r w:rsidR="0047670E" w:rsidRPr="00AE5A84">
        <w:rPr>
          <w:rFonts w:ascii="Sylfaen" w:hAnsi="Sylfaen" w:cstheme="minorHAnsi"/>
          <w:spacing w:val="-2"/>
        </w:rPr>
        <w:t>E</w:t>
      </w:r>
      <w:r w:rsidR="0047670E" w:rsidRPr="00AE5A84">
        <w:rPr>
          <w:rFonts w:ascii="Sylfaen" w:hAnsi="Sylfaen" w:cstheme="minorHAnsi"/>
          <w:spacing w:val="-1"/>
        </w:rPr>
        <w:t>n</w:t>
      </w:r>
      <w:r w:rsidR="0047670E" w:rsidRPr="00AE5A84">
        <w:rPr>
          <w:rFonts w:ascii="Sylfaen" w:hAnsi="Sylfaen" w:cstheme="minorHAnsi"/>
          <w:spacing w:val="-3"/>
        </w:rPr>
        <w:t>gli</w:t>
      </w:r>
      <w:r w:rsidR="0047670E" w:rsidRPr="00AE5A84">
        <w:rPr>
          <w:rFonts w:ascii="Sylfaen" w:hAnsi="Sylfaen" w:cstheme="minorHAnsi"/>
          <w:spacing w:val="-2"/>
        </w:rPr>
        <w:t>s</w:t>
      </w:r>
      <w:r w:rsidR="0047670E" w:rsidRPr="00AE5A84">
        <w:rPr>
          <w:rFonts w:ascii="Sylfaen" w:hAnsi="Sylfaen" w:cstheme="minorHAnsi"/>
        </w:rPr>
        <w:t>h</w:t>
      </w:r>
      <w:r w:rsidR="0047670E" w:rsidRPr="00AE5A84">
        <w:rPr>
          <w:rFonts w:ascii="Sylfaen" w:hAnsi="Sylfaen" w:cstheme="minorHAnsi"/>
          <w:spacing w:val="-3"/>
        </w:rPr>
        <w:t xml:space="preserve"> </w:t>
      </w:r>
      <w:r w:rsidR="0047670E" w:rsidRPr="00AE5A84">
        <w:rPr>
          <w:rFonts w:ascii="Sylfaen" w:hAnsi="Sylfaen" w:cstheme="minorHAnsi"/>
          <w:spacing w:val="-2"/>
        </w:rPr>
        <w:t>l</w:t>
      </w:r>
      <w:r w:rsidR="0047670E" w:rsidRPr="00AE5A84">
        <w:rPr>
          <w:rFonts w:ascii="Sylfaen" w:hAnsi="Sylfaen" w:cstheme="minorHAnsi"/>
          <w:spacing w:val="-3"/>
        </w:rPr>
        <w:t>an</w:t>
      </w:r>
      <w:r w:rsidR="0047670E" w:rsidRPr="00AE5A84">
        <w:rPr>
          <w:rFonts w:ascii="Sylfaen" w:hAnsi="Sylfaen" w:cstheme="minorHAnsi"/>
          <w:spacing w:val="-1"/>
        </w:rPr>
        <w:t>g</w:t>
      </w:r>
      <w:r w:rsidR="0047670E" w:rsidRPr="00AE5A84">
        <w:rPr>
          <w:rFonts w:ascii="Sylfaen" w:hAnsi="Sylfaen" w:cstheme="minorHAnsi"/>
          <w:spacing w:val="-3"/>
        </w:rPr>
        <w:t>u</w:t>
      </w:r>
      <w:r w:rsidR="0047670E" w:rsidRPr="00AE5A84">
        <w:rPr>
          <w:rFonts w:ascii="Sylfaen" w:hAnsi="Sylfaen" w:cstheme="minorHAnsi"/>
        </w:rPr>
        <w:t>a</w:t>
      </w:r>
      <w:r w:rsidR="0047670E" w:rsidRPr="00AE5A84">
        <w:rPr>
          <w:rFonts w:ascii="Sylfaen" w:hAnsi="Sylfaen" w:cstheme="minorHAnsi"/>
          <w:spacing w:val="-3"/>
        </w:rPr>
        <w:t>g</w:t>
      </w:r>
      <w:r w:rsidR="0047670E" w:rsidRPr="00AE5A84">
        <w:rPr>
          <w:rFonts w:ascii="Sylfaen" w:hAnsi="Sylfaen" w:cstheme="minorHAnsi"/>
          <w:spacing w:val="-2"/>
        </w:rPr>
        <w:t>e</w:t>
      </w:r>
      <w:r w:rsidR="0047670E" w:rsidRPr="00AE5A84">
        <w:rPr>
          <w:rFonts w:ascii="Sylfaen" w:hAnsi="Sylfaen" w:cstheme="minorHAnsi"/>
        </w:rPr>
        <w:t>.</w:t>
      </w:r>
    </w:p>
    <w:p w14:paraId="38948D4D" w14:textId="77777777" w:rsidR="0047670E" w:rsidRPr="00AE5A84" w:rsidRDefault="0047670E" w:rsidP="004C6AB0">
      <w:pPr>
        <w:spacing w:before="10" w:after="0" w:line="110" w:lineRule="exact"/>
        <w:rPr>
          <w:rFonts w:ascii="Sylfaen" w:hAnsi="Sylfaen" w:cstheme="minorHAnsi"/>
          <w:sz w:val="11"/>
          <w:szCs w:val="11"/>
        </w:rPr>
      </w:pPr>
    </w:p>
    <w:p w14:paraId="572CD4B1" w14:textId="140EF9F7" w:rsidR="0047670E" w:rsidRPr="00AE5A84" w:rsidRDefault="0056065C" w:rsidP="004C6AB0">
      <w:pPr>
        <w:spacing w:after="0" w:line="240" w:lineRule="auto"/>
        <w:ind w:right="70"/>
        <w:jc w:val="both"/>
        <w:rPr>
          <w:rFonts w:ascii="Sylfaen" w:hAnsi="Sylfaen" w:cstheme="minorHAnsi"/>
        </w:rPr>
      </w:pPr>
      <w:r>
        <w:rPr>
          <w:rFonts w:ascii="Sylfaen" w:hAnsi="Sylfaen" w:cstheme="minorHAnsi"/>
        </w:rPr>
        <w:t>10</w:t>
      </w:r>
      <w:r w:rsidR="00F71B88" w:rsidRPr="00AE5A84">
        <w:rPr>
          <w:rFonts w:ascii="Sylfaen" w:hAnsi="Sylfaen" w:cstheme="minorHAnsi"/>
        </w:rPr>
        <w:t xml:space="preserve">.4 </w:t>
      </w:r>
      <w:r w:rsidR="0047670E" w:rsidRPr="00AE5A84">
        <w:rPr>
          <w:rFonts w:ascii="Sylfaen" w:hAnsi="Sylfaen" w:cstheme="minorHAnsi"/>
        </w:rPr>
        <w:t>A</w:t>
      </w:r>
      <w:r w:rsidR="0047670E" w:rsidRPr="00AE5A84">
        <w:rPr>
          <w:rFonts w:ascii="Sylfaen" w:hAnsi="Sylfaen" w:cstheme="minorHAnsi"/>
          <w:spacing w:val="-1"/>
        </w:rPr>
        <w:t>l</w:t>
      </w:r>
      <w:r w:rsidR="0047670E" w:rsidRPr="00AE5A84">
        <w:rPr>
          <w:rFonts w:ascii="Sylfaen" w:hAnsi="Sylfaen" w:cstheme="minorHAnsi"/>
        </w:rPr>
        <w:t>l</w:t>
      </w:r>
      <w:r w:rsidR="0047670E" w:rsidRPr="00AE5A84">
        <w:rPr>
          <w:rFonts w:ascii="Sylfaen" w:hAnsi="Sylfaen" w:cstheme="minorHAnsi"/>
          <w:spacing w:val="2"/>
        </w:rPr>
        <w:t xml:space="preserve"> </w:t>
      </w:r>
      <w:r w:rsidR="00103102" w:rsidRPr="00AE5A84">
        <w:rPr>
          <w:rFonts w:ascii="Sylfaen" w:hAnsi="Sylfaen" w:cstheme="minorHAnsi"/>
          <w:spacing w:val="2"/>
        </w:rPr>
        <w:t xml:space="preserve">deliverable </w:t>
      </w:r>
      <w:r w:rsidR="004A52EF" w:rsidRPr="00AE5A84">
        <w:rPr>
          <w:rFonts w:ascii="Sylfaen" w:hAnsi="Sylfaen" w:cstheme="minorHAnsi"/>
        </w:rPr>
        <w:t>documents, user manuals, instructions</w:t>
      </w:r>
      <w:r w:rsidR="0047670E" w:rsidRPr="00AE5A84">
        <w:rPr>
          <w:rFonts w:ascii="Sylfaen" w:hAnsi="Sylfaen" w:cstheme="minorHAnsi"/>
          <w:spacing w:val="3"/>
        </w:rPr>
        <w:t xml:space="preserve"> </w:t>
      </w:r>
      <w:r w:rsidR="0047670E" w:rsidRPr="00AE5A84">
        <w:rPr>
          <w:rFonts w:ascii="Sylfaen" w:hAnsi="Sylfaen" w:cstheme="minorHAnsi"/>
          <w:spacing w:val="-2"/>
        </w:rPr>
        <w:t>t</w:t>
      </w:r>
      <w:r w:rsidR="0047670E" w:rsidRPr="00AE5A84">
        <w:rPr>
          <w:rFonts w:ascii="Sylfaen" w:hAnsi="Sylfaen" w:cstheme="minorHAnsi"/>
        </w:rPr>
        <w:t>o</w:t>
      </w:r>
      <w:r w:rsidR="0047670E" w:rsidRPr="00AE5A84">
        <w:rPr>
          <w:rFonts w:ascii="Sylfaen" w:hAnsi="Sylfaen" w:cstheme="minorHAnsi"/>
          <w:spacing w:val="4"/>
        </w:rPr>
        <w:t xml:space="preserve"> </w:t>
      </w:r>
      <w:r w:rsidR="0047670E" w:rsidRPr="00AE5A84">
        <w:rPr>
          <w:rFonts w:ascii="Sylfaen" w:hAnsi="Sylfaen" w:cstheme="minorHAnsi"/>
          <w:spacing w:val="-1"/>
        </w:rPr>
        <w:t>b</w:t>
      </w:r>
      <w:r w:rsidR="0047670E" w:rsidRPr="00AE5A84">
        <w:rPr>
          <w:rFonts w:ascii="Sylfaen" w:hAnsi="Sylfaen" w:cstheme="minorHAnsi"/>
        </w:rPr>
        <w:t>e</w:t>
      </w:r>
      <w:r w:rsidR="0047670E" w:rsidRPr="00AE5A84">
        <w:rPr>
          <w:rFonts w:ascii="Sylfaen" w:hAnsi="Sylfaen" w:cstheme="minorHAnsi"/>
          <w:spacing w:val="3"/>
        </w:rPr>
        <w:t xml:space="preserve"> </w:t>
      </w:r>
      <w:r w:rsidR="0047670E" w:rsidRPr="00AE5A84">
        <w:rPr>
          <w:rFonts w:ascii="Sylfaen" w:hAnsi="Sylfaen" w:cstheme="minorHAnsi"/>
        </w:rPr>
        <w:t>su</w:t>
      </w:r>
      <w:r w:rsidR="0047670E" w:rsidRPr="00AE5A84">
        <w:rPr>
          <w:rFonts w:ascii="Sylfaen" w:hAnsi="Sylfaen" w:cstheme="minorHAnsi"/>
          <w:spacing w:val="-2"/>
        </w:rPr>
        <w:t>b</w:t>
      </w:r>
      <w:r w:rsidR="0047670E" w:rsidRPr="00AE5A84">
        <w:rPr>
          <w:rFonts w:ascii="Sylfaen" w:hAnsi="Sylfaen" w:cstheme="minorHAnsi"/>
          <w:spacing w:val="1"/>
        </w:rPr>
        <w:t>m</w:t>
      </w:r>
      <w:r w:rsidR="0047670E" w:rsidRPr="00AE5A84">
        <w:rPr>
          <w:rFonts w:ascii="Sylfaen" w:hAnsi="Sylfaen" w:cstheme="minorHAnsi"/>
          <w:spacing w:val="-3"/>
        </w:rPr>
        <w:t>i</w:t>
      </w:r>
      <w:r w:rsidR="0047670E" w:rsidRPr="00AE5A84">
        <w:rPr>
          <w:rFonts w:ascii="Sylfaen" w:hAnsi="Sylfaen" w:cstheme="minorHAnsi"/>
        </w:rPr>
        <w:t>t</w:t>
      </w:r>
      <w:r w:rsidR="0047670E" w:rsidRPr="00AE5A84">
        <w:rPr>
          <w:rFonts w:ascii="Sylfaen" w:hAnsi="Sylfaen" w:cstheme="minorHAnsi"/>
          <w:spacing w:val="1"/>
        </w:rPr>
        <w:t>t</w:t>
      </w:r>
      <w:r w:rsidR="0047670E" w:rsidRPr="00AE5A84">
        <w:rPr>
          <w:rFonts w:ascii="Sylfaen" w:hAnsi="Sylfaen" w:cstheme="minorHAnsi"/>
        </w:rPr>
        <w:t>ed</w:t>
      </w:r>
      <w:r w:rsidR="0047670E" w:rsidRPr="00AE5A84">
        <w:rPr>
          <w:rFonts w:ascii="Sylfaen" w:hAnsi="Sylfaen" w:cstheme="minorHAnsi"/>
          <w:spacing w:val="2"/>
        </w:rPr>
        <w:t xml:space="preserve"> </w:t>
      </w:r>
      <w:r w:rsidR="00A74576" w:rsidRPr="00AE5A84">
        <w:rPr>
          <w:rFonts w:ascii="Sylfaen" w:hAnsi="Sylfaen" w:cstheme="minorHAnsi"/>
          <w:spacing w:val="2"/>
        </w:rPr>
        <w:t xml:space="preserve">under the contract </w:t>
      </w:r>
      <w:r w:rsidR="0047670E" w:rsidRPr="00AE5A84">
        <w:rPr>
          <w:rFonts w:ascii="Sylfaen" w:hAnsi="Sylfaen" w:cstheme="minorHAnsi"/>
          <w:spacing w:val="-3"/>
        </w:rPr>
        <w:t>b</w:t>
      </w:r>
      <w:r w:rsidR="0047670E" w:rsidRPr="00AE5A84">
        <w:rPr>
          <w:rFonts w:ascii="Sylfaen" w:hAnsi="Sylfaen" w:cstheme="minorHAnsi"/>
        </w:rPr>
        <w:t>y</w:t>
      </w:r>
      <w:r w:rsidR="0047670E" w:rsidRPr="00AE5A84">
        <w:rPr>
          <w:rFonts w:ascii="Sylfaen" w:hAnsi="Sylfaen" w:cstheme="minorHAnsi"/>
          <w:spacing w:val="3"/>
        </w:rPr>
        <w:t xml:space="preserve"> </w:t>
      </w:r>
      <w:r w:rsidR="0047670E" w:rsidRPr="00AE5A84">
        <w:rPr>
          <w:rFonts w:ascii="Sylfaen" w:hAnsi="Sylfaen" w:cstheme="minorHAnsi"/>
          <w:spacing w:val="-2"/>
        </w:rPr>
        <w:t>t</w:t>
      </w:r>
      <w:r w:rsidR="0047670E" w:rsidRPr="00AE5A84">
        <w:rPr>
          <w:rFonts w:ascii="Sylfaen" w:hAnsi="Sylfaen" w:cstheme="minorHAnsi"/>
          <w:spacing w:val="-1"/>
        </w:rPr>
        <w:t>h</w:t>
      </w:r>
      <w:r w:rsidR="0047670E" w:rsidRPr="00AE5A84">
        <w:rPr>
          <w:rFonts w:ascii="Sylfaen" w:hAnsi="Sylfaen" w:cstheme="minorHAnsi"/>
        </w:rPr>
        <w:t>e</w:t>
      </w:r>
      <w:r w:rsidR="0047670E" w:rsidRPr="00AE5A84">
        <w:rPr>
          <w:rFonts w:ascii="Sylfaen" w:hAnsi="Sylfaen" w:cstheme="minorHAnsi"/>
          <w:spacing w:val="3"/>
        </w:rPr>
        <w:t xml:space="preserve"> </w:t>
      </w:r>
      <w:r w:rsidR="0047670E" w:rsidRPr="00AE5A84">
        <w:rPr>
          <w:rFonts w:ascii="Sylfaen" w:hAnsi="Sylfaen" w:cstheme="minorHAnsi"/>
        </w:rPr>
        <w:t>sele</w:t>
      </w:r>
      <w:r w:rsidR="0047670E" w:rsidRPr="00AE5A84">
        <w:rPr>
          <w:rFonts w:ascii="Sylfaen" w:hAnsi="Sylfaen" w:cstheme="minorHAnsi"/>
          <w:spacing w:val="-1"/>
        </w:rPr>
        <w:t>c</w:t>
      </w:r>
      <w:r w:rsidR="0047670E" w:rsidRPr="00AE5A84">
        <w:rPr>
          <w:rFonts w:ascii="Sylfaen" w:hAnsi="Sylfaen" w:cstheme="minorHAnsi"/>
        </w:rPr>
        <w:t>t</w:t>
      </w:r>
      <w:r w:rsidR="0047670E" w:rsidRPr="00AE5A84">
        <w:rPr>
          <w:rFonts w:ascii="Sylfaen" w:hAnsi="Sylfaen" w:cstheme="minorHAnsi"/>
          <w:spacing w:val="1"/>
        </w:rPr>
        <w:t>e</w:t>
      </w:r>
      <w:r w:rsidR="0047670E" w:rsidRPr="00AE5A84">
        <w:rPr>
          <w:rFonts w:ascii="Sylfaen" w:hAnsi="Sylfaen" w:cstheme="minorHAnsi"/>
        </w:rPr>
        <w:t>d</w:t>
      </w:r>
      <w:r w:rsidR="0047670E" w:rsidRPr="00AE5A84">
        <w:rPr>
          <w:rFonts w:ascii="Sylfaen" w:hAnsi="Sylfaen" w:cstheme="minorHAnsi"/>
          <w:spacing w:val="2"/>
        </w:rPr>
        <w:t xml:space="preserve"> </w:t>
      </w:r>
      <w:r w:rsidR="004A52EF" w:rsidRPr="00AE5A84">
        <w:rPr>
          <w:rFonts w:ascii="Sylfaen" w:hAnsi="Sylfaen" w:cstheme="minorHAnsi"/>
          <w:spacing w:val="-2"/>
        </w:rPr>
        <w:t>Contractor</w:t>
      </w:r>
      <w:r w:rsidR="0047670E" w:rsidRPr="00AE5A84">
        <w:rPr>
          <w:rFonts w:ascii="Sylfaen" w:hAnsi="Sylfaen" w:cstheme="minorHAnsi"/>
        </w:rPr>
        <w:t xml:space="preserve"> sh</w:t>
      </w:r>
      <w:r w:rsidR="0047670E" w:rsidRPr="00AE5A84">
        <w:rPr>
          <w:rFonts w:ascii="Sylfaen" w:hAnsi="Sylfaen" w:cstheme="minorHAnsi"/>
          <w:spacing w:val="-1"/>
        </w:rPr>
        <w:t>a</w:t>
      </w:r>
      <w:r w:rsidR="0047670E" w:rsidRPr="00AE5A84">
        <w:rPr>
          <w:rFonts w:ascii="Sylfaen" w:hAnsi="Sylfaen" w:cstheme="minorHAnsi"/>
        </w:rPr>
        <w:t>ll</w:t>
      </w:r>
      <w:r w:rsidR="0047670E" w:rsidRPr="00AE5A84">
        <w:rPr>
          <w:rFonts w:ascii="Sylfaen" w:hAnsi="Sylfaen" w:cstheme="minorHAnsi"/>
          <w:spacing w:val="2"/>
        </w:rPr>
        <w:t xml:space="preserve"> </w:t>
      </w:r>
      <w:r w:rsidR="0047670E" w:rsidRPr="00AE5A84">
        <w:rPr>
          <w:rFonts w:ascii="Sylfaen" w:hAnsi="Sylfaen" w:cstheme="minorHAnsi"/>
          <w:spacing w:val="-1"/>
        </w:rPr>
        <w:t>b</w:t>
      </w:r>
      <w:r w:rsidR="0047670E" w:rsidRPr="00AE5A84">
        <w:rPr>
          <w:rFonts w:ascii="Sylfaen" w:hAnsi="Sylfaen" w:cstheme="minorHAnsi"/>
        </w:rPr>
        <w:t>e</w:t>
      </w:r>
      <w:r w:rsidR="0047670E" w:rsidRPr="00AE5A84">
        <w:rPr>
          <w:rFonts w:ascii="Sylfaen" w:hAnsi="Sylfaen" w:cstheme="minorHAnsi"/>
          <w:spacing w:val="3"/>
        </w:rPr>
        <w:t xml:space="preserve"> </w:t>
      </w:r>
      <w:r w:rsidR="004A52EF" w:rsidRPr="00AE5A84">
        <w:rPr>
          <w:rFonts w:ascii="Sylfaen" w:hAnsi="Sylfaen" w:cstheme="minorHAnsi"/>
          <w:spacing w:val="1"/>
        </w:rPr>
        <w:t xml:space="preserve">both in the </w:t>
      </w:r>
      <w:r w:rsidR="0047670E" w:rsidRPr="00AE5A84">
        <w:rPr>
          <w:rFonts w:ascii="Sylfaen" w:hAnsi="Sylfaen" w:cstheme="minorHAnsi"/>
        </w:rPr>
        <w:t>En</w:t>
      </w:r>
      <w:r w:rsidR="0047670E" w:rsidRPr="00AE5A84">
        <w:rPr>
          <w:rFonts w:ascii="Sylfaen" w:hAnsi="Sylfaen" w:cstheme="minorHAnsi"/>
          <w:spacing w:val="-1"/>
        </w:rPr>
        <w:t>g</w:t>
      </w:r>
      <w:r w:rsidR="0047670E" w:rsidRPr="00AE5A84">
        <w:rPr>
          <w:rFonts w:ascii="Sylfaen" w:hAnsi="Sylfaen" w:cstheme="minorHAnsi"/>
        </w:rPr>
        <w:t>lish</w:t>
      </w:r>
      <w:r w:rsidR="0047670E" w:rsidRPr="00AE5A84">
        <w:rPr>
          <w:rFonts w:ascii="Sylfaen" w:hAnsi="Sylfaen" w:cstheme="minorHAnsi"/>
          <w:spacing w:val="2"/>
        </w:rPr>
        <w:t xml:space="preserve"> </w:t>
      </w:r>
      <w:r w:rsidR="004A52EF" w:rsidRPr="00AE5A84">
        <w:rPr>
          <w:rFonts w:ascii="Sylfaen" w:hAnsi="Sylfaen" w:cstheme="minorHAnsi"/>
          <w:spacing w:val="2"/>
        </w:rPr>
        <w:t xml:space="preserve">and </w:t>
      </w:r>
      <w:r w:rsidR="00752049" w:rsidRPr="00AE5A84">
        <w:rPr>
          <w:rFonts w:ascii="Sylfaen" w:hAnsi="Sylfaen" w:cstheme="minorHAnsi"/>
          <w:spacing w:val="2"/>
        </w:rPr>
        <w:t>Armenian</w:t>
      </w:r>
      <w:r w:rsidR="004A52EF" w:rsidRPr="00AE5A84">
        <w:rPr>
          <w:rFonts w:ascii="Sylfaen" w:hAnsi="Sylfaen" w:cstheme="minorHAnsi"/>
          <w:spacing w:val="2"/>
        </w:rPr>
        <w:t xml:space="preserve"> </w:t>
      </w:r>
      <w:r w:rsidR="0047670E" w:rsidRPr="00AE5A84">
        <w:rPr>
          <w:rFonts w:ascii="Sylfaen" w:hAnsi="Sylfaen" w:cstheme="minorHAnsi"/>
        </w:rPr>
        <w:t>la</w:t>
      </w:r>
      <w:r w:rsidR="0047670E" w:rsidRPr="00AE5A84">
        <w:rPr>
          <w:rFonts w:ascii="Sylfaen" w:hAnsi="Sylfaen" w:cstheme="minorHAnsi"/>
          <w:spacing w:val="-1"/>
        </w:rPr>
        <w:t>ngu</w:t>
      </w:r>
      <w:r w:rsidR="0047670E" w:rsidRPr="00AE5A84">
        <w:rPr>
          <w:rFonts w:ascii="Sylfaen" w:hAnsi="Sylfaen" w:cstheme="minorHAnsi"/>
        </w:rPr>
        <w:t>a</w:t>
      </w:r>
      <w:r w:rsidR="0047670E" w:rsidRPr="00AE5A84">
        <w:rPr>
          <w:rFonts w:ascii="Sylfaen" w:hAnsi="Sylfaen" w:cstheme="minorHAnsi"/>
          <w:spacing w:val="-1"/>
        </w:rPr>
        <w:t>g</w:t>
      </w:r>
      <w:r w:rsidR="003116C3" w:rsidRPr="00AE5A84">
        <w:rPr>
          <w:rFonts w:ascii="Sylfaen" w:hAnsi="Sylfaen" w:cstheme="minorHAnsi"/>
        </w:rPr>
        <w:t>e.</w:t>
      </w:r>
    </w:p>
    <w:p w14:paraId="37E5CCEA" w14:textId="77777777" w:rsidR="0054795E" w:rsidRPr="00AE5A84" w:rsidRDefault="0054795E" w:rsidP="003116C3">
      <w:pPr>
        <w:spacing w:after="0" w:line="240" w:lineRule="auto"/>
        <w:ind w:left="116" w:right="70"/>
        <w:jc w:val="both"/>
        <w:rPr>
          <w:rFonts w:ascii="Sylfaen" w:hAnsi="Sylfaen" w:cstheme="minorHAnsi"/>
        </w:rPr>
      </w:pPr>
    </w:p>
    <w:p w14:paraId="6DE86317" w14:textId="1D9835A6" w:rsidR="0047670E" w:rsidRPr="00AE5A84" w:rsidRDefault="0056065C" w:rsidP="00C44F71">
      <w:pPr>
        <w:pStyle w:val="Heading2"/>
        <w:rPr>
          <w:rFonts w:ascii="Sylfaen" w:eastAsia="Calibri" w:hAnsi="Sylfaen" w:cstheme="minorHAnsi"/>
        </w:rPr>
      </w:pPr>
      <w:bookmarkStart w:id="66" w:name="_Toc515296566"/>
      <w:bookmarkStart w:id="67" w:name="_Toc118970218"/>
      <w:r w:rsidRPr="00AE5A84">
        <w:rPr>
          <w:rStyle w:val="Heading2Char"/>
          <w:rFonts w:ascii="Sylfaen" w:hAnsi="Sylfaen" w:cstheme="minorHAnsi"/>
        </w:rPr>
        <w:t>1</w:t>
      </w:r>
      <w:r>
        <w:rPr>
          <w:rStyle w:val="Heading2Char"/>
          <w:rFonts w:ascii="Sylfaen" w:hAnsi="Sylfaen" w:cstheme="minorHAnsi"/>
        </w:rPr>
        <w:t>1</w:t>
      </w:r>
      <w:r w:rsidR="4457C54C" w:rsidRPr="00AE5A84">
        <w:rPr>
          <w:rStyle w:val="Heading2Char"/>
          <w:rFonts w:ascii="Sylfaen" w:hAnsi="Sylfaen" w:cstheme="minorHAnsi"/>
        </w:rPr>
        <w:t>. Currency</w:t>
      </w:r>
      <w:bookmarkEnd w:id="66"/>
      <w:bookmarkEnd w:id="67"/>
    </w:p>
    <w:p w14:paraId="072E4C90" w14:textId="77777777" w:rsidR="0047670E" w:rsidRPr="00AE5A84" w:rsidRDefault="0047670E" w:rsidP="0047670E">
      <w:pPr>
        <w:spacing w:after="0" w:line="120" w:lineRule="exact"/>
        <w:rPr>
          <w:rFonts w:ascii="Sylfaen" w:hAnsi="Sylfaen" w:cstheme="minorHAnsi"/>
          <w:sz w:val="12"/>
          <w:szCs w:val="12"/>
        </w:rPr>
      </w:pPr>
    </w:p>
    <w:p w14:paraId="07E958B2" w14:textId="33E919D9" w:rsidR="00F6353D" w:rsidRPr="00AE5A84" w:rsidRDefault="00F6353D" w:rsidP="00F6353D">
      <w:pPr>
        <w:spacing w:line="240" w:lineRule="auto"/>
        <w:ind w:right="65"/>
        <w:jc w:val="both"/>
        <w:rPr>
          <w:rFonts w:ascii="Sylfaen" w:eastAsia="GHEA Grapalat" w:hAnsi="Sylfaen" w:cstheme="minorHAnsi"/>
          <w:color w:val="000000" w:themeColor="text1"/>
        </w:rPr>
      </w:pPr>
      <w:r w:rsidRPr="00AE5A84">
        <w:rPr>
          <w:rFonts w:ascii="Sylfaen" w:eastAsia="GHEA Grapalat" w:hAnsi="Sylfaen" w:cstheme="minorHAnsi"/>
          <w:color w:val="000000" w:themeColor="text1"/>
        </w:rPr>
        <w:t xml:space="preserve">The single currency for the conversion of all prices expressed in various currencies into </w:t>
      </w:r>
      <w:proofErr w:type="gramStart"/>
      <w:r w:rsidRPr="00AE5A84">
        <w:rPr>
          <w:rFonts w:ascii="Sylfaen" w:eastAsia="GHEA Grapalat" w:hAnsi="Sylfaen" w:cstheme="minorHAnsi"/>
          <w:color w:val="000000" w:themeColor="text1"/>
        </w:rPr>
        <w:t>a single one</w:t>
      </w:r>
      <w:proofErr w:type="gramEnd"/>
      <w:r w:rsidRPr="00AE5A84">
        <w:rPr>
          <w:rFonts w:ascii="Sylfaen" w:eastAsia="GHEA Grapalat" w:hAnsi="Sylfaen" w:cstheme="minorHAnsi"/>
          <w:color w:val="000000" w:themeColor="text1"/>
        </w:rPr>
        <w:t xml:space="preserve"> is </w:t>
      </w:r>
      <w:r w:rsidR="007E7FFC" w:rsidRPr="00AE5A84">
        <w:rPr>
          <w:rFonts w:ascii="Sylfaen" w:eastAsia="GHEA Grapalat" w:hAnsi="Sylfaen" w:cstheme="minorHAnsi"/>
          <w:color w:val="000000" w:themeColor="text1"/>
        </w:rPr>
        <w:t>United State dollars USD</w:t>
      </w:r>
      <w:r w:rsidRPr="00AE5A84">
        <w:rPr>
          <w:rFonts w:ascii="Sylfaen" w:eastAsia="GHEA Grapalat" w:hAnsi="Sylfaen" w:cstheme="minorHAnsi"/>
          <w:color w:val="000000" w:themeColor="text1"/>
        </w:rPr>
        <w:t xml:space="preserve">. The official source of the selling (exchange) rate is: www.cba.am </w:t>
      </w:r>
    </w:p>
    <w:p w14:paraId="3B7C4952" w14:textId="519C5523" w:rsidR="00F71B88" w:rsidRPr="00AE5A84" w:rsidRDefault="00F6353D" w:rsidP="00F6353D">
      <w:pPr>
        <w:spacing w:line="240" w:lineRule="auto"/>
        <w:ind w:right="65"/>
        <w:jc w:val="both"/>
        <w:rPr>
          <w:rFonts w:ascii="Sylfaen" w:eastAsia="GHEA Grapalat" w:hAnsi="Sylfaen" w:cstheme="minorHAnsi"/>
          <w:color w:val="000000" w:themeColor="text1"/>
        </w:rPr>
      </w:pPr>
      <w:r w:rsidRPr="00AE5A84">
        <w:rPr>
          <w:rFonts w:ascii="Sylfaen" w:eastAsia="GHEA Grapalat" w:hAnsi="Sylfaen" w:cstheme="minorHAnsi"/>
          <w:color w:val="000000" w:themeColor="text1"/>
        </w:rPr>
        <w:t xml:space="preserve">The date of the exchange rate </w:t>
      </w:r>
      <w:proofErr w:type="gramStart"/>
      <w:r w:rsidRPr="00AE5A84">
        <w:rPr>
          <w:rFonts w:ascii="Sylfaen" w:eastAsia="GHEA Grapalat" w:hAnsi="Sylfaen" w:cstheme="minorHAnsi"/>
          <w:color w:val="000000" w:themeColor="text1"/>
        </w:rPr>
        <w:t>is:</w:t>
      </w:r>
      <w:proofErr w:type="gramEnd"/>
      <w:r w:rsidRPr="00AE5A84">
        <w:rPr>
          <w:rFonts w:ascii="Sylfaen" w:eastAsia="GHEA Grapalat" w:hAnsi="Sylfaen" w:cstheme="minorHAnsi"/>
          <w:color w:val="000000" w:themeColor="text1"/>
        </w:rPr>
        <w:t xml:space="preserve"> </w:t>
      </w:r>
      <w:r w:rsidR="00AD2F09" w:rsidRPr="00FB7D8C">
        <w:rPr>
          <w:rFonts w:ascii="Sylfaen" w:eastAsia="GHEA Grapalat" w:hAnsi="Sylfaen" w:cstheme="minorHAnsi"/>
        </w:rPr>
        <w:t>24 November</w:t>
      </w:r>
      <w:r w:rsidRPr="00FB7D8C">
        <w:rPr>
          <w:rFonts w:ascii="Sylfaen" w:eastAsia="GHEA Grapalat" w:hAnsi="Sylfaen" w:cstheme="minorHAnsi"/>
        </w:rPr>
        <w:t xml:space="preserve"> </w:t>
      </w:r>
      <w:r w:rsidRPr="00AE5A84">
        <w:rPr>
          <w:rFonts w:ascii="Sylfaen" w:eastAsia="GHEA Grapalat" w:hAnsi="Sylfaen" w:cstheme="minorHAnsi"/>
          <w:color w:val="000000" w:themeColor="text1"/>
        </w:rPr>
        <w:t>2022</w:t>
      </w:r>
      <w:r w:rsidR="37596307" w:rsidRPr="00AE5A84">
        <w:rPr>
          <w:rFonts w:ascii="Sylfaen" w:eastAsia="GHEA Grapalat" w:hAnsi="Sylfaen" w:cstheme="minorHAnsi"/>
          <w:color w:val="000000" w:themeColor="text1"/>
        </w:rPr>
        <w:t>.</w:t>
      </w:r>
      <w:r w:rsidR="00F71B88" w:rsidRPr="00AE5A84">
        <w:rPr>
          <w:rFonts w:ascii="Sylfaen" w:eastAsia="GHEA Grapalat" w:hAnsi="Sylfaen" w:cstheme="minorHAnsi"/>
          <w:color w:val="000000" w:themeColor="text1"/>
        </w:rPr>
        <w:t xml:space="preserve"> </w:t>
      </w:r>
      <w:r w:rsidR="000F370D">
        <w:rPr>
          <w:rFonts w:ascii="Sylfaen" w:eastAsia="GHEA Grapalat" w:hAnsi="Sylfaen" w:cstheme="minorHAnsi"/>
          <w:color w:val="000000" w:themeColor="text1"/>
        </w:rPr>
        <w:t>Bidder</w:t>
      </w:r>
      <w:r w:rsidR="00F71B88" w:rsidRPr="00AE5A84">
        <w:rPr>
          <w:rFonts w:ascii="Sylfaen" w:eastAsia="GHEA Grapalat" w:hAnsi="Sylfaen" w:cstheme="minorHAnsi"/>
          <w:color w:val="000000" w:themeColor="text1"/>
        </w:rPr>
        <w:t xml:space="preserve">s may submit their Proposals in any currency. </w:t>
      </w:r>
    </w:p>
    <w:p w14:paraId="5DE64DF7" w14:textId="362581B6" w:rsidR="0047670E" w:rsidRPr="00AE5A84" w:rsidRDefault="4457C54C" w:rsidP="002514A3">
      <w:pPr>
        <w:pStyle w:val="Heading2"/>
        <w:rPr>
          <w:rFonts w:ascii="Sylfaen" w:eastAsia="Calibri" w:hAnsi="Sylfaen" w:cstheme="minorHAnsi"/>
        </w:rPr>
      </w:pPr>
      <w:bookmarkStart w:id="68" w:name="_Submission"/>
      <w:bookmarkStart w:id="69" w:name="_Toc515296571"/>
      <w:bookmarkStart w:id="70" w:name="_Toc118970219"/>
      <w:bookmarkEnd w:id="68"/>
      <w:r w:rsidRPr="00AE5A84">
        <w:rPr>
          <w:rFonts w:ascii="Sylfaen" w:eastAsia="Calibri" w:hAnsi="Sylfaen" w:cstheme="minorHAnsi"/>
        </w:rPr>
        <w:t>1</w:t>
      </w:r>
      <w:r w:rsidR="0056065C">
        <w:rPr>
          <w:rFonts w:ascii="Sylfaen" w:eastAsia="Calibri" w:hAnsi="Sylfaen" w:cstheme="minorHAnsi"/>
        </w:rPr>
        <w:t>2</w:t>
      </w:r>
      <w:r w:rsidRPr="00AE5A84">
        <w:rPr>
          <w:rFonts w:ascii="Sylfaen" w:eastAsia="Calibri" w:hAnsi="Sylfaen" w:cstheme="minorHAnsi"/>
        </w:rPr>
        <w:t xml:space="preserve">. </w:t>
      </w:r>
      <w:r w:rsidR="0047670E" w:rsidRPr="00AE5A84">
        <w:rPr>
          <w:rFonts w:ascii="Sylfaen" w:eastAsia="Calibri" w:hAnsi="Sylfaen" w:cstheme="minorHAnsi"/>
          <w:spacing w:val="-1"/>
        </w:rPr>
        <w:t>Confidentiality</w:t>
      </w:r>
      <w:bookmarkEnd w:id="69"/>
      <w:bookmarkEnd w:id="70"/>
    </w:p>
    <w:p w14:paraId="6749D2F9" w14:textId="77777777" w:rsidR="0047670E" w:rsidRPr="00AE5A84" w:rsidRDefault="0047670E" w:rsidP="0047670E">
      <w:pPr>
        <w:spacing w:after="0" w:line="120" w:lineRule="exact"/>
        <w:rPr>
          <w:rFonts w:ascii="Sylfaen" w:hAnsi="Sylfaen" w:cstheme="minorHAnsi"/>
          <w:sz w:val="12"/>
          <w:szCs w:val="12"/>
        </w:rPr>
      </w:pPr>
    </w:p>
    <w:p w14:paraId="162F76EC" w14:textId="57EDFA42" w:rsidR="0047670E" w:rsidRPr="00AE5A84" w:rsidRDefault="000F370D" w:rsidP="002514A3">
      <w:pPr>
        <w:spacing w:after="0" w:line="240" w:lineRule="auto"/>
        <w:ind w:right="44"/>
        <w:jc w:val="both"/>
        <w:rPr>
          <w:rFonts w:ascii="Sylfaen" w:hAnsi="Sylfaen" w:cstheme="minorHAnsi"/>
        </w:rPr>
      </w:pPr>
      <w:r>
        <w:rPr>
          <w:rFonts w:ascii="Sylfaen" w:hAnsi="Sylfaen" w:cstheme="minorHAnsi"/>
        </w:rPr>
        <w:t>Bidder</w:t>
      </w:r>
      <w:r w:rsidR="00524B95" w:rsidRPr="00AE5A84">
        <w:rPr>
          <w:rFonts w:ascii="Sylfaen" w:hAnsi="Sylfaen" w:cstheme="minorHAnsi"/>
        </w:rPr>
        <w:t>s</w:t>
      </w:r>
      <w:r w:rsidR="0047670E" w:rsidRPr="00AE5A84">
        <w:rPr>
          <w:rFonts w:ascii="Sylfaen" w:hAnsi="Sylfaen" w:cstheme="minorHAnsi"/>
        </w:rPr>
        <w:t xml:space="preserve"> sh</w:t>
      </w:r>
      <w:r w:rsidR="0047670E" w:rsidRPr="00AE5A84">
        <w:rPr>
          <w:rFonts w:ascii="Sylfaen" w:hAnsi="Sylfaen" w:cstheme="minorHAnsi"/>
          <w:spacing w:val="-1"/>
        </w:rPr>
        <w:t>a</w:t>
      </w:r>
      <w:r w:rsidR="0047670E" w:rsidRPr="00AE5A84">
        <w:rPr>
          <w:rFonts w:ascii="Sylfaen" w:hAnsi="Sylfaen" w:cstheme="minorHAnsi"/>
        </w:rPr>
        <w:t xml:space="preserve">ll </w:t>
      </w:r>
      <w:r w:rsidR="0047670E" w:rsidRPr="00AE5A84">
        <w:rPr>
          <w:rFonts w:ascii="Sylfaen" w:hAnsi="Sylfaen" w:cstheme="minorHAnsi"/>
          <w:spacing w:val="-1"/>
        </w:rPr>
        <w:t>b</w:t>
      </w:r>
      <w:r w:rsidR="0047670E" w:rsidRPr="00AE5A84">
        <w:rPr>
          <w:rFonts w:ascii="Sylfaen" w:hAnsi="Sylfaen" w:cstheme="minorHAnsi"/>
        </w:rPr>
        <w:t>e</w:t>
      </w:r>
      <w:r w:rsidR="0047670E" w:rsidRPr="00AE5A84">
        <w:rPr>
          <w:rFonts w:ascii="Sylfaen" w:hAnsi="Sylfaen" w:cstheme="minorHAnsi"/>
          <w:spacing w:val="1"/>
        </w:rPr>
        <w:t xml:space="preserve"> o</w:t>
      </w:r>
      <w:r w:rsidR="0047670E" w:rsidRPr="00AE5A84">
        <w:rPr>
          <w:rFonts w:ascii="Sylfaen" w:hAnsi="Sylfaen" w:cstheme="minorHAnsi"/>
          <w:spacing w:val="-1"/>
        </w:rPr>
        <w:t>b</w:t>
      </w:r>
      <w:r w:rsidR="0047670E" w:rsidRPr="00AE5A84">
        <w:rPr>
          <w:rFonts w:ascii="Sylfaen" w:hAnsi="Sylfaen" w:cstheme="minorHAnsi"/>
        </w:rPr>
        <w:t>li</w:t>
      </w:r>
      <w:r w:rsidR="0047670E" w:rsidRPr="00AE5A84">
        <w:rPr>
          <w:rFonts w:ascii="Sylfaen" w:hAnsi="Sylfaen" w:cstheme="minorHAnsi"/>
          <w:spacing w:val="-1"/>
        </w:rPr>
        <w:t>g</w:t>
      </w:r>
      <w:r w:rsidR="0047670E" w:rsidRPr="00AE5A84">
        <w:rPr>
          <w:rFonts w:ascii="Sylfaen" w:hAnsi="Sylfaen" w:cstheme="minorHAnsi"/>
        </w:rPr>
        <w:t>ed</w:t>
      </w:r>
      <w:r w:rsidR="0047670E" w:rsidRPr="00AE5A84">
        <w:rPr>
          <w:rFonts w:ascii="Sylfaen" w:hAnsi="Sylfaen" w:cstheme="minorHAnsi"/>
          <w:spacing w:val="2"/>
        </w:rPr>
        <w:t xml:space="preserve"> </w:t>
      </w:r>
      <w:r w:rsidR="0047670E" w:rsidRPr="00AE5A84">
        <w:rPr>
          <w:rFonts w:ascii="Sylfaen" w:hAnsi="Sylfaen" w:cstheme="minorHAnsi"/>
          <w:spacing w:val="-1"/>
        </w:rPr>
        <w:t>n</w:t>
      </w:r>
      <w:r w:rsidR="0047670E" w:rsidRPr="00AE5A84">
        <w:rPr>
          <w:rFonts w:ascii="Sylfaen" w:hAnsi="Sylfaen" w:cstheme="minorHAnsi"/>
          <w:spacing w:val="1"/>
        </w:rPr>
        <w:t>o</w:t>
      </w:r>
      <w:r w:rsidR="0047670E" w:rsidRPr="00AE5A84">
        <w:rPr>
          <w:rFonts w:ascii="Sylfaen" w:hAnsi="Sylfaen" w:cstheme="minorHAnsi"/>
        </w:rPr>
        <w:t>t to</w:t>
      </w:r>
      <w:r w:rsidR="0047670E" w:rsidRPr="00AE5A84">
        <w:rPr>
          <w:rFonts w:ascii="Sylfaen" w:hAnsi="Sylfaen" w:cstheme="minorHAnsi"/>
          <w:spacing w:val="2"/>
        </w:rPr>
        <w:t xml:space="preserve"> </w:t>
      </w:r>
      <w:r w:rsidR="0047670E" w:rsidRPr="00AE5A84">
        <w:rPr>
          <w:rFonts w:ascii="Sylfaen" w:hAnsi="Sylfaen" w:cstheme="minorHAnsi"/>
          <w:spacing w:val="-1"/>
        </w:rPr>
        <w:t>d</w:t>
      </w:r>
      <w:r w:rsidR="0047670E" w:rsidRPr="00AE5A84">
        <w:rPr>
          <w:rFonts w:ascii="Sylfaen" w:hAnsi="Sylfaen" w:cstheme="minorHAnsi"/>
        </w:rPr>
        <w:t>iscl</w:t>
      </w:r>
      <w:r w:rsidR="0047670E" w:rsidRPr="00AE5A84">
        <w:rPr>
          <w:rFonts w:ascii="Sylfaen" w:hAnsi="Sylfaen" w:cstheme="minorHAnsi"/>
          <w:spacing w:val="1"/>
        </w:rPr>
        <w:t>o</w:t>
      </w:r>
      <w:r w:rsidR="0047670E" w:rsidRPr="00AE5A84">
        <w:rPr>
          <w:rFonts w:ascii="Sylfaen" w:hAnsi="Sylfaen" w:cstheme="minorHAnsi"/>
          <w:spacing w:val="-2"/>
        </w:rPr>
        <w:t>s</w:t>
      </w:r>
      <w:r w:rsidR="0047670E" w:rsidRPr="00AE5A84">
        <w:rPr>
          <w:rFonts w:ascii="Sylfaen" w:hAnsi="Sylfaen" w:cstheme="minorHAnsi"/>
        </w:rPr>
        <w:t>e,</w:t>
      </w:r>
      <w:r w:rsidR="0047670E" w:rsidRPr="00AE5A84">
        <w:rPr>
          <w:rFonts w:ascii="Sylfaen" w:hAnsi="Sylfaen" w:cstheme="minorHAnsi"/>
          <w:spacing w:val="1"/>
        </w:rPr>
        <w:t xml:space="preserve"> </w:t>
      </w:r>
      <w:r w:rsidR="0047670E" w:rsidRPr="00AE5A84">
        <w:rPr>
          <w:rFonts w:ascii="Sylfaen" w:hAnsi="Sylfaen" w:cstheme="minorHAnsi"/>
        </w:rPr>
        <w:t>a</w:t>
      </w:r>
      <w:r w:rsidR="0047670E" w:rsidRPr="00AE5A84">
        <w:rPr>
          <w:rFonts w:ascii="Sylfaen" w:hAnsi="Sylfaen" w:cstheme="minorHAnsi"/>
          <w:spacing w:val="-1"/>
        </w:rPr>
        <w:t>nn</w:t>
      </w:r>
      <w:r w:rsidR="0047670E" w:rsidRPr="00AE5A84">
        <w:rPr>
          <w:rFonts w:ascii="Sylfaen" w:hAnsi="Sylfaen" w:cstheme="minorHAnsi"/>
          <w:spacing w:val="1"/>
        </w:rPr>
        <w:t>o</w:t>
      </w:r>
      <w:r w:rsidR="0047670E" w:rsidRPr="00AE5A84">
        <w:rPr>
          <w:rFonts w:ascii="Sylfaen" w:hAnsi="Sylfaen" w:cstheme="minorHAnsi"/>
          <w:spacing w:val="-1"/>
        </w:rPr>
        <w:t>un</w:t>
      </w:r>
      <w:r w:rsidR="0047670E" w:rsidRPr="00AE5A84">
        <w:rPr>
          <w:rFonts w:ascii="Sylfaen" w:hAnsi="Sylfaen" w:cstheme="minorHAnsi"/>
          <w:spacing w:val="-2"/>
        </w:rPr>
        <w:t>c</w:t>
      </w:r>
      <w:r w:rsidR="0047670E" w:rsidRPr="00AE5A84">
        <w:rPr>
          <w:rFonts w:ascii="Sylfaen" w:hAnsi="Sylfaen" w:cstheme="minorHAnsi"/>
        </w:rPr>
        <w:t>e,</w:t>
      </w:r>
      <w:r w:rsidR="0047670E" w:rsidRPr="00AE5A84">
        <w:rPr>
          <w:rFonts w:ascii="Sylfaen" w:hAnsi="Sylfaen" w:cstheme="minorHAnsi"/>
          <w:spacing w:val="1"/>
        </w:rPr>
        <w:t xml:space="preserve"> </w:t>
      </w:r>
      <w:r w:rsidR="0047670E" w:rsidRPr="00AE5A84">
        <w:rPr>
          <w:rFonts w:ascii="Sylfaen" w:hAnsi="Sylfaen" w:cstheme="minorHAnsi"/>
        </w:rPr>
        <w:t>al</w:t>
      </w:r>
      <w:r w:rsidR="0047670E" w:rsidRPr="00AE5A84">
        <w:rPr>
          <w:rFonts w:ascii="Sylfaen" w:hAnsi="Sylfaen" w:cstheme="minorHAnsi"/>
          <w:spacing w:val="-1"/>
        </w:rPr>
        <w:t>l</w:t>
      </w:r>
      <w:r w:rsidR="0047670E" w:rsidRPr="00AE5A84">
        <w:rPr>
          <w:rFonts w:ascii="Sylfaen" w:hAnsi="Sylfaen" w:cstheme="minorHAnsi"/>
          <w:spacing w:val="1"/>
        </w:rPr>
        <w:t>o</w:t>
      </w:r>
      <w:r w:rsidR="0047670E" w:rsidRPr="00AE5A84">
        <w:rPr>
          <w:rFonts w:ascii="Sylfaen" w:hAnsi="Sylfaen" w:cstheme="minorHAnsi"/>
        </w:rPr>
        <w:t>w</w:t>
      </w:r>
      <w:r w:rsidR="0047670E" w:rsidRPr="00AE5A84">
        <w:rPr>
          <w:rFonts w:ascii="Sylfaen" w:hAnsi="Sylfaen" w:cstheme="minorHAnsi"/>
          <w:spacing w:val="1"/>
        </w:rPr>
        <w:t xml:space="preserve"> </w:t>
      </w:r>
      <w:r w:rsidR="0047670E" w:rsidRPr="00AE5A84">
        <w:rPr>
          <w:rFonts w:ascii="Sylfaen" w:hAnsi="Sylfaen" w:cstheme="minorHAnsi"/>
        </w:rPr>
        <w:t xml:space="preserve">the </w:t>
      </w:r>
      <w:r w:rsidR="0047670E" w:rsidRPr="00AE5A84">
        <w:rPr>
          <w:rFonts w:ascii="Sylfaen" w:hAnsi="Sylfaen" w:cstheme="minorHAnsi"/>
          <w:spacing w:val="-1"/>
        </w:rPr>
        <w:t>d</w:t>
      </w:r>
      <w:r w:rsidR="0047670E" w:rsidRPr="00AE5A84">
        <w:rPr>
          <w:rFonts w:ascii="Sylfaen" w:hAnsi="Sylfaen" w:cstheme="minorHAnsi"/>
        </w:rPr>
        <w:t>isc</w:t>
      </w:r>
      <w:r w:rsidR="0047670E" w:rsidRPr="00AE5A84">
        <w:rPr>
          <w:rFonts w:ascii="Sylfaen" w:hAnsi="Sylfaen" w:cstheme="minorHAnsi"/>
          <w:spacing w:val="-3"/>
        </w:rPr>
        <w:t>l</w:t>
      </w:r>
      <w:r w:rsidR="0047670E" w:rsidRPr="00AE5A84">
        <w:rPr>
          <w:rFonts w:ascii="Sylfaen" w:hAnsi="Sylfaen" w:cstheme="minorHAnsi"/>
          <w:spacing w:val="1"/>
        </w:rPr>
        <w:t>o</w:t>
      </w:r>
      <w:r w:rsidR="0047670E" w:rsidRPr="00AE5A84">
        <w:rPr>
          <w:rFonts w:ascii="Sylfaen" w:hAnsi="Sylfaen" w:cstheme="minorHAnsi"/>
        </w:rPr>
        <w:t>su</w:t>
      </w:r>
      <w:r w:rsidR="0047670E" w:rsidRPr="00AE5A84">
        <w:rPr>
          <w:rFonts w:ascii="Sylfaen" w:hAnsi="Sylfaen" w:cstheme="minorHAnsi"/>
          <w:spacing w:val="-1"/>
        </w:rPr>
        <w:t>r</w:t>
      </w:r>
      <w:r w:rsidR="0047670E" w:rsidRPr="00AE5A84">
        <w:rPr>
          <w:rFonts w:ascii="Sylfaen" w:hAnsi="Sylfaen" w:cstheme="minorHAnsi"/>
        </w:rPr>
        <w:t>e,</w:t>
      </w:r>
      <w:r w:rsidR="0047670E" w:rsidRPr="00AE5A84">
        <w:rPr>
          <w:rFonts w:ascii="Sylfaen" w:hAnsi="Sylfaen" w:cstheme="minorHAnsi"/>
          <w:spacing w:val="1"/>
        </w:rPr>
        <w:t xml:space="preserve"> </w:t>
      </w:r>
      <w:r w:rsidR="0047670E" w:rsidRPr="00AE5A84">
        <w:rPr>
          <w:rFonts w:ascii="Sylfaen" w:hAnsi="Sylfaen" w:cstheme="minorHAnsi"/>
          <w:spacing w:val="-3"/>
        </w:rPr>
        <w:t>a</w:t>
      </w:r>
      <w:r w:rsidR="0047670E" w:rsidRPr="00AE5A84">
        <w:rPr>
          <w:rFonts w:ascii="Sylfaen" w:hAnsi="Sylfaen" w:cstheme="minorHAnsi"/>
          <w:spacing w:val="-1"/>
        </w:rPr>
        <w:t>nn</w:t>
      </w:r>
      <w:r w:rsidR="0047670E" w:rsidRPr="00AE5A84">
        <w:rPr>
          <w:rFonts w:ascii="Sylfaen" w:hAnsi="Sylfaen" w:cstheme="minorHAnsi"/>
          <w:spacing w:val="1"/>
        </w:rPr>
        <w:t>o</w:t>
      </w:r>
      <w:r w:rsidR="0047670E" w:rsidRPr="00AE5A84">
        <w:rPr>
          <w:rFonts w:ascii="Sylfaen" w:hAnsi="Sylfaen" w:cstheme="minorHAnsi"/>
          <w:spacing w:val="-1"/>
        </w:rPr>
        <w:t>un</w:t>
      </w:r>
      <w:r w:rsidR="0047670E" w:rsidRPr="00AE5A84">
        <w:rPr>
          <w:rFonts w:ascii="Sylfaen" w:hAnsi="Sylfaen" w:cstheme="minorHAnsi"/>
        </w:rPr>
        <w:t>ceme</w:t>
      </w:r>
      <w:r w:rsidR="0047670E" w:rsidRPr="00AE5A84">
        <w:rPr>
          <w:rFonts w:ascii="Sylfaen" w:hAnsi="Sylfaen" w:cstheme="minorHAnsi"/>
          <w:spacing w:val="-1"/>
        </w:rPr>
        <w:t>n</w:t>
      </w:r>
      <w:r w:rsidR="0047670E" w:rsidRPr="00AE5A84">
        <w:rPr>
          <w:rFonts w:ascii="Sylfaen" w:hAnsi="Sylfaen" w:cstheme="minorHAnsi"/>
        </w:rPr>
        <w:t>t,</w:t>
      </w:r>
      <w:r w:rsidR="0047670E" w:rsidRPr="00AE5A84">
        <w:rPr>
          <w:rFonts w:ascii="Sylfaen" w:hAnsi="Sylfaen" w:cstheme="minorHAnsi"/>
          <w:spacing w:val="1"/>
        </w:rPr>
        <w:t xml:space="preserve"> </w:t>
      </w:r>
      <w:r w:rsidR="0047670E" w:rsidRPr="00AE5A84">
        <w:rPr>
          <w:rFonts w:ascii="Sylfaen" w:hAnsi="Sylfaen" w:cstheme="minorHAnsi"/>
          <w:spacing w:val="-1"/>
        </w:rPr>
        <w:t>pub</w:t>
      </w:r>
      <w:r w:rsidR="0047670E" w:rsidRPr="00AE5A84">
        <w:rPr>
          <w:rFonts w:ascii="Sylfaen" w:hAnsi="Sylfaen" w:cstheme="minorHAnsi"/>
        </w:rPr>
        <w:t>lish</w:t>
      </w:r>
      <w:r w:rsidR="0047670E" w:rsidRPr="00AE5A84">
        <w:rPr>
          <w:rFonts w:ascii="Sylfaen" w:hAnsi="Sylfaen" w:cstheme="minorHAnsi"/>
          <w:spacing w:val="-1"/>
        </w:rPr>
        <w:t>in</w:t>
      </w:r>
      <w:r w:rsidR="0047670E" w:rsidRPr="00AE5A84">
        <w:rPr>
          <w:rFonts w:ascii="Sylfaen" w:hAnsi="Sylfaen" w:cstheme="minorHAnsi"/>
        </w:rPr>
        <w:t>g</w:t>
      </w:r>
      <w:r w:rsidR="0047670E" w:rsidRPr="00AE5A84">
        <w:rPr>
          <w:rFonts w:ascii="Sylfaen" w:hAnsi="Sylfaen" w:cstheme="minorHAnsi"/>
          <w:spacing w:val="2"/>
        </w:rPr>
        <w:t xml:space="preserve"> </w:t>
      </w:r>
      <w:r w:rsidR="0047670E" w:rsidRPr="00AE5A84">
        <w:rPr>
          <w:rFonts w:ascii="Sylfaen" w:hAnsi="Sylfaen" w:cstheme="minorHAnsi"/>
          <w:spacing w:val="1"/>
        </w:rPr>
        <w:t>o</w:t>
      </w:r>
      <w:r w:rsidR="0047670E" w:rsidRPr="00AE5A84">
        <w:rPr>
          <w:rFonts w:ascii="Sylfaen" w:hAnsi="Sylfaen" w:cstheme="minorHAnsi"/>
        </w:rPr>
        <w:t xml:space="preserve">r </w:t>
      </w:r>
      <w:r w:rsidR="0047670E" w:rsidRPr="00AE5A84">
        <w:rPr>
          <w:rFonts w:ascii="Sylfaen" w:hAnsi="Sylfaen" w:cstheme="minorHAnsi"/>
          <w:spacing w:val="-1"/>
        </w:rPr>
        <w:t>un</w:t>
      </w:r>
      <w:r w:rsidR="0047670E" w:rsidRPr="00AE5A84">
        <w:rPr>
          <w:rFonts w:ascii="Sylfaen" w:hAnsi="Sylfaen" w:cstheme="minorHAnsi"/>
        </w:rPr>
        <w:t>a</w:t>
      </w:r>
      <w:r w:rsidR="0047670E" w:rsidRPr="00AE5A84">
        <w:rPr>
          <w:rFonts w:ascii="Sylfaen" w:hAnsi="Sylfaen" w:cstheme="minorHAnsi"/>
          <w:spacing w:val="-1"/>
        </w:rPr>
        <w:t>u</w:t>
      </w:r>
      <w:r w:rsidR="0047670E" w:rsidRPr="00AE5A84">
        <w:rPr>
          <w:rFonts w:ascii="Sylfaen" w:hAnsi="Sylfaen" w:cstheme="minorHAnsi"/>
        </w:rPr>
        <w:t>th</w:t>
      </w:r>
      <w:r w:rsidR="0047670E" w:rsidRPr="00AE5A84">
        <w:rPr>
          <w:rFonts w:ascii="Sylfaen" w:hAnsi="Sylfaen" w:cstheme="minorHAnsi"/>
          <w:spacing w:val="1"/>
        </w:rPr>
        <w:t>o</w:t>
      </w:r>
      <w:r w:rsidR="0047670E" w:rsidRPr="00AE5A84">
        <w:rPr>
          <w:rFonts w:ascii="Sylfaen" w:hAnsi="Sylfaen" w:cstheme="minorHAnsi"/>
        </w:rPr>
        <w:t>ri</w:t>
      </w:r>
      <w:r w:rsidR="0047670E" w:rsidRPr="00AE5A84">
        <w:rPr>
          <w:rFonts w:ascii="Sylfaen" w:hAnsi="Sylfaen" w:cstheme="minorHAnsi"/>
          <w:spacing w:val="-1"/>
        </w:rPr>
        <w:t>z</w:t>
      </w:r>
      <w:r w:rsidR="0047670E" w:rsidRPr="00AE5A84">
        <w:rPr>
          <w:rFonts w:ascii="Sylfaen" w:hAnsi="Sylfaen" w:cstheme="minorHAnsi"/>
        </w:rPr>
        <w:t>ed</w:t>
      </w:r>
      <w:r w:rsidR="0047670E" w:rsidRPr="00AE5A84">
        <w:rPr>
          <w:rFonts w:ascii="Sylfaen" w:hAnsi="Sylfaen" w:cstheme="minorHAnsi"/>
          <w:spacing w:val="3"/>
        </w:rPr>
        <w:t xml:space="preserve"> </w:t>
      </w:r>
      <w:r w:rsidR="0047670E" w:rsidRPr="00AE5A84">
        <w:rPr>
          <w:rFonts w:ascii="Sylfaen" w:hAnsi="Sylfaen" w:cstheme="minorHAnsi"/>
          <w:spacing w:val="-1"/>
        </w:rPr>
        <w:t>u</w:t>
      </w:r>
      <w:r w:rsidR="0047670E" w:rsidRPr="00AE5A84">
        <w:rPr>
          <w:rFonts w:ascii="Sylfaen" w:hAnsi="Sylfaen" w:cstheme="minorHAnsi"/>
        </w:rPr>
        <w:t>se</w:t>
      </w:r>
      <w:r w:rsidR="0047670E" w:rsidRPr="00AE5A84">
        <w:rPr>
          <w:rFonts w:ascii="Sylfaen" w:hAnsi="Sylfaen" w:cstheme="minorHAnsi"/>
          <w:spacing w:val="2"/>
        </w:rPr>
        <w:t xml:space="preserve"> </w:t>
      </w:r>
      <w:r w:rsidR="0047670E" w:rsidRPr="00AE5A84">
        <w:rPr>
          <w:rFonts w:ascii="Sylfaen" w:hAnsi="Sylfaen" w:cstheme="minorHAnsi"/>
        </w:rPr>
        <w:t>in</w:t>
      </w:r>
      <w:r w:rsidR="0047670E" w:rsidRPr="00AE5A84">
        <w:rPr>
          <w:rFonts w:ascii="Sylfaen" w:hAnsi="Sylfaen" w:cstheme="minorHAnsi"/>
          <w:spacing w:val="2"/>
        </w:rPr>
        <w:t xml:space="preserve"> </w:t>
      </w:r>
      <w:r w:rsidR="0047670E" w:rsidRPr="00AE5A84">
        <w:rPr>
          <w:rFonts w:ascii="Sylfaen" w:hAnsi="Sylfaen" w:cstheme="minorHAnsi"/>
        </w:rPr>
        <w:t>a</w:t>
      </w:r>
      <w:r w:rsidR="0047670E" w:rsidRPr="00AE5A84">
        <w:rPr>
          <w:rFonts w:ascii="Sylfaen" w:hAnsi="Sylfaen" w:cstheme="minorHAnsi"/>
          <w:spacing w:val="-1"/>
        </w:rPr>
        <w:t>n</w:t>
      </w:r>
      <w:r w:rsidR="0047670E" w:rsidRPr="00AE5A84">
        <w:rPr>
          <w:rFonts w:ascii="Sylfaen" w:hAnsi="Sylfaen" w:cstheme="minorHAnsi"/>
        </w:rPr>
        <w:t>y wa</w:t>
      </w:r>
      <w:r w:rsidR="0047670E" w:rsidRPr="00AE5A84">
        <w:rPr>
          <w:rFonts w:ascii="Sylfaen" w:hAnsi="Sylfaen" w:cstheme="minorHAnsi"/>
          <w:spacing w:val="1"/>
        </w:rPr>
        <w:t>y</w:t>
      </w:r>
      <w:r w:rsidR="0047670E" w:rsidRPr="00AE5A84">
        <w:rPr>
          <w:rFonts w:ascii="Sylfaen" w:hAnsi="Sylfaen" w:cstheme="minorHAnsi"/>
        </w:rPr>
        <w:t>,</w:t>
      </w:r>
      <w:r w:rsidR="0047670E" w:rsidRPr="00AE5A84">
        <w:rPr>
          <w:rFonts w:ascii="Sylfaen" w:hAnsi="Sylfaen" w:cstheme="minorHAnsi"/>
          <w:spacing w:val="1"/>
        </w:rPr>
        <w:t xml:space="preserve"> </w:t>
      </w:r>
      <w:r w:rsidR="0047670E" w:rsidRPr="00AE5A84">
        <w:rPr>
          <w:rFonts w:ascii="Sylfaen" w:hAnsi="Sylfaen" w:cstheme="minorHAnsi"/>
          <w:spacing w:val="-1"/>
        </w:rPr>
        <w:t>d</w:t>
      </w:r>
      <w:r w:rsidR="0047670E" w:rsidRPr="00AE5A84">
        <w:rPr>
          <w:rFonts w:ascii="Sylfaen" w:hAnsi="Sylfaen" w:cstheme="minorHAnsi"/>
        </w:rPr>
        <w:t>irect</w:t>
      </w:r>
      <w:r w:rsidR="0047670E" w:rsidRPr="00AE5A84">
        <w:rPr>
          <w:rFonts w:ascii="Sylfaen" w:hAnsi="Sylfaen" w:cstheme="minorHAnsi"/>
          <w:spacing w:val="-2"/>
        </w:rPr>
        <w:t>l</w:t>
      </w:r>
      <w:r w:rsidR="0047670E" w:rsidRPr="00AE5A84">
        <w:rPr>
          <w:rFonts w:ascii="Sylfaen" w:hAnsi="Sylfaen" w:cstheme="minorHAnsi"/>
        </w:rPr>
        <w:t>y</w:t>
      </w:r>
      <w:r w:rsidR="0047670E" w:rsidRPr="00AE5A84">
        <w:rPr>
          <w:rFonts w:ascii="Sylfaen" w:hAnsi="Sylfaen" w:cstheme="minorHAnsi"/>
          <w:spacing w:val="2"/>
        </w:rPr>
        <w:t xml:space="preserve"> </w:t>
      </w:r>
      <w:r w:rsidR="0047670E" w:rsidRPr="00AE5A84">
        <w:rPr>
          <w:rFonts w:ascii="Sylfaen" w:hAnsi="Sylfaen" w:cstheme="minorHAnsi"/>
          <w:spacing w:val="1"/>
        </w:rPr>
        <w:t>o</w:t>
      </w:r>
      <w:r w:rsidR="0047670E" w:rsidRPr="00AE5A84">
        <w:rPr>
          <w:rFonts w:ascii="Sylfaen" w:hAnsi="Sylfaen" w:cstheme="minorHAnsi"/>
        </w:rPr>
        <w:t>r</w:t>
      </w:r>
      <w:r w:rsidR="0047670E" w:rsidRPr="00AE5A84">
        <w:rPr>
          <w:rFonts w:ascii="Sylfaen" w:hAnsi="Sylfaen" w:cstheme="minorHAnsi"/>
          <w:spacing w:val="3"/>
        </w:rPr>
        <w:t xml:space="preserve"> </w:t>
      </w:r>
      <w:r w:rsidR="0047670E" w:rsidRPr="00AE5A84">
        <w:rPr>
          <w:rFonts w:ascii="Sylfaen" w:hAnsi="Sylfaen" w:cstheme="minorHAnsi"/>
        </w:rPr>
        <w:t>i</w:t>
      </w:r>
      <w:r w:rsidR="0047670E" w:rsidRPr="00AE5A84">
        <w:rPr>
          <w:rFonts w:ascii="Sylfaen" w:hAnsi="Sylfaen" w:cstheme="minorHAnsi"/>
          <w:spacing w:val="-1"/>
        </w:rPr>
        <w:t>nd</w:t>
      </w:r>
      <w:r w:rsidR="0047670E" w:rsidRPr="00AE5A84">
        <w:rPr>
          <w:rFonts w:ascii="Sylfaen" w:hAnsi="Sylfaen" w:cstheme="minorHAnsi"/>
        </w:rPr>
        <w:t>i</w:t>
      </w:r>
      <w:r w:rsidR="0047670E" w:rsidRPr="00AE5A84">
        <w:rPr>
          <w:rFonts w:ascii="Sylfaen" w:hAnsi="Sylfaen" w:cstheme="minorHAnsi"/>
          <w:spacing w:val="-3"/>
        </w:rPr>
        <w:t>r</w:t>
      </w:r>
      <w:r w:rsidR="0047670E" w:rsidRPr="00AE5A84">
        <w:rPr>
          <w:rFonts w:ascii="Sylfaen" w:hAnsi="Sylfaen" w:cstheme="minorHAnsi"/>
          <w:spacing w:val="3"/>
        </w:rPr>
        <w:t>e</w:t>
      </w:r>
      <w:r w:rsidR="0047670E" w:rsidRPr="00AE5A84">
        <w:rPr>
          <w:rFonts w:ascii="Sylfaen" w:hAnsi="Sylfaen" w:cstheme="minorHAnsi"/>
        </w:rPr>
        <w:t>ct</w:t>
      </w:r>
      <w:r w:rsidR="0047670E" w:rsidRPr="00AE5A84">
        <w:rPr>
          <w:rFonts w:ascii="Sylfaen" w:hAnsi="Sylfaen" w:cstheme="minorHAnsi"/>
          <w:spacing w:val="-2"/>
        </w:rPr>
        <w:t>l</w:t>
      </w:r>
      <w:r w:rsidR="0047670E" w:rsidRPr="00AE5A84">
        <w:rPr>
          <w:rFonts w:ascii="Sylfaen" w:hAnsi="Sylfaen" w:cstheme="minorHAnsi"/>
          <w:spacing w:val="-1"/>
        </w:rPr>
        <w:t>y</w:t>
      </w:r>
      <w:r w:rsidR="0047670E" w:rsidRPr="00AE5A84">
        <w:rPr>
          <w:rFonts w:ascii="Sylfaen" w:hAnsi="Sylfaen" w:cstheme="minorHAnsi"/>
        </w:rPr>
        <w:t>,</w:t>
      </w:r>
      <w:r w:rsidR="0047670E" w:rsidRPr="00AE5A84">
        <w:rPr>
          <w:rFonts w:ascii="Sylfaen" w:hAnsi="Sylfaen" w:cstheme="minorHAnsi"/>
          <w:spacing w:val="4"/>
        </w:rPr>
        <w:t xml:space="preserve"> </w:t>
      </w:r>
      <w:r w:rsidR="0047670E" w:rsidRPr="00AE5A84">
        <w:rPr>
          <w:rFonts w:ascii="Sylfaen" w:hAnsi="Sylfaen" w:cstheme="minorHAnsi"/>
          <w:spacing w:val="1"/>
        </w:rPr>
        <w:t>o</w:t>
      </w:r>
      <w:r w:rsidR="0047670E" w:rsidRPr="00AE5A84">
        <w:rPr>
          <w:rFonts w:ascii="Sylfaen" w:hAnsi="Sylfaen" w:cstheme="minorHAnsi"/>
        </w:rPr>
        <w:t>f</w:t>
      </w:r>
      <w:r w:rsidR="0047670E" w:rsidRPr="00AE5A84">
        <w:rPr>
          <w:rFonts w:ascii="Sylfaen" w:hAnsi="Sylfaen" w:cstheme="minorHAnsi"/>
          <w:spacing w:val="1"/>
        </w:rPr>
        <w:t xml:space="preserve"> </w:t>
      </w:r>
      <w:r w:rsidR="0047670E" w:rsidRPr="00AE5A84">
        <w:rPr>
          <w:rFonts w:ascii="Sylfaen" w:hAnsi="Sylfaen" w:cstheme="minorHAnsi"/>
        </w:rPr>
        <w:t>a</w:t>
      </w:r>
      <w:r w:rsidR="0047670E" w:rsidRPr="00AE5A84">
        <w:rPr>
          <w:rFonts w:ascii="Sylfaen" w:hAnsi="Sylfaen" w:cstheme="minorHAnsi"/>
          <w:spacing w:val="-1"/>
        </w:rPr>
        <w:t>n</w:t>
      </w:r>
      <w:r w:rsidR="0047670E" w:rsidRPr="00AE5A84">
        <w:rPr>
          <w:rFonts w:ascii="Sylfaen" w:hAnsi="Sylfaen" w:cstheme="minorHAnsi"/>
        </w:rPr>
        <w:t>y</w:t>
      </w:r>
      <w:r w:rsidR="0047670E" w:rsidRPr="00AE5A84">
        <w:rPr>
          <w:rFonts w:ascii="Sylfaen" w:hAnsi="Sylfaen" w:cstheme="minorHAnsi"/>
          <w:spacing w:val="2"/>
        </w:rPr>
        <w:t xml:space="preserve"> </w:t>
      </w:r>
      <w:r w:rsidR="0047670E" w:rsidRPr="00AE5A84">
        <w:rPr>
          <w:rFonts w:ascii="Sylfaen" w:hAnsi="Sylfaen" w:cstheme="minorHAnsi"/>
        </w:rPr>
        <w:t>i</w:t>
      </w:r>
      <w:r w:rsidR="0047670E" w:rsidRPr="00AE5A84">
        <w:rPr>
          <w:rFonts w:ascii="Sylfaen" w:hAnsi="Sylfaen" w:cstheme="minorHAnsi"/>
          <w:spacing w:val="-1"/>
        </w:rPr>
        <w:t>n</w:t>
      </w:r>
      <w:r w:rsidR="0047670E" w:rsidRPr="00AE5A84">
        <w:rPr>
          <w:rFonts w:ascii="Sylfaen" w:hAnsi="Sylfaen" w:cstheme="minorHAnsi"/>
        </w:rPr>
        <w:t>f</w:t>
      </w:r>
      <w:r w:rsidR="0047670E" w:rsidRPr="00AE5A84">
        <w:rPr>
          <w:rFonts w:ascii="Sylfaen" w:hAnsi="Sylfaen" w:cstheme="minorHAnsi"/>
          <w:spacing w:val="1"/>
        </w:rPr>
        <w:t>o</w:t>
      </w:r>
      <w:r w:rsidR="0047670E" w:rsidRPr="00AE5A84">
        <w:rPr>
          <w:rFonts w:ascii="Sylfaen" w:hAnsi="Sylfaen" w:cstheme="minorHAnsi"/>
          <w:spacing w:val="-3"/>
        </w:rPr>
        <w:t>r</w:t>
      </w:r>
      <w:r w:rsidR="0047670E" w:rsidRPr="00AE5A84">
        <w:rPr>
          <w:rFonts w:ascii="Sylfaen" w:hAnsi="Sylfaen" w:cstheme="minorHAnsi"/>
          <w:spacing w:val="1"/>
        </w:rPr>
        <w:t>m</w:t>
      </w:r>
      <w:r w:rsidR="0047670E" w:rsidRPr="00AE5A84">
        <w:rPr>
          <w:rFonts w:ascii="Sylfaen" w:hAnsi="Sylfaen" w:cstheme="minorHAnsi"/>
        </w:rPr>
        <w:t>at</w:t>
      </w:r>
      <w:r w:rsidR="0047670E" w:rsidRPr="00AE5A84">
        <w:rPr>
          <w:rFonts w:ascii="Sylfaen" w:hAnsi="Sylfaen" w:cstheme="minorHAnsi"/>
          <w:spacing w:val="-2"/>
        </w:rPr>
        <w:t>i</w:t>
      </w:r>
      <w:r w:rsidR="0047670E" w:rsidRPr="00AE5A84">
        <w:rPr>
          <w:rFonts w:ascii="Sylfaen" w:hAnsi="Sylfaen" w:cstheme="minorHAnsi"/>
          <w:spacing w:val="1"/>
        </w:rPr>
        <w:t>o</w:t>
      </w:r>
      <w:r w:rsidR="0047670E" w:rsidRPr="00AE5A84">
        <w:rPr>
          <w:rFonts w:ascii="Sylfaen" w:hAnsi="Sylfaen" w:cstheme="minorHAnsi"/>
        </w:rPr>
        <w:t xml:space="preserve">n </w:t>
      </w:r>
      <w:r w:rsidR="0047670E" w:rsidRPr="00AE5A84">
        <w:rPr>
          <w:rFonts w:ascii="Sylfaen" w:hAnsi="Sylfaen" w:cstheme="minorHAnsi"/>
          <w:spacing w:val="1"/>
        </w:rPr>
        <w:t>o</w:t>
      </w:r>
      <w:r w:rsidR="0047670E" w:rsidRPr="00AE5A84">
        <w:rPr>
          <w:rFonts w:ascii="Sylfaen" w:hAnsi="Sylfaen" w:cstheme="minorHAnsi"/>
          <w:spacing w:val="-1"/>
        </w:rPr>
        <w:t>b</w:t>
      </w:r>
      <w:r w:rsidR="0047670E" w:rsidRPr="00AE5A84">
        <w:rPr>
          <w:rFonts w:ascii="Sylfaen" w:hAnsi="Sylfaen" w:cstheme="minorHAnsi"/>
        </w:rPr>
        <w:t>t</w:t>
      </w:r>
      <w:r w:rsidR="0047670E" w:rsidRPr="00AE5A84">
        <w:rPr>
          <w:rFonts w:ascii="Sylfaen" w:hAnsi="Sylfaen" w:cstheme="minorHAnsi"/>
          <w:spacing w:val="-2"/>
        </w:rPr>
        <w:t>a</w:t>
      </w:r>
      <w:r w:rsidR="0047670E" w:rsidRPr="00AE5A84">
        <w:rPr>
          <w:rFonts w:ascii="Sylfaen" w:hAnsi="Sylfaen" w:cstheme="minorHAnsi"/>
        </w:rPr>
        <w:t>i</w:t>
      </w:r>
      <w:r w:rsidR="0047670E" w:rsidRPr="00AE5A84">
        <w:rPr>
          <w:rFonts w:ascii="Sylfaen" w:hAnsi="Sylfaen" w:cstheme="minorHAnsi"/>
          <w:spacing w:val="-1"/>
        </w:rPr>
        <w:t>n</w:t>
      </w:r>
      <w:r w:rsidR="0047670E" w:rsidRPr="00AE5A84">
        <w:rPr>
          <w:rFonts w:ascii="Sylfaen" w:hAnsi="Sylfaen" w:cstheme="minorHAnsi"/>
        </w:rPr>
        <w:t>ed</w:t>
      </w:r>
      <w:r w:rsidR="0047670E" w:rsidRPr="00AE5A84">
        <w:rPr>
          <w:rFonts w:ascii="Sylfaen" w:hAnsi="Sylfaen" w:cstheme="minorHAnsi"/>
          <w:spacing w:val="3"/>
        </w:rPr>
        <w:t xml:space="preserve"> </w:t>
      </w:r>
      <w:r w:rsidR="0047670E" w:rsidRPr="00AE5A84">
        <w:rPr>
          <w:rFonts w:ascii="Sylfaen" w:hAnsi="Sylfaen" w:cstheme="minorHAnsi"/>
        </w:rPr>
        <w:t>in</w:t>
      </w:r>
      <w:r w:rsidR="0047670E" w:rsidRPr="00AE5A84">
        <w:rPr>
          <w:rFonts w:ascii="Sylfaen" w:hAnsi="Sylfaen" w:cstheme="minorHAnsi"/>
          <w:spacing w:val="2"/>
        </w:rPr>
        <w:t xml:space="preserve"> </w:t>
      </w:r>
      <w:r w:rsidR="0047670E" w:rsidRPr="00AE5A84">
        <w:rPr>
          <w:rFonts w:ascii="Sylfaen" w:hAnsi="Sylfaen" w:cstheme="minorHAnsi"/>
          <w:spacing w:val="-2"/>
        </w:rPr>
        <w:t>c</w:t>
      </w:r>
      <w:r w:rsidR="0047670E" w:rsidRPr="00AE5A84">
        <w:rPr>
          <w:rFonts w:ascii="Sylfaen" w:hAnsi="Sylfaen" w:cstheme="minorHAnsi"/>
          <w:spacing w:val="1"/>
        </w:rPr>
        <w:t>o</w:t>
      </w:r>
      <w:r w:rsidR="0047670E" w:rsidRPr="00AE5A84">
        <w:rPr>
          <w:rFonts w:ascii="Sylfaen" w:hAnsi="Sylfaen" w:cstheme="minorHAnsi"/>
          <w:spacing w:val="-1"/>
        </w:rPr>
        <w:t>nn</w:t>
      </w:r>
      <w:r w:rsidR="0047670E" w:rsidRPr="00AE5A84">
        <w:rPr>
          <w:rFonts w:ascii="Sylfaen" w:hAnsi="Sylfaen" w:cstheme="minorHAnsi"/>
        </w:rPr>
        <w:t>ec</w:t>
      </w:r>
      <w:r w:rsidR="0047670E" w:rsidRPr="00AE5A84">
        <w:rPr>
          <w:rFonts w:ascii="Sylfaen" w:hAnsi="Sylfaen" w:cstheme="minorHAnsi"/>
          <w:spacing w:val="1"/>
        </w:rPr>
        <w:t>t</w:t>
      </w:r>
      <w:r w:rsidR="0047670E" w:rsidRPr="00AE5A84">
        <w:rPr>
          <w:rFonts w:ascii="Sylfaen" w:hAnsi="Sylfaen" w:cstheme="minorHAnsi"/>
          <w:spacing w:val="-3"/>
        </w:rPr>
        <w:t>i</w:t>
      </w:r>
      <w:r w:rsidR="0047670E" w:rsidRPr="00AE5A84">
        <w:rPr>
          <w:rFonts w:ascii="Sylfaen" w:hAnsi="Sylfaen" w:cstheme="minorHAnsi"/>
          <w:spacing w:val="1"/>
        </w:rPr>
        <w:t>o</w:t>
      </w:r>
      <w:r w:rsidR="0047670E" w:rsidRPr="00AE5A84">
        <w:rPr>
          <w:rFonts w:ascii="Sylfaen" w:hAnsi="Sylfaen" w:cstheme="minorHAnsi"/>
        </w:rPr>
        <w:t>n with</w:t>
      </w:r>
      <w:r w:rsidR="0047670E" w:rsidRPr="00AE5A84">
        <w:rPr>
          <w:rFonts w:ascii="Sylfaen" w:hAnsi="Sylfaen" w:cstheme="minorHAnsi"/>
          <w:spacing w:val="4"/>
        </w:rPr>
        <w:t xml:space="preserve"> </w:t>
      </w:r>
      <w:r w:rsidR="0047670E" w:rsidRPr="00AE5A84">
        <w:rPr>
          <w:rFonts w:ascii="Sylfaen" w:hAnsi="Sylfaen" w:cstheme="minorHAnsi"/>
          <w:spacing w:val="-2"/>
        </w:rPr>
        <w:t>t</w:t>
      </w:r>
      <w:r w:rsidR="0047670E" w:rsidRPr="00AE5A84">
        <w:rPr>
          <w:rFonts w:ascii="Sylfaen" w:hAnsi="Sylfaen" w:cstheme="minorHAnsi"/>
          <w:spacing w:val="-1"/>
        </w:rPr>
        <w:t>h</w:t>
      </w:r>
      <w:r w:rsidR="0047670E" w:rsidRPr="00AE5A84">
        <w:rPr>
          <w:rFonts w:ascii="Sylfaen" w:hAnsi="Sylfaen" w:cstheme="minorHAnsi"/>
        </w:rPr>
        <w:t>e tender</w:t>
      </w:r>
      <w:r w:rsidR="0047670E" w:rsidRPr="00AE5A84">
        <w:rPr>
          <w:rFonts w:ascii="Sylfaen" w:hAnsi="Sylfaen" w:cstheme="minorHAnsi"/>
          <w:spacing w:val="2"/>
        </w:rPr>
        <w:t xml:space="preserve"> </w:t>
      </w:r>
      <w:r w:rsidR="0047670E" w:rsidRPr="00AE5A84">
        <w:rPr>
          <w:rFonts w:ascii="Sylfaen" w:hAnsi="Sylfaen" w:cstheme="minorHAnsi"/>
          <w:spacing w:val="-1"/>
        </w:rPr>
        <w:t>p</w:t>
      </w:r>
      <w:r w:rsidR="0047670E" w:rsidRPr="00AE5A84">
        <w:rPr>
          <w:rFonts w:ascii="Sylfaen" w:hAnsi="Sylfaen" w:cstheme="minorHAnsi"/>
        </w:rPr>
        <w:t>r</w:t>
      </w:r>
      <w:r w:rsidR="0047670E" w:rsidRPr="00AE5A84">
        <w:rPr>
          <w:rFonts w:ascii="Sylfaen" w:hAnsi="Sylfaen" w:cstheme="minorHAnsi"/>
          <w:spacing w:val="-1"/>
        </w:rPr>
        <w:t>o</w:t>
      </w:r>
      <w:r w:rsidR="0047670E" w:rsidRPr="00AE5A84">
        <w:rPr>
          <w:rFonts w:ascii="Sylfaen" w:hAnsi="Sylfaen" w:cstheme="minorHAnsi"/>
        </w:rPr>
        <w:t>ce</w:t>
      </w:r>
      <w:r w:rsidR="0047670E" w:rsidRPr="00AE5A84">
        <w:rPr>
          <w:rFonts w:ascii="Sylfaen" w:hAnsi="Sylfaen" w:cstheme="minorHAnsi"/>
          <w:spacing w:val="1"/>
        </w:rPr>
        <w:t>s</w:t>
      </w:r>
      <w:r w:rsidR="0047670E" w:rsidRPr="00AE5A84">
        <w:rPr>
          <w:rFonts w:ascii="Sylfaen" w:hAnsi="Sylfaen" w:cstheme="minorHAnsi"/>
        </w:rPr>
        <w:t>s,</w:t>
      </w:r>
      <w:r w:rsidR="0047670E" w:rsidRPr="00AE5A84">
        <w:rPr>
          <w:rFonts w:ascii="Sylfaen" w:hAnsi="Sylfaen" w:cstheme="minorHAnsi"/>
          <w:spacing w:val="1"/>
        </w:rPr>
        <w:t xml:space="preserve"> </w:t>
      </w:r>
      <w:r w:rsidR="0047670E" w:rsidRPr="00AE5A84">
        <w:rPr>
          <w:rFonts w:ascii="Sylfaen" w:hAnsi="Sylfaen" w:cstheme="minorHAnsi"/>
        </w:rPr>
        <w:t>the</w:t>
      </w:r>
      <w:r w:rsidR="0047670E" w:rsidRPr="00AE5A84">
        <w:rPr>
          <w:rFonts w:ascii="Sylfaen" w:hAnsi="Sylfaen" w:cstheme="minorHAnsi"/>
          <w:spacing w:val="3"/>
        </w:rPr>
        <w:t xml:space="preserve"> </w:t>
      </w:r>
      <w:r w:rsidR="0047670E" w:rsidRPr="00AE5A84">
        <w:rPr>
          <w:rFonts w:ascii="Sylfaen" w:hAnsi="Sylfaen" w:cstheme="minorHAnsi"/>
          <w:spacing w:val="-1"/>
        </w:rPr>
        <w:t>p</w:t>
      </w:r>
      <w:r w:rsidR="0047670E" w:rsidRPr="00AE5A84">
        <w:rPr>
          <w:rFonts w:ascii="Sylfaen" w:hAnsi="Sylfaen" w:cstheme="minorHAnsi"/>
        </w:rPr>
        <w:t>artic</w:t>
      </w:r>
      <w:r w:rsidR="0047670E" w:rsidRPr="00AE5A84">
        <w:rPr>
          <w:rFonts w:ascii="Sylfaen" w:hAnsi="Sylfaen" w:cstheme="minorHAnsi"/>
          <w:spacing w:val="1"/>
        </w:rPr>
        <w:t>i</w:t>
      </w:r>
      <w:r w:rsidR="0047670E" w:rsidRPr="00AE5A84">
        <w:rPr>
          <w:rFonts w:ascii="Sylfaen" w:hAnsi="Sylfaen" w:cstheme="minorHAnsi"/>
          <w:spacing w:val="-1"/>
        </w:rPr>
        <w:t>p</w:t>
      </w:r>
      <w:r w:rsidR="0047670E" w:rsidRPr="00AE5A84">
        <w:rPr>
          <w:rFonts w:ascii="Sylfaen" w:hAnsi="Sylfaen" w:cstheme="minorHAnsi"/>
          <w:spacing w:val="-3"/>
        </w:rPr>
        <w:t>a</w:t>
      </w:r>
      <w:r w:rsidR="0047670E" w:rsidRPr="00AE5A84">
        <w:rPr>
          <w:rFonts w:ascii="Sylfaen" w:hAnsi="Sylfaen" w:cstheme="minorHAnsi"/>
        </w:rPr>
        <w:t>ti</w:t>
      </w:r>
      <w:r w:rsidR="0047670E" w:rsidRPr="00AE5A84">
        <w:rPr>
          <w:rFonts w:ascii="Sylfaen" w:hAnsi="Sylfaen" w:cstheme="minorHAnsi"/>
          <w:spacing w:val="1"/>
        </w:rPr>
        <w:t>o</w:t>
      </w:r>
      <w:r w:rsidR="0047670E" w:rsidRPr="00AE5A84">
        <w:rPr>
          <w:rFonts w:ascii="Sylfaen" w:hAnsi="Sylfaen" w:cstheme="minorHAnsi"/>
        </w:rPr>
        <w:t>n</w:t>
      </w:r>
      <w:r w:rsidR="0047670E" w:rsidRPr="00AE5A84">
        <w:rPr>
          <w:rFonts w:ascii="Sylfaen" w:hAnsi="Sylfaen" w:cstheme="minorHAnsi"/>
          <w:spacing w:val="2"/>
        </w:rPr>
        <w:t xml:space="preserve"> </w:t>
      </w:r>
      <w:r w:rsidR="0047670E" w:rsidRPr="00AE5A84">
        <w:rPr>
          <w:rFonts w:ascii="Sylfaen" w:hAnsi="Sylfaen" w:cstheme="minorHAnsi"/>
        </w:rPr>
        <w:t>in</w:t>
      </w:r>
      <w:r w:rsidR="0047670E" w:rsidRPr="00AE5A84">
        <w:rPr>
          <w:rFonts w:ascii="Sylfaen" w:hAnsi="Sylfaen" w:cstheme="minorHAnsi"/>
          <w:spacing w:val="2"/>
        </w:rPr>
        <w:t xml:space="preserve"> </w:t>
      </w:r>
      <w:r w:rsidR="0047670E" w:rsidRPr="00AE5A84">
        <w:rPr>
          <w:rFonts w:ascii="Sylfaen" w:hAnsi="Sylfaen" w:cstheme="minorHAnsi"/>
        </w:rPr>
        <w:t>t</w:t>
      </w:r>
      <w:r w:rsidR="0047670E" w:rsidRPr="00AE5A84">
        <w:rPr>
          <w:rFonts w:ascii="Sylfaen" w:hAnsi="Sylfaen" w:cstheme="minorHAnsi"/>
          <w:spacing w:val="-3"/>
        </w:rPr>
        <w:t>h</w:t>
      </w:r>
      <w:r w:rsidR="0047670E" w:rsidRPr="00AE5A84">
        <w:rPr>
          <w:rFonts w:ascii="Sylfaen" w:hAnsi="Sylfaen" w:cstheme="minorHAnsi"/>
        </w:rPr>
        <w:t>e</w:t>
      </w:r>
      <w:r w:rsidR="0047670E" w:rsidRPr="00AE5A84">
        <w:rPr>
          <w:rFonts w:ascii="Sylfaen" w:hAnsi="Sylfaen" w:cstheme="minorHAnsi"/>
          <w:spacing w:val="2"/>
        </w:rPr>
        <w:t xml:space="preserve"> </w:t>
      </w:r>
      <w:r w:rsidR="0047670E" w:rsidRPr="00AE5A84">
        <w:rPr>
          <w:rFonts w:ascii="Sylfaen" w:hAnsi="Sylfaen" w:cstheme="minorHAnsi"/>
        </w:rPr>
        <w:t>t</w:t>
      </w:r>
      <w:r w:rsidR="0047670E" w:rsidRPr="00AE5A84">
        <w:rPr>
          <w:rFonts w:ascii="Sylfaen" w:hAnsi="Sylfaen" w:cstheme="minorHAnsi"/>
          <w:spacing w:val="1"/>
        </w:rPr>
        <w:t>e</w:t>
      </w:r>
      <w:r w:rsidR="0047670E" w:rsidRPr="00AE5A84">
        <w:rPr>
          <w:rFonts w:ascii="Sylfaen" w:hAnsi="Sylfaen" w:cstheme="minorHAnsi"/>
          <w:spacing w:val="-1"/>
        </w:rPr>
        <w:t>nd</w:t>
      </w:r>
      <w:r w:rsidR="0047670E" w:rsidRPr="00AE5A84">
        <w:rPr>
          <w:rFonts w:ascii="Sylfaen" w:hAnsi="Sylfaen" w:cstheme="minorHAnsi"/>
        </w:rPr>
        <w:t>e</w:t>
      </w:r>
      <w:r w:rsidR="0047670E" w:rsidRPr="00AE5A84">
        <w:rPr>
          <w:rFonts w:ascii="Sylfaen" w:hAnsi="Sylfaen" w:cstheme="minorHAnsi"/>
          <w:spacing w:val="1"/>
        </w:rPr>
        <w:t>r</w:t>
      </w:r>
      <w:r w:rsidR="0047670E" w:rsidRPr="00AE5A84">
        <w:rPr>
          <w:rFonts w:ascii="Sylfaen" w:hAnsi="Sylfaen" w:cstheme="minorHAnsi"/>
        </w:rPr>
        <w:t>,</w:t>
      </w:r>
      <w:r w:rsidR="0047670E" w:rsidRPr="00AE5A84">
        <w:rPr>
          <w:rFonts w:ascii="Sylfaen" w:hAnsi="Sylfaen" w:cstheme="minorHAnsi"/>
          <w:spacing w:val="3"/>
        </w:rPr>
        <w:t xml:space="preserve"> </w:t>
      </w:r>
      <w:r w:rsidR="0047670E" w:rsidRPr="00AE5A84">
        <w:rPr>
          <w:rFonts w:ascii="Sylfaen" w:hAnsi="Sylfaen" w:cstheme="minorHAnsi"/>
          <w:spacing w:val="-2"/>
        </w:rPr>
        <w:t>related to</w:t>
      </w:r>
      <w:r w:rsidR="0047670E" w:rsidRPr="00AE5A84">
        <w:rPr>
          <w:rFonts w:ascii="Sylfaen" w:hAnsi="Sylfaen" w:cstheme="minorHAnsi"/>
          <w:spacing w:val="3"/>
        </w:rPr>
        <w:t xml:space="preserve"> </w:t>
      </w:r>
      <w:r w:rsidR="0047670E" w:rsidRPr="00AE5A84">
        <w:rPr>
          <w:rFonts w:ascii="Sylfaen" w:hAnsi="Sylfaen" w:cstheme="minorHAnsi"/>
        </w:rPr>
        <w:t>t</w:t>
      </w:r>
      <w:r w:rsidR="0047670E" w:rsidRPr="00AE5A84">
        <w:rPr>
          <w:rFonts w:ascii="Sylfaen" w:hAnsi="Sylfaen" w:cstheme="minorHAnsi"/>
          <w:spacing w:val="-3"/>
        </w:rPr>
        <w:t>h</w:t>
      </w:r>
      <w:r w:rsidR="0047670E" w:rsidRPr="00AE5A84">
        <w:rPr>
          <w:rFonts w:ascii="Sylfaen" w:hAnsi="Sylfaen" w:cstheme="minorHAnsi"/>
        </w:rPr>
        <w:t>e</w:t>
      </w:r>
      <w:r w:rsidR="0047670E" w:rsidRPr="00AE5A84">
        <w:rPr>
          <w:rFonts w:ascii="Sylfaen" w:hAnsi="Sylfaen" w:cstheme="minorHAnsi"/>
          <w:spacing w:val="4"/>
        </w:rPr>
        <w:t xml:space="preserve"> </w:t>
      </w:r>
      <w:r w:rsidR="0047670E" w:rsidRPr="00AE5A84">
        <w:rPr>
          <w:rFonts w:ascii="Sylfaen" w:hAnsi="Sylfaen" w:cstheme="minorHAnsi"/>
        </w:rPr>
        <w:t>stat</w:t>
      </w:r>
      <w:r w:rsidR="0047670E" w:rsidRPr="00AE5A84">
        <w:rPr>
          <w:rFonts w:ascii="Sylfaen" w:hAnsi="Sylfaen" w:cstheme="minorHAnsi"/>
          <w:spacing w:val="-1"/>
        </w:rPr>
        <w:t>u</w:t>
      </w:r>
      <w:r w:rsidR="0047670E" w:rsidRPr="00AE5A84">
        <w:rPr>
          <w:rFonts w:ascii="Sylfaen" w:hAnsi="Sylfaen" w:cstheme="minorHAnsi"/>
        </w:rPr>
        <w:t>s</w:t>
      </w:r>
      <w:r w:rsidR="0047670E" w:rsidRPr="00AE5A84">
        <w:rPr>
          <w:rFonts w:ascii="Sylfaen" w:hAnsi="Sylfaen" w:cstheme="minorHAnsi"/>
          <w:spacing w:val="1"/>
        </w:rPr>
        <w:t xml:space="preserve"> </w:t>
      </w:r>
      <w:r w:rsidR="0047670E" w:rsidRPr="00AE5A84">
        <w:rPr>
          <w:rFonts w:ascii="Sylfaen" w:hAnsi="Sylfaen" w:cstheme="minorHAnsi"/>
        </w:rPr>
        <w:t>a</w:t>
      </w:r>
      <w:r w:rsidR="0047670E" w:rsidRPr="00AE5A84">
        <w:rPr>
          <w:rFonts w:ascii="Sylfaen" w:hAnsi="Sylfaen" w:cstheme="minorHAnsi"/>
          <w:spacing w:val="-1"/>
        </w:rPr>
        <w:t>n</w:t>
      </w:r>
      <w:r w:rsidR="0047670E" w:rsidRPr="00AE5A84">
        <w:rPr>
          <w:rFonts w:ascii="Sylfaen" w:hAnsi="Sylfaen" w:cstheme="minorHAnsi"/>
        </w:rPr>
        <w:t>d</w:t>
      </w:r>
      <w:r w:rsidR="0047670E" w:rsidRPr="00AE5A84">
        <w:rPr>
          <w:rFonts w:ascii="Sylfaen" w:hAnsi="Sylfaen" w:cstheme="minorHAnsi"/>
          <w:spacing w:val="2"/>
        </w:rPr>
        <w:t xml:space="preserve"> </w:t>
      </w:r>
      <w:r w:rsidR="0047670E" w:rsidRPr="00AE5A84">
        <w:rPr>
          <w:rFonts w:ascii="Sylfaen" w:hAnsi="Sylfaen" w:cstheme="minorHAnsi"/>
        </w:rPr>
        <w:t>the</w:t>
      </w:r>
      <w:r w:rsidR="0047670E" w:rsidRPr="00AE5A84">
        <w:rPr>
          <w:rFonts w:ascii="Sylfaen" w:hAnsi="Sylfaen" w:cstheme="minorHAnsi"/>
          <w:spacing w:val="3"/>
        </w:rPr>
        <w:t xml:space="preserve"> </w:t>
      </w:r>
      <w:r w:rsidR="0047670E" w:rsidRPr="00AE5A84">
        <w:rPr>
          <w:rFonts w:ascii="Sylfaen" w:hAnsi="Sylfaen" w:cstheme="minorHAnsi"/>
        </w:rPr>
        <w:t>a</w:t>
      </w:r>
      <w:r w:rsidR="0047670E" w:rsidRPr="00AE5A84">
        <w:rPr>
          <w:rFonts w:ascii="Sylfaen" w:hAnsi="Sylfaen" w:cstheme="minorHAnsi"/>
          <w:spacing w:val="-2"/>
        </w:rPr>
        <w:t>c</w:t>
      </w:r>
      <w:r w:rsidR="0047670E" w:rsidRPr="00AE5A84">
        <w:rPr>
          <w:rFonts w:ascii="Sylfaen" w:hAnsi="Sylfaen" w:cstheme="minorHAnsi"/>
        </w:rPr>
        <w:t>ti</w:t>
      </w:r>
      <w:r w:rsidR="0047670E" w:rsidRPr="00AE5A84">
        <w:rPr>
          <w:rFonts w:ascii="Sylfaen" w:hAnsi="Sylfaen" w:cstheme="minorHAnsi"/>
          <w:spacing w:val="1"/>
        </w:rPr>
        <w:t>v</w:t>
      </w:r>
      <w:r w:rsidR="0047670E" w:rsidRPr="00AE5A84">
        <w:rPr>
          <w:rFonts w:ascii="Sylfaen" w:hAnsi="Sylfaen" w:cstheme="minorHAnsi"/>
          <w:spacing w:val="-3"/>
        </w:rPr>
        <w:t>i</w:t>
      </w:r>
      <w:r w:rsidR="0047670E" w:rsidRPr="00AE5A84">
        <w:rPr>
          <w:rFonts w:ascii="Sylfaen" w:hAnsi="Sylfaen" w:cstheme="minorHAnsi"/>
        </w:rPr>
        <w:t>ty</w:t>
      </w:r>
      <w:r w:rsidR="0047670E" w:rsidRPr="00AE5A84">
        <w:rPr>
          <w:rFonts w:ascii="Sylfaen" w:hAnsi="Sylfaen" w:cstheme="minorHAnsi"/>
          <w:spacing w:val="2"/>
        </w:rPr>
        <w:t xml:space="preserve"> </w:t>
      </w:r>
      <w:r w:rsidR="0047670E" w:rsidRPr="00AE5A84">
        <w:rPr>
          <w:rFonts w:ascii="Sylfaen" w:hAnsi="Sylfaen" w:cstheme="minorHAnsi"/>
          <w:spacing w:val="1"/>
        </w:rPr>
        <w:t>o</w:t>
      </w:r>
      <w:r w:rsidR="0047670E" w:rsidRPr="00AE5A84">
        <w:rPr>
          <w:rFonts w:ascii="Sylfaen" w:hAnsi="Sylfaen" w:cstheme="minorHAnsi"/>
        </w:rPr>
        <w:t xml:space="preserve">f the </w:t>
      </w:r>
      <w:r w:rsidR="00AE2375" w:rsidRPr="00AE5A84">
        <w:rPr>
          <w:rFonts w:ascii="Sylfaen" w:hAnsi="Sylfaen" w:cstheme="minorHAnsi"/>
        </w:rPr>
        <w:t>Employer</w:t>
      </w:r>
      <w:r w:rsidR="0047670E" w:rsidRPr="00AE5A84">
        <w:rPr>
          <w:rFonts w:ascii="Sylfaen" w:hAnsi="Sylfaen" w:cstheme="minorHAnsi"/>
        </w:rPr>
        <w:t>,</w:t>
      </w:r>
      <w:r w:rsidR="0047670E" w:rsidRPr="00AE5A84">
        <w:rPr>
          <w:rFonts w:ascii="Sylfaen" w:hAnsi="Sylfaen" w:cstheme="minorHAnsi"/>
          <w:spacing w:val="39"/>
        </w:rPr>
        <w:t xml:space="preserve"> </w:t>
      </w:r>
      <w:r w:rsidR="0047670E" w:rsidRPr="00AE5A84">
        <w:rPr>
          <w:rFonts w:ascii="Sylfaen" w:hAnsi="Sylfaen" w:cstheme="minorHAnsi"/>
        </w:rPr>
        <w:t>its</w:t>
      </w:r>
      <w:r w:rsidR="0047670E" w:rsidRPr="00AE5A84">
        <w:rPr>
          <w:rFonts w:ascii="Sylfaen" w:hAnsi="Sylfaen" w:cstheme="minorHAnsi"/>
          <w:spacing w:val="40"/>
        </w:rPr>
        <w:t xml:space="preserve"> </w:t>
      </w:r>
      <w:r w:rsidR="0047670E" w:rsidRPr="00AE5A84">
        <w:rPr>
          <w:rFonts w:ascii="Sylfaen" w:hAnsi="Sylfaen" w:cstheme="minorHAnsi"/>
        </w:rPr>
        <w:t>su</w:t>
      </w:r>
      <w:r w:rsidR="0047670E" w:rsidRPr="00AE5A84">
        <w:rPr>
          <w:rFonts w:ascii="Sylfaen" w:hAnsi="Sylfaen" w:cstheme="minorHAnsi"/>
          <w:spacing w:val="-2"/>
        </w:rPr>
        <w:t>b</w:t>
      </w:r>
      <w:r w:rsidR="0047670E" w:rsidRPr="00AE5A84">
        <w:rPr>
          <w:rFonts w:ascii="Sylfaen" w:hAnsi="Sylfaen" w:cstheme="minorHAnsi"/>
        </w:rPr>
        <w:t>c</w:t>
      </w:r>
      <w:r w:rsidR="0047670E" w:rsidRPr="00AE5A84">
        <w:rPr>
          <w:rFonts w:ascii="Sylfaen" w:hAnsi="Sylfaen" w:cstheme="minorHAnsi"/>
          <w:spacing w:val="1"/>
        </w:rPr>
        <w:t>o</w:t>
      </w:r>
      <w:r w:rsidR="0047670E" w:rsidRPr="00AE5A84">
        <w:rPr>
          <w:rFonts w:ascii="Sylfaen" w:hAnsi="Sylfaen" w:cstheme="minorHAnsi"/>
          <w:spacing w:val="-1"/>
        </w:rPr>
        <w:t>n</w:t>
      </w:r>
      <w:r w:rsidR="0047670E" w:rsidRPr="00AE5A84">
        <w:rPr>
          <w:rFonts w:ascii="Sylfaen" w:hAnsi="Sylfaen" w:cstheme="minorHAnsi"/>
        </w:rPr>
        <w:t>t</w:t>
      </w:r>
      <w:r w:rsidR="0047670E" w:rsidRPr="00AE5A84">
        <w:rPr>
          <w:rFonts w:ascii="Sylfaen" w:hAnsi="Sylfaen" w:cstheme="minorHAnsi"/>
          <w:spacing w:val="-2"/>
        </w:rPr>
        <w:t>r</w:t>
      </w:r>
      <w:r w:rsidR="0047670E" w:rsidRPr="00AE5A84">
        <w:rPr>
          <w:rFonts w:ascii="Sylfaen" w:hAnsi="Sylfaen" w:cstheme="minorHAnsi"/>
        </w:rPr>
        <w:t>ac</w:t>
      </w:r>
      <w:r w:rsidR="0047670E" w:rsidRPr="00AE5A84">
        <w:rPr>
          <w:rFonts w:ascii="Sylfaen" w:hAnsi="Sylfaen" w:cstheme="minorHAnsi"/>
          <w:spacing w:val="-2"/>
        </w:rPr>
        <w:t>t</w:t>
      </w:r>
      <w:r w:rsidR="0047670E" w:rsidRPr="00AE5A84">
        <w:rPr>
          <w:rFonts w:ascii="Sylfaen" w:hAnsi="Sylfaen" w:cstheme="minorHAnsi"/>
          <w:spacing w:val="1"/>
        </w:rPr>
        <w:t>o</w:t>
      </w:r>
      <w:r w:rsidR="0047670E" w:rsidRPr="00AE5A84">
        <w:rPr>
          <w:rFonts w:ascii="Sylfaen" w:hAnsi="Sylfaen" w:cstheme="minorHAnsi"/>
        </w:rPr>
        <w:t>rs</w:t>
      </w:r>
      <w:r w:rsidR="0047670E" w:rsidRPr="00AE5A84">
        <w:rPr>
          <w:rFonts w:ascii="Sylfaen" w:hAnsi="Sylfaen" w:cstheme="minorHAnsi"/>
          <w:spacing w:val="37"/>
        </w:rPr>
        <w:t xml:space="preserve"> </w:t>
      </w:r>
      <w:r w:rsidR="0047670E" w:rsidRPr="00AE5A84">
        <w:rPr>
          <w:rFonts w:ascii="Sylfaen" w:hAnsi="Sylfaen" w:cstheme="minorHAnsi"/>
        </w:rPr>
        <w:t>a</w:t>
      </w:r>
      <w:r w:rsidR="0047670E" w:rsidRPr="00AE5A84">
        <w:rPr>
          <w:rFonts w:ascii="Sylfaen" w:hAnsi="Sylfaen" w:cstheme="minorHAnsi"/>
          <w:spacing w:val="-1"/>
        </w:rPr>
        <w:t>n</w:t>
      </w:r>
      <w:r w:rsidR="0047670E" w:rsidRPr="00AE5A84">
        <w:rPr>
          <w:rFonts w:ascii="Sylfaen" w:hAnsi="Sylfaen" w:cstheme="minorHAnsi"/>
        </w:rPr>
        <w:t>d</w:t>
      </w:r>
      <w:r w:rsidR="0047670E" w:rsidRPr="00AE5A84">
        <w:rPr>
          <w:rFonts w:ascii="Sylfaen" w:hAnsi="Sylfaen" w:cstheme="minorHAnsi"/>
          <w:spacing w:val="38"/>
        </w:rPr>
        <w:t xml:space="preserve"> </w:t>
      </w:r>
      <w:r w:rsidR="0047670E" w:rsidRPr="00AE5A84">
        <w:rPr>
          <w:rFonts w:ascii="Sylfaen" w:hAnsi="Sylfaen" w:cstheme="minorHAnsi"/>
        </w:rPr>
        <w:t>su</w:t>
      </w:r>
      <w:r w:rsidR="0047670E" w:rsidRPr="00AE5A84">
        <w:rPr>
          <w:rFonts w:ascii="Sylfaen" w:hAnsi="Sylfaen" w:cstheme="minorHAnsi"/>
          <w:spacing w:val="-2"/>
        </w:rPr>
        <w:t>p</w:t>
      </w:r>
      <w:r w:rsidR="0047670E" w:rsidRPr="00AE5A84">
        <w:rPr>
          <w:rFonts w:ascii="Sylfaen" w:hAnsi="Sylfaen" w:cstheme="minorHAnsi"/>
          <w:spacing w:val="-1"/>
        </w:rPr>
        <w:t>p</w:t>
      </w:r>
      <w:r w:rsidR="0047670E" w:rsidRPr="00AE5A84">
        <w:rPr>
          <w:rFonts w:ascii="Sylfaen" w:hAnsi="Sylfaen" w:cstheme="minorHAnsi"/>
        </w:rPr>
        <w:t>liers,</w:t>
      </w:r>
      <w:r w:rsidR="0047670E" w:rsidRPr="00AE5A84">
        <w:rPr>
          <w:rFonts w:ascii="Sylfaen" w:hAnsi="Sylfaen" w:cstheme="minorHAnsi"/>
          <w:spacing w:val="40"/>
        </w:rPr>
        <w:t xml:space="preserve"> </w:t>
      </w:r>
      <w:r w:rsidR="0047670E" w:rsidRPr="00AE5A84">
        <w:rPr>
          <w:rFonts w:ascii="Sylfaen" w:hAnsi="Sylfaen" w:cstheme="minorHAnsi"/>
        </w:rPr>
        <w:t>i</w:t>
      </w:r>
      <w:r w:rsidR="0047670E" w:rsidRPr="00AE5A84">
        <w:rPr>
          <w:rFonts w:ascii="Sylfaen" w:hAnsi="Sylfaen" w:cstheme="minorHAnsi"/>
          <w:spacing w:val="-1"/>
        </w:rPr>
        <w:t>n</w:t>
      </w:r>
      <w:r w:rsidR="0047670E" w:rsidRPr="00AE5A84">
        <w:rPr>
          <w:rFonts w:ascii="Sylfaen" w:hAnsi="Sylfaen" w:cstheme="minorHAnsi"/>
        </w:rPr>
        <w:t>cl</w:t>
      </w:r>
      <w:r w:rsidR="0047670E" w:rsidRPr="00AE5A84">
        <w:rPr>
          <w:rFonts w:ascii="Sylfaen" w:hAnsi="Sylfaen" w:cstheme="minorHAnsi"/>
          <w:spacing w:val="-1"/>
        </w:rPr>
        <w:t>ud</w:t>
      </w:r>
      <w:r w:rsidR="0047670E" w:rsidRPr="00AE5A84">
        <w:rPr>
          <w:rFonts w:ascii="Sylfaen" w:hAnsi="Sylfaen" w:cstheme="minorHAnsi"/>
        </w:rPr>
        <w:t>i</w:t>
      </w:r>
      <w:r w:rsidR="0047670E" w:rsidRPr="00AE5A84">
        <w:rPr>
          <w:rFonts w:ascii="Sylfaen" w:hAnsi="Sylfaen" w:cstheme="minorHAnsi"/>
          <w:spacing w:val="-1"/>
        </w:rPr>
        <w:t>n</w:t>
      </w:r>
      <w:r w:rsidR="0047670E" w:rsidRPr="00AE5A84">
        <w:rPr>
          <w:rFonts w:ascii="Sylfaen" w:hAnsi="Sylfaen" w:cstheme="minorHAnsi"/>
        </w:rPr>
        <w:t>g</w:t>
      </w:r>
      <w:r w:rsidR="0047670E" w:rsidRPr="00AE5A84">
        <w:rPr>
          <w:rFonts w:ascii="Sylfaen" w:hAnsi="Sylfaen" w:cstheme="minorHAnsi"/>
          <w:spacing w:val="41"/>
        </w:rPr>
        <w:t xml:space="preserve"> </w:t>
      </w:r>
      <w:r w:rsidR="0047670E" w:rsidRPr="00AE5A84">
        <w:rPr>
          <w:rFonts w:ascii="Sylfaen" w:hAnsi="Sylfaen" w:cstheme="minorHAnsi"/>
          <w:spacing w:val="1"/>
        </w:rPr>
        <w:t>b</w:t>
      </w:r>
      <w:r w:rsidR="0047670E" w:rsidRPr="00AE5A84">
        <w:rPr>
          <w:rFonts w:ascii="Sylfaen" w:hAnsi="Sylfaen" w:cstheme="minorHAnsi"/>
          <w:spacing w:val="-1"/>
        </w:rPr>
        <w:t>u</w:t>
      </w:r>
      <w:r w:rsidR="0047670E" w:rsidRPr="00AE5A84">
        <w:rPr>
          <w:rFonts w:ascii="Sylfaen" w:hAnsi="Sylfaen" w:cstheme="minorHAnsi"/>
        </w:rPr>
        <w:t>t</w:t>
      </w:r>
      <w:r w:rsidR="0047670E" w:rsidRPr="00AE5A84">
        <w:rPr>
          <w:rFonts w:ascii="Sylfaen" w:hAnsi="Sylfaen" w:cstheme="minorHAnsi"/>
          <w:spacing w:val="40"/>
        </w:rPr>
        <w:t xml:space="preserve"> </w:t>
      </w:r>
      <w:r w:rsidR="0047670E" w:rsidRPr="00AE5A84">
        <w:rPr>
          <w:rFonts w:ascii="Sylfaen" w:hAnsi="Sylfaen" w:cstheme="minorHAnsi"/>
          <w:spacing w:val="-1"/>
        </w:rPr>
        <w:t>n</w:t>
      </w:r>
      <w:r w:rsidR="0047670E" w:rsidRPr="00AE5A84">
        <w:rPr>
          <w:rFonts w:ascii="Sylfaen" w:hAnsi="Sylfaen" w:cstheme="minorHAnsi"/>
          <w:spacing w:val="1"/>
        </w:rPr>
        <w:t>o</w:t>
      </w:r>
      <w:r w:rsidR="0047670E" w:rsidRPr="00AE5A84">
        <w:rPr>
          <w:rFonts w:ascii="Sylfaen" w:hAnsi="Sylfaen" w:cstheme="minorHAnsi"/>
        </w:rPr>
        <w:t>t</w:t>
      </w:r>
      <w:r w:rsidR="0047670E" w:rsidRPr="00AE5A84">
        <w:rPr>
          <w:rFonts w:ascii="Sylfaen" w:hAnsi="Sylfaen" w:cstheme="minorHAnsi"/>
          <w:spacing w:val="40"/>
        </w:rPr>
        <w:t xml:space="preserve"> </w:t>
      </w:r>
      <w:r w:rsidR="0047670E" w:rsidRPr="00AE5A84">
        <w:rPr>
          <w:rFonts w:ascii="Sylfaen" w:hAnsi="Sylfaen" w:cstheme="minorHAnsi"/>
        </w:rPr>
        <w:t>li</w:t>
      </w:r>
      <w:r w:rsidR="0047670E" w:rsidRPr="00AE5A84">
        <w:rPr>
          <w:rFonts w:ascii="Sylfaen" w:hAnsi="Sylfaen" w:cstheme="minorHAnsi"/>
          <w:spacing w:val="1"/>
        </w:rPr>
        <w:t>m</w:t>
      </w:r>
      <w:r w:rsidR="0047670E" w:rsidRPr="00AE5A84">
        <w:rPr>
          <w:rFonts w:ascii="Sylfaen" w:hAnsi="Sylfaen" w:cstheme="minorHAnsi"/>
        </w:rPr>
        <w:t>i</w:t>
      </w:r>
      <w:r w:rsidR="0047670E" w:rsidRPr="00AE5A84">
        <w:rPr>
          <w:rFonts w:ascii="Sylfaen" w:hAnsi="Sylfaen" w:cstheme="minorHAnsi"/>
          <w:spacing w:val="-2"/>
        </w:rPr>
        <w:t>t</w:t>
      </w:r>
      <w:r w:rsidR="0047670E" w:rsidRPr="00AE5A84">
        <w:rPr>
          <w:rFonts w:ascii="Sylfaen" w:hAnsi="Sylfaen" w:cstheme="minorHAnsi"/>
        </w:rPr>
        <w:t>ed</w:t>
      </w:r>
      <w:r w:rsidR="0047670E" w:rsidRPr="00AE5A84">
        <w:rPr>
          <w:rFonts w:ascii="Sylfaen" w:hAnsi="Sylfaen" w:cstheme="minorHAnsi"/>
          <w:spacing w:val="39"/>
        </w:rPr>
        <w:t xml:space="preserve"> </w:t>
      </w:r>
      <w:r w:rsidR="0047670E" w:rsidRPr="00AE5A84">
        <w:rPr>
          <w:rFonts w:ascii="Sylfaen" w:hAnsi="Sylfaen" w:cstheme="minorHAnsi"/>
        </w:rPr>
        <w:t>to</w:t>
      </w:r>
      <w:r w:rsidR="0047670E" w:rsidRPr="00AE5A84">
        <w:rPr>
          <w:rFonts w:ascii="Sylfaen" w:hAnsi="Sylfaen" w:cstheme="minorHAnsi"/>
          <w:spacing w:val="41"/>
        </w:rPr>
        <w:t xml:space="preserve"> </w:t>
      </w:r>
      <w:r w:rsidR="0047670E" w:rsidRPr="00AE5A84">
        <w:rPr>
          <w:rFonts w:ascii="Sylfaen" w:hAnsi="Sylfaen" w:cstheme="minorHAnsi"/>
        </w:rPr>
        <w:t>a</w:t>
      </w:r>
      <w:r w:rsidR="0047670E" w:rsidRPr="00AE5A84">
        <w:rPr>
          <w:rFonts w:ascii="Sylfaen" w:hAnsi="Sylfaen" w:cstheme="minorHAnsi"/>
          <w:spacing w:val="-1"/>
        </w:rPr>
        <w:t>n</w:t>
      </w:r>
      <w:r w:rsidR="0047670E" w:rsidRPr="00AE5A84">
        <w:rPr>
          <w:rFonts w:ascii="Sylfaen" w:hAnsi="Sylfaen" w:cstheme="minorHAnsi"/>
        </w:rPr>
        <w:t>y</w:t>
      </w:r>
      <w:r w:rsidR="0047670E" w:rsidRPr="00AE5A84">
        <w:rPr>
          <w:rFonts w:ascii="Sylfaen" w:hAnsi="Sylfaen" w:cstheme="minorHAnsi"/>
          <w:spacing w:val="40"/>
        </w:rPr>
        <w:t xml:space="preserve"> </w:t>
      </w:r>
      <w:r w:rsidR="0047670E" w:rsidRPr="00AE5A84">
        <w:rPr>
          <w:rFonts w:ascii="Sylfaen" w:hAnsi="Sylfaen" w:cstheme="minorHAnsi"/>
        </w:rPr>
        <w:t>i</w:t>
      </w:r>
      <w:r w:rsidR="0047670E" w:rsidRPr="00AE5A84">
        <w:rPr>
          <w:rFonts w:ascii="Sylfaen" w:hAnsi="Sylfaen" w:cstheme="minorHAnsi"/>
          <w:spacing w:val="-1"/>
        </w:rPr>
        <w:t>n</w:t>
      </w:r>
      <w:r w:rsidR="0047670E" w:rsidRPr="00AE5A84">
        <w:rPr>
          <w:rFonts w:ascii="Sylfaen" w:hAnsi="Sylfaen" w:cstheme="minorHAnsi"/>
          <w:spacing w:val="-3"/>
        </w:rPr>
        <w:t>f</w:t>
      </w:r>
      <w:r w:rsidR="0047670E" w:rsidRPr="00AE5A84">
        <w:rPr>
          <w:rFonts w:ascii="Sylfaen" w:hAnsi="Sylfaen" w:cstheme="minorHAnsi"/>
          <w:spacing w:val="-1"/>
        </w:rPr>
        <w:t>o</w:t>
      </w:r>
      <w:r w:rsidR="0047670E" w:rsidRPr="00AE5A84">
        <w:rPr>
          <w:rFonts w:ascii="Sylfaen" w:hAnsi="Sylfaen" w:cstheme="minorHAnsi"/>
        </w:rPr>
        <w:t>r</w:t>
      </w:r>
      <w:r w:rsidR="0047670E" w:rsidRPr="00AE5A84">
        <w:rPr>
          <w:rFonts w:ascii="Sylfaen" w:hAnsi="Sylfaen" w:cstheme="minorHAnsi"/>
          <w:spacing w:val="1"/>
        </w:rPr>
        <w:t>m</w:t>
      </w:r>
      <w:r w:rsidR="0047670E" w:rsidRPr="00AE5A84">
        <w:rPr>
          <w:rFonts w:ascii="Sylfaen" w:hAnsi="Sylfaen" w:cstheme="minorHAnsi"/>
        </w:rPr>
        <w:t>at</w:t>
      </w:r>
      <w:r w:rsidR="0047670E" w:rsidRPr="00AE5A84">
        <w:rPr>
          <w:rFonts w:ascii="Sylfaen" w:hAnsi="Sylfaen" w:cstheme="minorHAnsi"/>
          <w:spacing w:val="-2"/>
        </w:rPr>
        <w:t>i</w:t>
      </w:r>
      <w:r w:rsidR="0047670E" w:rsidRPr="00AE5A84">
        <w:rPr>
          <w:rFonts w:ascii="Sylfaen" w:hAnsi="Sylfaen" w:cstheme="minorHAnsi"/>
          <w:spacing w:val="1"/>
        </w:rPr>
        <w:t>o</w:t>
      </w:r>
      <w:r w:rsidR="0047670E" w:rsidRPr="00AE5A84">
        <w:rPr>
          <w:rFonts w:ascii="Sylfaen" w:hAnsi="Sylfaen" w:cstheme="minorHAnsi"/>
        </w:rPr>
        <w:t>n</w:t>
      </w:r>
      <w:r w:rsidR="0047670E" w:rsidRPr="00AE5A84">
        <w:rPr>
          <w:rFonts w:ascii="Sylfaen" w:hAnsi="Sylfaen" w:cstheme="minorHAnsi"/>
          <w:spacing w:val="38"/>
        </w:rPr>
        <w:t xml:space="preserve"> </w:t>
      </w:r>
      <w:r w:rsidR="0047670E" w:rsidRPr="00AE5A84">
        <w:rPr>
          <w:rFonts w:ascii="Sylfaen" w:hAnsi="Sylfaen" w:cstheme="minorHAnsi"/>
        </w:rPr>
        <w:t>rep</w:t>
      </w:r>
      <w:r w:rsidR="0047670E" w:rsidRPr="00AE5A84">
        <w:rPr>
          <w:rFonts w:ascii="Sylfaen" w:hAnsi="Sylfaen" w:cstheme="minorHAnsi"/>
          <w:spacing w:val="-1"/>
        </w:rPr>
        <w:t>r</w:t>
      </w:r>
      <w:r w:rsidR="0047670E" w:rsidRPr="00AE5A84">
        <w:rPr>
          <w:rFonts w:ascii="Sylfaen" w:hAnsi="Sylfaen" w:cstheme="minorHAnsi"/>
        </w:rPr>
        <w:t>e</w:t>
      </w:r>
      <w:r w:rsidR="0047670E" w:rsidRPr="00AE5A84">
        <w:rPr>
          <w:rFonts w:ascii="Sylfaen" w:hAnsi="Sylfaen" w:cstheme="minorHAnsi"/>
          <w:spacing w:val="-2"/>
        </w:rPr>
        <w:t>s</w:t>
      </w:r>
      <w:r w:rsidR="0047670E" w:rsidRPr="00AE5A84">
        <w:rPr>
          <w:rFonts w:ascii="Sylfaen" w:hAnsi="Sylfaen" w:cstheme="minorHAnsi"/>
        </w:rPr>
        <w:t>enti</w:t>
      </w:r>
      <w:r w:rsidR="0047670E" w:rsidRPr="00AE5A84">
        <w:rPr>
          <w:rFonts w:ascii="Sylfaen" w:hAnsi="Sylfaen" w:cstheme="minorHAnsi"/>
          <w:spacing w:val="-1"/>
        </w:rPr>
        <w:t>n</w:t>
      </w:r>
      <w:r w:rsidR="0047670E" w:rsidRPr="00AE5A84">
        <w:rPr>
          <w:rFonts w:ascii="Sylfaen" w:hAnsi="Sylfaen" w:cstheme="minorHAnsi"/>
        </w:rPr>
        <w:t>g</w:t>
      </w:r>
      <w:r w:rsidR="0047670E" w:rsidRPr="00AE5A84">
        <w:rPr>
          <w:rFonts w:ascii="Sylfaen" w:hAnsi="Sylfaen" w:cstheme="minorHAnsi"/>
          <w:spacing w:val="38"/>
        </w:rPr>
        <w:t xml:space="preserve"> </w:t>
      </w:r>
      <w:r w:rsidR="0047670E" w:rsidRPr="00AE5A84">
        <w:rPr>
          <w:rFonts w:ascii="Sylfaen" w:hAnsi="Sylfaen" w:cstheme="minorHAnsi"/>
        </w:rPr>
        <w:t>a</w:t>
      </w:r>
      <w:r w:rsidR="0047670E" w:rsidRPr="00AE5A84">
        <w:rPr>
          <w:rFonts w:ascii="Sylfaen" w:hAnsi="Sylfaen" w:cstheme="minorHAnsi"/>
          <w:spacing w:val="39"/>
        </w:rPr>
        <w:t xml:space="preserve"> </w:t>
      </w:r>
      <w:r w:rsidR="0047670E" w:rsidRPr="00AE5A84">
        <w:rPr>
          <w:rFonts w:ascii="Sylfaen" w:hAnsi="Sylfaen" w:cstheme="minorHAnsi"/>
        </w:rPr>
        <w:t>tra</w:t>
      </w:r>
      <w:r w:rsidR="0047670E" w:rsidRPr="00AE5A84">
        <w:rPr>
          <w:rFonts w:ascii="Sylfaen" w:hAnsi="Sylfaen" w:cstheme="minorHAnsi"/>
          <w:spacing w:val="-1"/>
        </w:rPr>
        <w:t>d</w:t>
      </w:r>
      <w:r w:rsidR="0047670E" w:rsidRPr="00AE5A84">
        <w:rPr>
          <w:rFonts w:ascii="Sylfaen" w:hAnsi="Sylfaen" w:cstheme="minorHAnsi"/>
        </w:rPr>
        <w:t>e se</w:t>
      </w:r>
      <w:r w:rsidR="0047670E" w:rsidRPr="00AE5A84">
        <w:rPr>
          <w:rFonts w:ascii="Sylfaen" w:hAnsi="Sylfaen" w:cstheme="minorHAnsi"/>
          <w:spacing w:val="1"/>
        </w:rPr>
        <w:t>c</w:t>
      </w:r>
      <w:r w:rsidR="0047670E" w:rsidRPr="00AE5A84">
        <w:rPr>
          <w:rFonts w:ascii="Sylfaen" w:hAnsi="Sylfaen" w:cstheme="minorHAnsi"/>
        </w:rPr>
        <w:t>ret</w:t>
      </w:r>
      <w:r w:rsidR="0047670E" w:rsidRPr="00AE5A84">
        <w:rPr>
          <w:rFonts w:ascii="Sylfaen" w:hAnsi="Sylfaen" w:cstheme="minorHAnsi"/>
          <w:spacing w:val="33"/>
        </w:rPr>
        <w:t xml:space="preserve"> </w:t>
      </w:r>
      <w:r w:rsidR="0047670E" w:rsidRPr="00AE5A84">
        <w:rPr>
          <w:rFonts w:ascii="Sylfaen" w:hAnsi="Sylfaen" w:cstheme="minorHAnsi"/>
        </w:rPr>
        <w:t>f</w:t>
      </w:r>
      <w:r w:rsidR="0047670E" w:rsidRPr="00AE5A84">
        <w:rPr>
          <w:rFonts w:ascii="Sylfaen" w:hAnsi="Sylfaen" w:cstheme="minorHAnsi"/>
          <w:spacing w:val="1"/>
        </w:rPr>
        <w:t>o</w:t>
      </w:r>
      <w:r w:rsidR="0047670E" w:rsidRPr="00AE5A84">
        <w:rPr>
          <w:rFonts w:ascii="Sylfaen" w:hAnsi="Sylfaen" w:cstheme="minorHAnsi"/>
        </w:rPr>
        <w:t>r</w:t>
      </w:r>
      <w:r w:rsidR="0047670E" w:rsidRPr="00AE5A84">
        <w:rPr>
          <w:rFonts w:ascii="Sylfaen" w:hAnsi="Sylfaen" w:cstheme="minorHAnsi"/>
          <w:spacing w:val="32"/>
        </w:rPr>
        <w:t xml:space="preserve"> </w:t>
      </w:r>
      <w:r w:rsidR="0047670E" w:rsidRPr="00AE5A84">
        <w:rPr>
          <w:rFonts w:ascii="Sylfaen" w:hAnsi="Sylfaen" w:cstheme="minorHAnsi"/>
        </w:rPr>
        <w:t>the</w:t>
      </w:r>
      <w:r w:rsidR="0047670E" w:rsidRPr="00AE5A84">
        <w:rPr>
          <w:rFonts w:ascii="Sylfaen" w:hAnsi="Sylfaen" w:cstheme="minorHAnsi"/>
          <w:spacing w:val="36"/>
        </w:rPr>
        <w:t xml:space="preserve"> </w:t>
      </w:r>
      <w:r w:rsidR="00AE2375" w:rsidRPr="00AE5A84">
        <w:rPr>
          <w:rFonts w:ascii="Sylfaen" w:hAnsi="Sylfaen" w:cstheme="minorHAnsi"/>
        </w:rPr>
        <w:t>Employer</w:t>
      </w:r>
      <w:r w:rsidR="0047670E" w:rsidRPr="00AE5A84">
        <w:rPr>
          <w:rFonts w:ascii="Sylfaen" w:hAnsi="Sylfaen" w:cstheme="minorHAnsi"/>
        </w:rPr>
        <w:t>,</w:t>
      </w:r>
      <w:r w:rsidR="0047670E" w:rsidRPr="00AE5A84">
        <w:rPr>
          <w:rFonts w:ascii="Sylfaen" w:hAnsi="Sylfaen" w:cstheme="minorHAnsi"/>
          <w:spacing w:val="34"/>
        </w:rPr>
        <w:t xml:space="preserve"> </w:t>
      </w:r>
      <w:r w:rsidR="0047670E" w:rsidRPr="00AE5A84">
        <w:rPr>
          <w:rFonts w:ascii="Sylfaen" w:hAnsi="Sylfaen" w:cstheme="minorHAnsi"/>
        </w:rPr>
        <w:t>as</w:t>
      </w:r>
      <w:r w:rsidR="0047670E" w:rsidRPr="00AE5A84">
        <w:rPr>
          <w:rFonts w:ascii="Sylfaen" w:hAnsi="Sylfaen" w:cstheme="minorHAnsi"/>
          <w:spacing w:val="32"/>
        </w:rPr>
        <w:t xml:space="preserve"> </w:t>
      </w:r>
      <w:r w:rsidR="0047670E" w:rsidRPr="00AE5A84">
        <w:rPr>
          <w:rFonts w:ascii="Sylfaen" w:hAnsi="Sylfaen" w:cstheme="minorHAnsi"/>
          <w:spacing w:val="-2"/>
        </w:rPr>
        <w:t>w</w:t>
      </w:r>
      <w:r w:rsidR="0047670E" w:rsidRPr="00AE5A84">
        <w:rPr>
          <w:rFonts w:ascii="Sylfaen" w:hAnsi="Sylfaen" w:cstheme="minorHAnsi"/>
        </w:rPr>
        <w:t>ell</w:t>
      </w:r>
      <w:r w:rsidR="0047670E" w:rsidRPr="00AE5A84">
        <w:rPr>
          <w:rFonts w:ascii="Sylfaen" w:hAnsi="Sylfaen" w:cstheme="minorHAnsi"/>
          <w:spacing w:val="34"/>
        </w:rPr>
        <w:t xml:space="preserve"> </w:t>
      </w:r>
      <w:r w:rsidR="0047670E" w:rsidRPr="00AE5A84">
        <w:rPr>
          <w:rFonts w:ascii="Sylfaen" w:hAnsi="Sylfaen" w:cstheme="minorHAnsi"/>
        </w:rPr>
        <w:t>as</w:t>
      </w:r>
      <w:r w:rsidR="0047670E" w:rsidRPr="00AE5A84">
        <w:rPr>
          <w:rFonts w:ascii="Sylfaen" w:hAnsi="Sylfaen" w:cstheme="minorHAnsi"/>
          <w:spacing w:val="34"/>
        </w:rPr>
        <w:t xml:space="preserve"> </w:t>
      </w:r>
      <w:r w:rsidR="0047670E" w:rsidRPr="00AE5A84">
        <w:rPr>
          <w:rFonts w:ascii="Sylfaen" w:hAnsi="Sylfaen" w:cstheme="minorHAnsi"/>
          <w:spacing w:val="-2"/>
        </w:rPr>
        <w:t>t</w:t>
      </w:r>
      <w:r w:rsidR="0047670E" w:rsidRPr="00AE5A84">
        <w:rPr>
          <w:rFonts w:ascii="Sylfaen" w:hAnsi="Sylfaen" w:cstheme="minorHAnsi"/>
        </w:rPr>
        <w:t>ech</w:t>
      </w:r>
      <w:r w:rsidR="0047670E" w:rsidRPr="00AE5A84">
        <w:rPr>
          <w:rFonts w:ascii="Sylfaen" w:hAnsi="Sylfaen" w:cstheme="minorHAnsi"/>
          <w:spacing w:val="-1"/>
        </w:rPr>
        <w:t>n</w:t>
      </w:r>
      <w:r w:rsidR="0047670E" w:rsidRPr="00AE5A84">
        <w:rPr>
          <w:rFonts w:ascii="Sylfaen" w:hAnsi="Sylfaen" w:cstheme="minorHAnsi"/>
        </w:rPr>
        <w:t>ical,</w:t>
      </w:r>
      <w:r w:rsidR="0047670E" w:rsidRPr="00AE5A84">
        <w:rPr>
          <w:rFonts w:ascii="Sylfaen" w:hAnsi="Sylfaen" w:cstheme="minorHAnsi"/>
          <w:spacing w:val="32"/>
        </w:rPr>
        <w:t xml:space="preserve"> </w:t>
      </w:r>
      <w:r w:rsidR="0047670E" w:rsidRPr="00AE5A84">
        <w:rPr>
          <w:rFonts w:ascii="Sylfaen" w:hAnsi="Sylfaen" w:cstheme="minorHAnsi"/>
        </w:rPr>
        <w:t>ec</w:t>
      </w:r>
      <w:r w:rsidR="0047670E" w:rsidRPr="00AE5A84">
        <w:rPr>
          <w:rFonts w:ascii="Sylfaen" w:hAnsi="Sylfaen" w:cstheme="minorHAnsi"/>
          <w:spacing w:val="2"/>
        </w:rPr>
        <w:t>o</w:t>
      </w:r>
      <w:r w:rsidR="0047670E" w:rsidRPr="00AE5A84">
        <w:rPr>
          <w:rFonts w:ascii="Sylfaen" w:hAnsi="Sylfaen" w:cstheme="minorHAnsi"/>
          <w:spacing w:val="-3"/>
        </w:rPr>
        <w:t>n</w:t>
      </w:r>
      <w:r w:rsidR="0047670E" w:rsidRPr="00AE5A84">
        <w:rPr>
          <w:rFonts w:ascii="Sylfaen" w:hAnsi="Sylfaen" w:cstheme="minorHAnsi"/>
          <w:spacing w:val="-1"/>
        </w:rPr>
        <w:t>o</w:t>
      </w:r>
      <w:r w:rsidR="0047670E" w:rsidRPr="00AE5A84">
        <w:rPr>
          <w:rFonts w:ascii="Sylfaen" w:hAnsi="Sylfaen" w:cstheme="minorHAnsi"/>
          <w:spacing w:val="1"/>
        </w:rPr>
        <w:t>m</w:t>
      </w:r>
      <w:r w:rsidR="0047670E" w:rsidRPr="00AE5A84">
        <w:rPr>
          <w:rFonts w:ascii="Sylfaen" w:hAnsi="Sylfaen" w:cstheme="minorHAnsi"/>
        </w:rPr>
        <w:t>i</w:t>
      </w:r>
      <w:r w:rsidR="0047670E" w:rsidRPr="00AE5A84">
        <w:rPr>
          <w:rFonts w:ascii="Sylfaen" w:hAnsi="Sylfaen" w:cstheme="minorHAnsi"/>
          <w:spacing w:val="-3"/>
        </w:rPr>
        <w:t>c</w:t>
      </w:r>
      <w:r w:rsidR="0047670E" w:rsidRPr="00AE5A84">
        <w:rPr>
          <w:rFonts w:ascii="Sylfaen" w:hAnsi="Sylfaen" w:cstheme="minorHAnsi"/>
        </w:rPr>
        <w:t>al</w:t>
      </w:r>
      <w:r w:rsidR="0047670E" w:rsidRPr="00AE5A84">
        <w:rPr>
          <w:rFonts w:ascii="Sylfaen" w:hAnsi="Sylfaen" w:cstheme="minorHAnsi"/>
          <w:spacing w:val="34"/>
        </w:rPr>
        <w:t xml:space="preserve"> </w:t>
      </w:r>
      <w:r w:rsidR="0047670E" w:rsidRPr="00AE5A84">
        <w:rPr>
          <w:rFonts w:ascii="Sylfaen" w:hAnsi="Sylfaen" w:cstheme="minorHAnsi"/>
          <w:spacing w:val="1"/>
        </w:rPr>
        <w:t>o</w:t>
      </w:r>
      <w:r w:rsidR="0047670E" w:rsidRPr="00AE5A84">
        <w:rPr>
          <w:rFonts w:ascii="Sylfaen" w:hAnsi="Sylfaen" w:cstheme="minorHAnsi"/>
        </w:rPr>
        <w:t>r</w:t>
      </w:r>
      <w:r w:rsidR="0047670E" w:rsidRPr="00AE5A84">
        <w:rPr>
          <w:rFonts w:ascii="Sylfaen" w:hAnsi="Sylfaen" w:cstheme="minorHAnsi"/>
          <w:spacing w:val="34"/>
        </w:rPr>
        <w:t xml:space="preserve"> </w:t>
      </w:r>
      <w:r w:rsidR="0047670E" w:rsidRPr="00AE5A84">
        <w:rPr>
          <w:rFonts w:ascii="Sylfaen" w:hAnsi="Sylfaen" w:cstheme="minorHAnsi"/>
        </w:rPr>
        <w:t>fi</w:t>
      </w:r>
      <w:r w:rsidR="0047670E" w:rsidRPr="00AE5A84">
        <w:rPr>
          <w:rFonts w:ascii="Sylfaen" w:hAnsi="Sylfaen" w:cstheme="minorHAnsi"/>
          <w:spacing w:val="-1"/>
        </w:rPr>
        <w:t>n</w:t>
      </w:r>
      <w:r w:rsidR="0047670E" w:rsidRPr="00AE5A84">
        <w:rPr>
          <w:rFonts w:ascii="Sylfaen" w:hAnsi="Sylfaen" w:cstheme="minorHAnsi"/>
        </w:rPr>
        <w:t>a</w:t>
      </w:r>
      <w:r w:rsidR="0047670E" w:rsidRPr="00AE5A84">
        <w:rPr>
          <w:rFonts w:ascii="Sylfaen" w:hAnsi="Sylfaen" w:cstheme="minorHAnsi"/>
          <w:spacing w:val="-1"/>
        </w:rPr>
        <w:t>n</w:t>
      </w:r>
      <w:r w:rsidR="0047670E" w:rsidRPr="00AE5A84">
        <w:rPr>
          <w:rFonts w:ascii="Sylfaen" w:hAnsi="Sylfaen" w:cstheme="minorHAnsi"/>
        </w:rPr>
        <w:t>cial</w:t>
      </w:r>
      <w:r w:rsidR="0047670E" w:rsidRPr="00AE5A84">
        <w:rPr>
          <w:rFonts w:ascii="Sylfaen" w:hAnsi="Sylfaen" w:cstheme="minorHAnsi"/>
          <w:spacing w:val="34"/>
        </w:rPr>
        <w:t xml:space="preserve"> </w:t>
      </w:r>
      <w:r w:rsidR="0047670E" w:rsidRPr="00AE5A84">
        <w:rPr>
          <w:rFonts w:ascii="Sylfaen" w:hAnsi="Sylfaen" w:cstheme="minorHAnsi"/>
        </w:rPr>
        <w:t>i</w:t>
      </w:r>
      <w:r w:rsidR="0047670E" w:rsidRPr="00AE5A84">
        <w:rPr>
          <w:rFonts w:ascii="Sylfaen" w:hAnsi="Sylfaen" w:cstheme="minorHAnsi"/>
          <w:spacing w:val="-1"/>
        </w:rPr>
        <w:t>n</w:t>
      </w:r>
      <w:r w:rsidR="0047670E" w:rsidRPr="00AE5A84">
        <w:rPr>
          <w:rFonts w:ascii="Sylfaen" w:hAnsi="Sylfaen" w:cstheme="minorHAnsi"/>
          <w:spacing w:val="-3"/>
        </w:rPr>
        <w:t>f</w:t>
      </w:r>
      <w:r w:rsidR="0047670E" w:rsidRPr="00AE5A84">
        <w:rPr>
          <w:rFonts w:ascii="Sylfaen" w:hAnsi="Sylfaen" w:cstheme="minorHAnsi"/>
          <w:spacing w:val="1"/>
        </w:rPr>
        <w:t>o</w:t>
      </w:r>
      <w:r w:rsidR="0047670E" w:rsidRPr="00AE5A84">
        <w:rPr>
          <w:rFonts w:ascii="Sylfaen" w:hAnsi="Sylfaen" w:cstheme="minorHAnsi"/>
          <w:spacing w:val="-3"/>
        </w:rPr>
        <w:t>r</w:t>
      </w:r>
      <w:r w:rsidR="0047670E" w:rsidRPr="00AE5A84">
        <w:rPr>
          <w:rFonts w:ascii="Sylfaen" w:hAnsi="Sylfaen" w:cstheme="minorHAnsi"/>
          <w:spacing w:val="1"/>
        </w:rPr>
        <w:t>m</w:t>
      </w:r>
      <w:r w:rsidR="0047670E" w:rsidRPr="00AE5A84">
        <w:rPr>
          <w:rFonts w:ascii="Sylfaen" w:hAnsi="Sylfaen" w:cstheme="minorHAnsi"/>
          <w:spacing w:val="4"/>
        </w:rPr>
        <w:t>a</w:t>
      </w:r>
      <w:r w:rsidR="0047670E" w:rsidRPr="00AE5A84">
        <w:rPr>
          <w:rFonts w:ascii="Sylfaen" w:hAnsi="Sylfaen" w:cstheme="minorHAnsi"/>
        </w:rPr>
        <w:t>t</w:t>
      </w:r>
      <w:r w:rsidR="0047670E" w:rsidRPr="00AE5A84">
        <w:rPr>
          <w:rFonts w:ascii="Sylfaen" w:hAnsi="Sylfaen" w:cstheme="minorHAnsi"/>
          <w:spacing w:val="-2"/>
        </w:rPr>
        <w:t>i</w:t>
      </w:r>
      <w:r w:rsidR="0047670E" w:rsidRPr="00AE5A84">
        <w:rPr>
          <w:rFonts w:ascii="Sylfaen" w:hAnsi="Sylfaen" w:cstheme="minorHAnsi"/>
          <w:spacing w:val="1"/>
        </w:rPr>
        <w:t>o</w:t>
      </w:r>
      <w:r w:rsidR="0047670E" w:rsidRPr="00AE5A84">
        <w:rPr>
          <w:rFonts w:ascii="Sylfaen" w:hAnsi="Sylfaen" w:cstheme="minorHAnsi"/>
          <w:spacing w:val="-3"/>
        </w:rPr>
        <w:t>n</w:t>
      </w:r>
      <w:r w:rsidR="0047670E" w:rsidRPr="00AE5A84">
        <w:rPr>
          <w:rFonts w:ascii="Sylfaen" w:hAnsi="Sylfaen" w:cstheme="minorHAnsi"/>
        </w:rPr>
        <w:t>,</w:t>
      </w:r>
      <w:r w:rsidR="0047670E" w:rsidRPr="00AE5A84">
        <w:rPr>
          <w:rFonts w:ascii="Sylfaen" w:hAnsi="Sylfaen" w:cstheme="minorHAnsi"/>
          <w:spacing w:val="34"/>
        </w:rPr>
        <w:t xml:space="preserve"> </w:t>
      </w:r>
      <w:r w:rsidR="0047670E" w:rsidRPr="00AE5A84">
        <w:rPr>
          <w:rFonts w:ascii="Sylfaen" w:hAnsi="Sylfaen" w:cstheme="minorHAnsi"/>
          <w:spacing w:val="-1"/>
        </w:rPr>
        <w:t>d</w:t>
      </w:r>
      <w:r w:rsidR="0047670E" w:rsidRPr="00AE5A84">
        <w:rPr>
          <w:rFonts w:ascii="Sylfaen" w:hAnsi="Sylfaen" w:cstheme="minorHAnsi"/>
        </w:rPr>
        <w:t>ata</w:t>
      </w:r>
      <w:r w:rsidR="0047670E" w:rsidRPr="00AE5A84">
        <w:rPr>
          <w:rFonts w:ascii="Sylfaen" w:hAnsi="Sylfaen" w:cstheme="minorHAnsi"/>
          <w:spacing w:val="34"/>
        </w:rPr>
        <w:t xml:space="preserve"> </w:t>
      </w:r>
      <w:r w:rsidR="0047670E" w:rsidRPr="00AE5A84">
        <w:rPr>
          <w:rFonts w:ascii="Sylfaen" w:hAnsi="Sylfaen" w:cstheme="minorHAnsi"/>
        </w:rPr>
        <w:t>a</w:t>
      </w:r>
      <w:r w:rsidR="0047670E" w:rsidRPr="00AE5A84">
        <w:rPr>
          <w:rFonts w:ascii="Sylfaen" w:hAnsi="Sylfaen" w:cstheme="minorHAnsi"/>
          <w:spacing w:val="-1"/>
        </w:rPr>
        <w:t>b</w:t>
      </w:r>
      <w:r w:rsidR="0047670E" w:rsidRPr="00AE5A84">
        <w:rPr>
          <w:rFonts w:ascii="Sylfaen" w:hAnsi="Sylfaen" w:cstheme="minorHAnsi"/>
          <w:spacing w:val="1"/>
        </w:rPr>
        <w:t>o</w:t>
      </w:r>
      <w:r w:rsidR="0047670E" w:rsidRPr="00AE5A84">
        <w:rPr>
          <w:rFonts w:ascii="Sylfaen" w:hAnsi="Sylfaen" w:cstheme="minorHAnsi"/>
          <w:spacing w:val="-3"/>
        </w:rPr>
        <w:t>u</w:t>
      </w:r>
      <w:r w:rsidR="0047670E" w:rsidRPr="00AE5A84">
        <w:rPr>
          <w:rFonts w:ascii="Sylfaen" w:hAnsi="Sylfaen" w:cstheme="minorHAnsi"/>
        </w:rPr>
        <w:t>t</w:t>
      </w:r>
      <w:r w:rsidR="0047670E" w:rsidRPr="00AE5A84">
        <w:rPr>
          <w:rFonts w:ascii="Sylfaen" w:hAnsi="Sylfaen" w:cstheme="minorHAnsi"/>
          <w:spacing w:val="35"/>
        </w:rPr>
        <w:t xml:space="preserve"> </w:t>
      </w:r>
      <w:r w:rsidR="0047670E" w:rsidRPr="00AE5A84">
        <w:rPr>
          <w:rFonts w:ascii="Sylfaen" w:hAnsi="Sylfaen" w:cstheme="minorHAnsi"/>
          <w:spacing w:val="-1"/>
        </w:rPr>
        <w:t>p</w:t>
      </w:r>
      <w:r w:rsidR="0047670E" w:rsidRPr="00AE5A84">
        <w:rPr>
          <w:rFonts w:ascii="Sylfaen" w:hAnsi="Sylfaen" w:cstheme="minorHAnsi"/>
        </w:rPr>
        <w:t>rice</w:t>
      </w:r>
      <w:r w:rsidR="0047670E" w:rsidRPr="00AE5A84">
        <w:rPr>
          <w:rFonts w:ascii="Sylfaen" w:hAnsi="Sylfaen" w:cstheme="minorHAnsi"/>
          <w:spacing w:val="-2"/>
        </w:rPr>
        <w:t>s</w:t>
      </w:r>
      <w:r w:rsidR="0047670E" w:rsidRPr="00AE5A84">
        <w:rPr>
          <w:rFonts w:ascii="Sylfaen" w:hAnsi="Sylfaen" w:cstheme="minorHAnsi"/>
        </w:rPr>
        <w:t>,</w:t>
      </w:r>
      <w:r w:rsidR="0047670E" w:rsidRPr="00AE5A84">
        <w:rPr>
          <w:rFonts w:ascii="Sylfaen" w:hAnsi="Sylfaen" w:cstheme="minorHAnsi"/>
          <w:spacing w:val="34"/>
        </w:rPr>
        <w:t xml:space="preserve"> </w:t>
      </w:r>
      <w:r w:rsidR="0047670E" w:rsidRPr="00AE5A84">
        <w:rPr>
          <w:rFonts w:ascii="Sylfaen" w:hAnsi="Sylfaen" w:cstheme="minorHAnsi"/>
          <w:spacing w:val="-1"/>
        </w:rPr>
        <w:t>p</w:t>
      </w:r>
      <w:r w:rsidR="0047670E" w:rsidRPr="00AE5A84">
        <w:rPr>
          <w:rFonts w:ascii="Sylfaen" w:hAnsi="Sylfaen" w:cstheme="minorHAnsi"/>
        </w:rPr>
        <w:t>r</w:t>
      </w:r>
      <w:r w:rsidR="0047670E" w:rsidRPr="00AE5A84">
        <w:rPr>
          <w:rFonts w:ascii="Sylfaen" w:hAnsi="Sylfaen" w:cstheme="minorHAnsi"/>
          <w:spacing w:val="1"/>
        </w:rPr>
        <w:t>o</w:t>
      </w:r>
      <w:r w:rsidR="0047670E" w:rsidRPr="00AE5A84">
        <w:rPr>
          <w:rFonts w:ascii="Sylfaen" w:hAnsi="Sylfaen" w:cstheme="minorHAnsi"/>
          <w:spacing w:val="-2"/>
        </w:rPr>
        <w:t>je</w:t>
      </w:r>
      <w:r w:rsidR="0047670E" w:rsidRPr="00AE5A84">
        <w:rPr>
          <w:rFonts w:ascii="Sylfaen" w:hAnsi="Sylfaen" w:cstheme="minorHAnsi"/>
        </w:rPr>
        <w:t xml:space="preserve">cts, </w:t>
      </w:r>
      <w:r w:rsidR="0047670E" w:rsidRPr="00AE5A84">
        <w:rPr>
          <w:rFonts w:ascii="Sylfaen" w:hAnsi="Sylfaen" w:cstheme="minorHAnsi"/>
          <w:spacing w:val="-1"/>
        </w:rPr>
        <w:t>d</w:t>
      </w:r>
      <w:r w:rsidR="0047670E" w:rsidRPr="00AE5A84">
        <w:rPr>
          <w:rFonts w:ascii="Sylfaen" w:hAnsi="Sylfaen" w:cstheme="minorHAnsi"/>
        </w:rPr>
        <w:t>eals</w:t>
      </w:r>
      <w:r w:rsidR="0047670E" w:rsidRPr="00AE5A84">
        <w:rPr>
          <w:rFonts w:ascii="Sylfaen" w:hAnsi="Sylfaen" w:cstheme="minorHAnsi"/>
          <w:spacing w:val="3"/>
        </w:rPr>
        <w:t xml:space="preserve"> </w:t>
      </w:r>
      <w:r w:rsidR="0047670E" w:rsidRPr="00AE5A84">
        <w:rPr>
          <w:rFonts w:ascii="Sylfaen" w:hAnsi="Sylfaen" w:cstheme="minorHAnsi"/>
        </w:rPr>
        <w:t>a</w:t>
      </w:r>
      <w:r w:rsidR="0047670E" w:rsidRPr="00AE5A84">
        <w:rPr>
          <w:rFonts w:ascii="Sylfaen" w:hAnsi="Sylfaen" w:cstheme="minorHAnsi"/>
          <w:spacing w:val="-1"/>
        </w:rPr>
        <w:t>n</w:t>
      </w:r>
      <w:r w:rsidR="0047670E" w:rsidRPr="00AE5A84">
        <w:rPr>
          <w:rFonts w:ascii="Sylfaen" w:hAnsi="Sylfaen" w:cstheme="minorHAnsi"/>
        </w:rPr>
        <w:t>d</w:t>
      </w:r>
      <w:r w:rsidR="0047670E" w:rsidRPr="00AE5A84">
        <w:rPr>
          <w:rFonts w:ascii="Sylfaen" w:hAnsi="Sylfaen" w:cstheme="minorHAnsi"/>
          <w:spacing w:val="2"/>
        </w:rPr>
        <w:t xml:space="preserve"> </w:t>
      </w:r>
      <w:r w:rsidR="0047670E" w:rsidRPr="00AE5A84">
        <w:rPr>
          <w:rFonts w:ascii="Sylfaen" w:hAnsi="Sylfaen" w:cstheme="minorHAnsi"/>
        </w:rPr>
        <w:t>c</w:t>
      </w:r>
      <w:r w:rsidR="0047670E" w:rsidRPr="00AE5A84">
        <w:rPr>
          <w:rFonts w:ascii="Sylfaen" w:hAnsi="Sylfaen" w:cstheme="minorHAnsi"/>
          <w:spacing w:val="1"/>
        </w:rPr>
        <w:t>o</w:t>
      </w:r>
      <w:r w:rsidR="0047670E" w:rsidRPr="00AE5A84">
        <w:rPr>
          <w:rFonts w:ascii="Sylfaen" w:hAnsi="Sylfaen" w:cstheme="minorHAnsi"/>
          <w:spacing w:val="-1"/>
        </w:rPr>
        <w:t>n</w:t>
      </w:r>
      <w:r w:rsidR="0047670E" w:rsidRPr="00AE5A84">
        <w:rPr>
          <w:rFonts w:ascii="Sylfaen" w:hAnsi="Sylfaen" w:cstheme="minorHAnsi"/>
        </w:rPr>
        <w:t>trac</w:t>
      </w:r>
      <w:r w:rsidR="0047670E" w:rsidRPr="00AE5A84">
        <w:rPr>
          <w:rFonts w:ascii="Sylfaen" w:hAnsi="Sylfaen" w:cstheme="minorHAnsi"/>
          <w:spacing w:val="-2"/>
        </w:rPr>
        <w:t>t</w:t>
      </w:r>
      <w:r w:rsidR="0047670E" w:rsidRPr="00AE5A84">
        <w:rPr>
          <w:rFonts w:ascii="Sylfaen" w:hAnsi="Sylfaen" w:cstheme="minorHAnsi"/>
        </w:rPr>
        <w:t>s</w:t>
      </w:r>
      <w:r w:rsidR="0047670E" w:rsidRPr="00AE5A84">
        <w:rPr>
          <w:rFonts w:ascii="Sylfaen" w:hAnsi="Sylfaen" w:cstheme="minorHAnsi"/>
          <w:spacing w:val="3"/>
        </w:rPr>
        <w:t xml:space="preserve"> </w:t>
      </w:r>
      <w:r w:rsidR="0047670E" w:rsidRPr="00AE5A84">
        <w:rPr>
          <w:rFonts w:ascii="Sylfaen" w:hAnsi="Sylfaen" w:cstheme="minorHAnsi"/>
        </w:rPr>
        <w:t>that the</w:t>
      </w:r>
      <w:r w:rsidR="0047670E" w:rsidRPr="00AE5A84">
        <w:rPr>
          <w:rFonts w:ascii="Sylfaen" w:hAnsi="Sylfaen" w:cstheme="minorHAnsi"/>
          <w:spacing w:val="5"/>
        </w:rPr>
        <w:t xml:space="preserve"> </w:t>
      </w:r>
      <w:r w:rsidR="00AE2375" w:rsidRPr="00AE5A84">
        <w:rPr>
          <w:rFonts w:ascii="Sylfaen" w:hAnsi="Sylfaen" w:cstheme="minorHAnsi"/>
        </w:rPr>
        <w:t>Employer</w:t>
      </w:r>
      <w:r w:rsidR="0047670E" w:rsidRPr="00AE5A84">
        <w:rPr>
          <w:rFonts w:ascii="Sylfaen" w:hAnsi="Sylfaen" w:cstheme="minorHAnsi"/>
          <w:spacing w:val="3"/>
        </w:rPr>
        <w:t xml:space="preserve"> </w:t>
      </w:r>
      <w:r w:rsidR="0047670E" w:rsidRPr="00AE5A84">
        <w:rPr>
          <w:rFonts w:ascii="Sylfaen" w:hAnsi="Sylfaen" w:cstheme="minorHAnsi"/>
          <w:spacing w:val="-1"/>
        </w:rPr>
        <w:t>h</w:t>
      </w:r>
      <w:r w:rsidR="0047670E" w:rsidRPr="00AE5A84">
        <w:rPr>
          <w:rFonts w:ascii="Sylfaen" w:hAnsi="Sylfaen" w:cstheme="minorHAnsi"/>
        </w:rPr>
        <w:t>as</w:t>
      </w:r>
      <w:r w:rsidR="0047670E" w:rsidRPr="00AE5A84">
        <w:rPr>
          <w:rFonts w:ascii="Sylfaen" w:hAnsi="Sylfaen" w:cstheme="minorHAnsi"/>
          <w:spacing w:val="3"/>
        </w:rPr>
        <w:t xml:space="preserve"> </w:t>
      </w:r>
      <w:r w:rsidR="0047670E" w:rsidRPr="00AE5A84">
        <w:rPr>
          <w:rFonts w:ascii="Sylfaen" w:hAnsi="Sylfaen" w:cstheme="minorHAnsi"/>
        </w:rPr>
        <w:t>c</w:t>
      </w:r>
      <w:r w:rsidR="0047670E" w:rsidRPr="00AE5A84">
        <w:rPr>
          <w:rFonts w:ascii="Sylfaen" w:hAnsi="Sylfaen" w:cstheme="minorHAnsi"/>
          <w:spacing w:val="1"/>
        </w:rPr>
        <w:t>o</w:t>
      </w:r>
      <w:r w:rsidR="0047670E" w:rsidRPr="00AE5A84">
        <w:rPr>
          <w:rFonts w:ascii="Sylfaen" w:hAnsi="Sylfaen" w:cstheme="minorHAnsi"/>
          <w:spacing w:val="-1"/>
        </w:rPr>
        <w:t>n</w:t>
      </w:r>
      <w:r w:rsidR="0047670E" w:rsidRPr="00AE5A84">
        <w:rPr>
          <w:rFonts w:ascii="Sylfaen" w:hAnsi="Sylfaen" w:cstheme="minorHAnsi"/>
        </w:rPr>
        <w:t>cl</w:t>
      </w:r>
      <w:r w:rsidR="0047670E" w:rsidRPr="00AE5A84">
        <w:rPr>
          <w:rFonts w:ascii="Sylfaen" w:hAnsi="Sylfaen" w:cstheme="minorHAnsi"/>
          <w:spacing w:val="-1"/>
        </w:rPr>
        <w:t>ud</w:t>
      </w:r>
      <w:r w:rsidR="0047670E" w:rsidRPr="00AE5A84">
        <w:rPr>
          <w:rFonts w:ascii="Sylfaen" w:hAnsi="Sylfaen" w:cstheme="minorHAnsi"/>
        </w:rPr>
        <w:t>ed, is</w:t>
      </w:r>
      <w:r w:rsidR="0047670E" w:rsidRPr="00AE5A84">
        <w:rPr>
          <w:rFonts w:ascii="Sylfaen" w:hAnsi="Sylfaen" w:cstheme="minorHAnsi"/>
          <w:spacing w:val="3"/>
        </w:rPr>
        <w:t xml:space="preserve"> </w:t>
      </w:r>
      <w:r w:rsidR="0047670E" w:rsidRPr="00AE5A84">
        <w:rPr>
          <w:rFonts w:ascii="Sylfaen" w:hAnsi="Sylfaen" w:cstheme="minorHAnsi"/>
        </w:rPr>
        <w:t>c</w:t>
      </w:r>
      <w:r w:rsidR="0047670E" w:rsidRPr="00AE5A84">
        <w:rPr>
          <w:rFonts w:ascii="Sylfaen" w:hAnsi="Sylfaen" w:cstheme="minorHAnsi"/>
          <w:spacing w:val="1"/>
        </w:rPr>
        <w:t>o</w:t>
      </w:r>
      <w:r w:rsidR="0047670E" w:rsidRPr="00AE5A84">
        <w:rPr>
          <w:rFonts w:ascii="Sylfaen" w:hAnsi="Sylfaen" w:cstheme="minorHAnsi"/>
          <w:spacing w:val="-1"/>
        </w:rPr>
        <w:t>n</w:t>
      </w:r>
      <w:r w:rsidR="0047670E" w:rsidRPr="00AE5A84">
        <w:rPr>
          <w:rFonts w:ascii="Sylfaen" w:hAnsi="Sylfaen" w:cstheme="minorHAnsi"/>
        </w:rPr>
        <w:t>cl</w:t>
      </w:r>
      <w:r w:rsidR="0047670E" w:rsidRPr="00AE5A84">
        <w:rPr>
          <w:rFonts w:ascii="Sylfaen" w:hAnsi="Sylfaen" w:cstheme="minorHAnsi"/>
          <w:spacing w:val="-1"/>
        </w:rPr>
        <w:t>ud</w:t>
      </w:r>
      <w:r w:rsidR="0047670E" w:rsidRPr="00AE5A84">
        <w:rPr>
          <w:rFonts w:ascii="Sylfaen" w:hAnsi="Sylfaen" w:cstheme="minorHAnsi"/>
        </w:rPr>
        <w:t>i</w:t>
      </w:r>
      <w:r w:rsidR="0047670E" w:rsidRPr="00AE5A84">
        <w:rPr>
          <w:rFonts w:ascii="Sylfaen" w:hAnsi="Sylfaen" w:cstheme="minorHAnsi"/>
          <w:spacing w:val="-1"/>
        </w:rPr>
        <w:t>n</w:t>
      </w:r>
      <w:r w:rsidR="0047670E" w:rsidRPr="00AE5A84">
        <w:rPr>
          <w:rFonts w:ascii="Sylfaen" w:hAnsi="Sylfaen" w:cstheme="minorHAnsi"/>
        </w:rPr>
        <w:t>g</w:t>
      </w:r>
      <w:r w:rsidR="0047670E" w:rsidRPr="00AE5A84">
        <w:rPr>
          <w:rFonts w:ascii="Sylfaen" w:hAnsi="Sylfaen" w:cstheme="minorHAnsi"/>
          <w:spacing w:val="2"/>
        </w:rPr>
        <w:t xml:space="preserve"> </w:t>
      </w:r>
      <w:r w:rsidR="0047670E" w:rsidRPr="00AE5A84">
        <w:rPr>
          <w:rFonts w:ascii="Sylfaen" w:hAnsi="Sylfaen" w:cstheme="minorHAnsi"/>
          <w:spacing w:val="1"/>
        </w:rPr>
        <w:t>o</w:t>
      </w:r>
      <w:r w:rsidR="0047670E" w:rsidRPr="00AE5A84">
        <w:rPr>
          <w:rFonts w:ascii="Sylfaen" w:hAnsi="Sylfaen" w:cstheme="minorHAnsi"/>
        </w:rPr>
        <w:t>r</w:t>
      </w:r>
      <w:r w:rsidR="0047670E" w:rsidRPr="00AE5A84">
        <w:rPr>
          <w:rFonts w:ascii="Sylfaen" w:hAnsi="Sylfaen" w:cstheme="minorHAnsi"/>
          <w:spacing w:val="3"/>
        </w:rPr>
        <w:t xml:space="preserve"> </w:t>
      </w:r>
      <w:r w:rsidR="0047670E" w:rsidRPr="00AE5A84">
        <w:rPr>
          <w:rFonts w:ascii="Sylfaen" w:hAnsi="Sylfaen" w:cstheme="minorHAnsi"/>
        </w:rPr>
        <w:t>is</w:t>
      </w:r>
      <w:r w:rsidR="0047670E" w:rsidRPr="00AE5A84">
        <w:rPr>
          <w:rFonts w:ascii="Sylfaen" w:hAnsi="Sylfaen" w:cstheme="minorHAnsi"/>
          <w:spacing w:val="3"/>
        </w:rPr>
        <w:t xml:space="preserve"> </w:t>
      </w:r>
      <w:r w:rsidR="0047670E" w:rsidRPr="00AE5A84">
        <w:rPr>
          <w:rFonts w:ascii="Sylfaen" w:hAnsi="Sylfaen" w:cstheme="minorHAnsi"/>
          <w:spacing w:val="-1"/>
        </w:rPr>
        <w:t>p</w:t>
      </w:r>
      <w:r w:rsidR="0047670E" w:rsidRPr="00AE5A84">
        <w:rPr>
          <w:rFonts w:ascii="Sylfaen" w:hAnsi="Sylfaen" w:cstheme="minorHAnsi"/>
        </w:rPr>
        <w:t>la</w:t>
      </w:r>
      <w:r w:rsidR="0047670E" w:rsidRPr="00AE5A84">
        <w:rPr>
          <w:rFonts w:ascii="Sylfaen" w:hAnsi="Sylfaen" w:cstheme="minorHAnsi"/>
          <w:spacing w:val="-1"/>
        </w:rPr>
        <w:t>nn</w:t>
      </w:r>
      <w:r w:rsidR="0047670E" w:rsidRPr="00AE5A84">
        <w:rPr>
          <w:rFonts w:ascii="Sylfaen" w:hAnsi="Sylfaen" w:cstheme="minorHAnsi"/>
        </w:rPr>
        <w:t>i</w:t>
      </w:r>
      <w:r w:rsidR="0047670E" w:rsidRPr="00AE5A84">
        <w:rPr>
          <w:rFonts w:ascii="Sylfaen" w:hAnsi="Sylfaen" w:cstheme="minorHAnsi"/>
          <w:spacing w:val="-1"/>
        </w:rPr>
        <w:t>n</w:t>
      </w:r>
      <w:r w:rsidR="0047670E" w:rsidRPr="00AE5A84">
        <w:rPr>
          <w:rFonts w:ascii="Sylfaen" w:hAnsi="Sylfaen" w:cstheme="minorHAnsi"/>
        </w:rPr>
        <w:t>g</w:t>
      </w:r>
      <w:r w:rsidR="0047670E" w:rsidRPr="00AE5A84">
        <w:rPr>
          <w:rFonts w:ascii="Sylfaen" w:hAnsi="Sylfaen" w:cstheme="minorHAnsi"/>
          <w:spacing w:val="2"/>
        </w:rPr>
        <w:t xml:space="preserve"> </w:t>
      </w:r>
      <w:r w:rsidR="0047670E" w:rsidRPr="00AE5A84">
        <w:rPr>
          <w:rFonts w:ascii="Sylfaen" w:hAnsi="Sylfaen" w:cstheme="minorHAnsi"/>
        </w:rPr>
        <w:t>to</w:t>
      </w:r>
      <w:r w:rsidR="0047670E" w:rsidRPr="00AE5A84">
        <w:rPr>
          <w:rFonts w:ascii="Sylfaen" w:hAnsi="Sylfaen" w:cstheme="minorHAnsi"/>
          <w:spacing w:val="4"/>
        </w:rPr>
        <w:t xml:space="preserve"> </w:t>
      </w:r>
      <w:r w:rsidR="0047670E" w:rsidRPr="00AE5A84">
        <w:rPr>
          <w:rFonts w:ascii="Sylfaen" w:hAnsi="Sylfaen" w:cstheme="minorHAnsi"/>
        </w:rPr>
        <w:t>c</w:t>
      </w:r>
      <w:r w:rsidR="0047670E" w:rsidRPr="00AE5A84">
        <w:rPr>
          <w:rFonts w:ascii="Sylfaen" w:hAnsi="Sylfaen" w:cstheme="minorHAnsi"/>
          <w:spacing w:val="1"/>
        </w:rPr>
        <w:t>o</w:t>
      </w:r>
      <w:r w:rsidR="0047670E" w:rsidRPr="00AE5A84">
        <w:rPr>
          <w:rFonts w:ascii="Sylfaen" w:hAnsi="Sylfaen" w:cstheme="minorHAnsi"/>
          <w:spacing w:val="-1"/>
        </w:rPr>
        <w:t>n</w:t>
      </w:r>
      <w:r w:rsidR="0047670E" w:rsidRPr="00AE5A84">
        <w:rPr>
          <w:rFonts w:ascii="Sylfaen" w:hAnsi="Sylfaen" w:cstheme="minorHAnsi"/>
        </w:rPr>
        <w:t>cl</w:t>
      </w:r>
      <w:r w:rsidR="0047670E" w:rsidRPr="00AE5A84">
        <w:rPr>
          <w:rFonts w:ascii="Sylfaen" w:hAnsi="Sylfaen" w:cstheme="minorHAnsi"/>
          <w:spacing w:val="-1"/>
        </w:rPr>
        <w:t>ud</w:t>
      </w:r>
      <w:r w:rsidR="0047670E" w:rsidRPr="00AE5A84">
        <w:rPr>
          <w:rFonts w:ascii="Sylfaen" w:hAnsi="Sylfaen" w:cstheme="minorHAnsi"/>
        </w:rPr>
        <w:t>e,</w:t>
      </w:r>
      <w:r w:rsidR="0047670E" w:rsidRPr="00AE5A84">
        <w:rPr>
          <w:rFonts w:ascii="Sylfaen" w:hAnsi="Sylfaen" w:cstheme="minorHAnsi"/>
          <w:spacing w:val="4"/>
        </w:rPr>
        <w:t xml:space="preserve"> </w:t>
      </w:r>
      <w:r w:rsidR="0047670E" w:rsidRPr="00AE5A84">
        <w:rPr>
          <w:rFonts w:ascii="Sylfaen" w:hAnsi="Sylfaen" w:cstheme="minorHAnsi"/>
        </w:rPr>
        <w:t>as</w:t>
      </w:r>
      <w:r w:rsidR="0047670E" w:rsidRPr="00AE5A84">
        <w:rPr>
          <w:rFonts w:ascii="Sylfaen" w:hAnsi="Sylfaen" w:cstheme="minorHAnsi"/>
          <w:spacing w:val="3"/>
        </w:rPr>
        <w:t xml:space="preserve"> </w:t>
      </w:r>
      <w:r w:rsidR="0047670E" w:rsidRPr="00AE5A84">
        <w:rPr>
          <w:rFonts w:ascii="Sylfaen" w:hAnsi="Sylfaen" w:cstheme="minorHAnsi"/>
          <w:spacing w:val="-2"/>
        </w:rPr>
        <w:t>w</w:t>
      </w:r>
      <w:r w:rsidR="0047670E" w:rsidRPr="00AE5A84">
        <w:rPr>
          <w:rFonts w:ascii="Sylfaen" w:hAnsi="Sylfaen" w:cstheme="minorHAnsi"/>
        </w:rPr>
        <w:t>ell</w:t>
      </w:r>
      <w:r w:rsidR="0047670E" w:rsidRPr="00AE5A84">
        <w:rPr>
          <w:rFonts w:ascii="Sylfaen" w:hAnsi="Sylfaen" w:cstheme="minorHAnsi"/>
          <w:spacing w:val="1"/>
        </w:rPr>
        <w:t xml:space="preserve"> </w:t>
      </w:r>
      <w:r w:rsidR="0047670E" w:rsidRPr="00AE5A84">
        <w:rPr>
          <w:rFonts w:ascii="Sylfaen" w:hAnsi="Sylfaen" w:cstheme="minorHAnsi"/>
        </w:rPr>
        <w:t>as i</w:t>
      </w:r>
      <w:r w:rsidR="0047670E" w:rsidRPr="00AE5A84">
        <w:rPr>
          <w:rFonts w:ascii="Sylfaen" w:hAnsi="Sylfaen" w:cstheme="minorHAnsi"/>
          <w:spacing w:val="-1"/>
        </w:rPr>
        <w:t>n</w:t>
      </w:r>
      <w:r w:rsidR="0047670E" w:rsidRPr="00AE5A84">
        <w:rPr>
          <w:rFonts w:ascii="Sylfaen" w:hAnsi="Sylfaen" w:cstheme="minorHAnsi"/>
        </w:rPr>
        <w:t>f</w:t>
      </w:r>
      <w:r w:rsidR="0047670E" w:rsidRPr="00AE5A84">
        <w:rPr>
          <w:rFonts w:ascii="Sylfaen" w:hAnsi="Sylfaen" w:cstheme="minorHAnsi"/>
          <w:spacing w:val="1"/>
        </w:rPr>
        <w:t>o</w:t>
      </w:r>
      <w:r w:rsidR="0047670E" w:rsidRPr="00AE5A84">
        <w:rPr>
          <w:rFonts w:ascii="Sylfaen" w:hAnsi="Sylfaen" w:cstheme="minorHAnsi"/>
        </w:rPr>
        <w:t>r</w:t>
      </w:r>
      <w:r w:rsidR="0047670E" w:rsidRPr="00AE5A84">
        <w:rPr>
          <w:rFonts w:ascii="Sylfaen" w:hAnsi="Sylfaen" w:cstheme="minorHAnsi"/>
          <w:spacing w:val="1"/>
        </w:rPr>
        <w:t>m</w:t>
      </w:r>
      <w:r w:rsidR="0047670E" w:rsidRPr="00AE5A84">
        <w:rPr>
          <w:rFonts w:ascii="Sylfaen" w:hAnsi="Sylfaen" w:cstheme="minorHAnsi"/>
          <w:spacing w:val="-3"/>
        </w:rPr>
        <w:t>a</w:t>
      </w:r>
      <w:r w:rsidR="0047670E" w:rsidRPr="00AE5A84">
        <w:rPr>
          <w:rFonts w:ascii="Sylfaen" w:hAnsi="Sylfaen" w:cstheme="minorHAnsi"/>
        </w:rPr>
        <w:t>ti</w:t>
      </w:r>
      <w:r w:rsidR="0047670E" w:rsidRPr="00AE5A84">
        <w:rPr>
          <w:rFonts w:ascii="Sylfaen" w:hAnsi="Sylfaen" w:cstheme="minorHAnsi"/>
          <w:spacing w:val="1"/>
        </w:rPr>
        <w:t>o</w:t>
      </w:r>
      <w:r w:rsidR="0047670E" w:rsidRPr="00AE5A84">
        <w:rPr>
          <w:rFonts w:ascii="Sylfaen" w:hAnsi="Sylfaen" w:cstheme="minorHAnsi"/>
        </w:rPr>
        <w:t xml:space="preserve">n </w:t>
      </w:r>
      <w:r w:rsidR="0047670E" w:rsidRPr="00AE5A84">
        <w:rPr>
          <w:rFonts w:ascii="Sylfaen" w:hAnsi="Sylfaen" w:cstheme="minorHAnsi"/>
          <w:spacing w:val="37"/>
        </w:rPr>
        <w:t xml:space="preserve"> </w:t>
      </w:r>
      <w:r w:rsidR="0047670E" w:rsidRPr="00AE5A84">
        <w:rPr>
          <w:rFonts w:ascii="Sylfaen" w:hAnsi="Sylfaen" w:cstheme="minorHAnsi"/>
        </w:rPr>
        <w:t>a</w:t>
      </w:r>
      <w:r w:rsidR="0047670E" w:rsidRPr="00AE5A84">
        <w:rPr>
          <w:rFonts w:ascii="Sylfaen" w:hAnsi="Sylfaen" w:cstheme="minorHAnsi"/>
          <w:spacing w:val="-1"/>
        </w:rPr>
        <w:t>b</w:t>
      </w:r>
      <w:r w:rsidR="0047670E" w:rsidRPr="00AE5A84">
        <w:rPr>
          <w:rFonts w:ascii="Sylfaen" w:hAnsi="Sylfaen" w:cstheme="minorHAnsi"/>
          <w:spacing w:val="1"/>
        </w:rPr>
        <w:t>o</w:t>
      </w:r>
      <w:r w:rsidR="0047670E" w:rsidRPr="00AE5A84">
        <w:rPr>
          <w:rFonts w:ascii="Sylfaen" w:hAnsi="Sylfaen" w:cstheme="minorHAnsi"/>
          <w:spacing w:val="-1"/>
        </w:rPr>
        <w:t>u</w:t>
      </w:r>
      <w:r w:rsidR="0047670E" w:rsidRPr="00AE5A84">
        <w:rPr>
          <w:rFonts w:ascii="Sylfaen" w:hAnsi="Sylfaen" w:cstheme="minorHAnsi"/>
        </w:rPr>
        <w:t xml:space="preserve">t </w:t>
      </w:r>
      <w:r w:rsidR="0047670E" w:rsidRPr="00AE5A84">
        <w:rPr>
          <w:rFonts w:ascii="Sylfaen" w:hAnsi="Sylfaen" w:cstheme="minorHAnsi"/>
          <w:spacing w:val="38"/>
        </w:rPr>
        <w:t xml:space="preserve"> </w:t>
      </w:r>
      <w:r w:rsidR="0047670E" w:rsidRPr="00AE5A84">
        <w:rPr>
          <w:rFonts w:ascii="Sylfaen" w:hAnsi="Sylfaen" w:cstheme="minorHAnsi"/>
        </w:rPr>
        <w:t>tra</w:t>
      </w:r>
      <w:r w:rsidR="0047670E" w:rsidRPr="00AE5A84">
        <w:rPr>
          <w:rFonts w:ascii="Sylfaen" w:hAnsi="Sylfaen" w:cstheme="minorHAnsi"/>
          <w:spacing w:val="-1"/>
        </w:rPr>
        <w:t>d</w:t>
      </w:r>
      <w:r w:rsidR="0047670E" w:rsidRPr="00AE5A84">
        <w:rPr>
          <w:rFonts w:ascii="Sylfaen" w:hAnsi="Sylfaen" w:cstheme="minorHAnsi"/>
          <w:spacing w:val="-2"/>
        </w:rPr>
        <w:t>e</w:t>
      </w:r>
      <w:r w:rsidR="0047670E" w:rsidRPr="00AE5A84">
        <w:rPr>
          <w:rFonts w:ascii="Sylfaen" w:hAnsi="Sylfaen" w:cstheme="minorHAnsi"/>
          <w:spacing w:val="1"/>
        </w:rPr>
        <w:t>m</w:t>
      </w:r>
      <w:r w:rsidR="0047670E" w:rsidRPr="00AE5A84">
        <w:rPr>
          <w:rFonts w:ascii="Sylfaen" w:hAnsi="Sylfaen" w:cstheme="minorHAnsi"/>
        </w:rPr>
        <w:t xml:space="preserve">arks, </w:t>
      </w:r>
      <w:r w:rsidR="0047670E" w:rsidRPr="00AE5A84">
        <w:rPr>
          <w:rFonts w:ascii="Sylfaen" w:hAnsi="Sylfaen" w:cstheme="minorHAnsi"/>
          <w:spacing w:val="38"/>
        </w:rPr>
        <w:t xml:space="preserve"> </w:t>
      </w:r>
      <w:r w:rsidR="0047670E" w:rsidRPr="00AE5A84">
        <w:rPr>
          <w:rFonts w:ascii="Sylfaen" w:hAnsi="Sylfaen" w:cstheme="minorHAnsi"/>
          <w:spacing w:val="-1"/>
        </w:rPr>
        <w:t>p</w:t>
      </w:r>
      <w:r w:rsidR="0047670E" w:rsidRPr="00AE5A84">
        <w:rPr>
          <w:rFonts w:ascii="Sylfaen" w:hAnsi="Sylfaen" w:cstheme="minorHAnsi"/>
        </w:rPr>
        <w:t>at</w:t>
      </w:r>
      <w:r w:rsidR="0047670E" w:rsidRPr="00AE5A84">
        <w:rPr>
          <w:rFonts w:ascii="Sylfaen" w:hAnsi="Sylfaen" w:cstheme="minorHAnsi"/>
          <w:spacing w:val="1"/>
        </w:rPr>
        <w:t>e</w:t>
      </w:r>
      <w:r w:rsidR="0047670E" w:rsidRPr="00AE5A84">
        <w:rPr>
          <w:rFonts w:ascii="Sylfaen" w:hAnsi="Sylfaen" w:cstheme="minorHAnsi"/>
          <w:spacing w:val="-3"/>
        </w:rPr>
        <w:t>n</w:t>
      </w:r>
      <w:r w:rsidR="0047670E" w:rsidRPr="00AE5A84">
        <w:rPr>
          <w:rFonts w:ascii="Sylfaen" w:hAnsi="Sylfaen" w:cstheme="minorHAnsi"/>
        </w:rPr>
        <w:t xml:space="preserve">ts, </w:t>
      </w:r>
      <w:r w:rsidR="0047670E" w:rsidRPr="00AE5A84">
        <w:rPr>
          <w:rFonts w:ascii="Sylfaen" w:hAnsi="Sylfaen" w:cstheme="minorHAnsi"/>
          <w:spacing w:val="40"/>
        </w:rPr>
        <w:t xml:space="preserve"> </w:t>
      </w:r>
      <w:r w:rsidR="0047670E" w:rsidRPr="00AE5A84">
        <w:rPr>
          <w:rFonts w:ascii="Sylfaen" w:hAnsi="Sylfaen" w:cstheme="minorHAnsi"/>
        </w:rPr>
        <w:t>li</w:t>
      </w:r>
      <w:r w:rsidR="0047670E" w:rsidRPr="00AE5A84">
        <w:rPr>
          <w:rFonts w:ascii="Sylfaen" w:hAnsi="Sylfaen" w:cstheme="minorHAnsi"/>
          <w:spacing w:val="-2"/>
        </w:rPr>
        <w:t>c</w:t>
      </w:r>
      <w:r w:rsidR="0047670E" w:rsidRPr="00AE5A84">
        <w:rPr>
          <w:rFonts w:ascii="Sylfaen" w:hAnsi="Sylfaen" w:cstheme="minorHAnsi"/>
        </w:rPr>
        <w:t xml:space="preserve">enses </w:t>
      </w:r>
      <w:r w:rsidR="0047670E" w:rsidRPr="00AE5A84">
        <w:rPr>
          <w:rFonts w:ascii="Sylfaen" w:hAnsi="Sylfaen" w:cstheme="minorHAnsi"/>
          <w:spacing w:val="35"/>
        </w:rPr>
        <w:t xml:space="preserve"> </w:t>
      </w:r>
      <w:r w:rsidR="0047670E" w:rsidRPr="00AE5A84">
        <w:rPr>
          <w:rFonts w:ascii="Sylfaen" w:hAnsi="Sylfaen" w:cstheme="minorHAnsi"/>
        </w:rPr>
        <w:t>a</w:t>
      </w:r>
      <w:r w:rsidR="0047670E" w:rsidRPr="00AE5A84">
        <w:rPr>
          <w:rFonts w:ascii="Sylfaen" w:hAnsi="Sylfaen" w:cstheme="minorHAnsi"/>
          <w:spacing w:val="-1"/>
        </w:rPr>
        <w:t>n</w:t>
      </w:r>
      <w:r w:rsidR="0047670E" w:rsidRPr="00AE5A84">
        <w:rPr>
          <w:rFonts w:ascii="Sylfaen" w:hAnsi="Sylfaen" w:cstheme="minorHAnsi"/>
        </w:rPr>
        <w:t xml:space="preserve">d </w:t>
      </w:r>
      <w:r w:rsidR="0047670E" w:rsidRPr="00AE5A84">
        <w:rPr>
          <w:rFonts w:ascii="Sylfaen" w:hAnsi="Sylfaen" w:cstheme="minorHAnsi"/>
          <w:spacing w:val="39"/>
        </w:rPr>
        <w:t xml:space="preserve"> </w:t>
      </w:r>
      <w:r w:rsidR="0047670E" w:rsidRPr="00AE5A84">
        <w:rPr>
          <w:rFonts w:ascii="Sylfaen" w:hAnsi="Sylfaen" w:cstheme="minorHAnsi"/>
        </w:rPr>
        <w:t>kn</w:t>
      </w:r>
      <w:r w:rsidR="0047670E" w:rsidRPr="00AE5A84">
        <w:rPr>
          <w:rFonts w:ascii="Sylfaen" w:hAnsi="Sylfaen" w:cstheme="minorHAnsi"/>
          <w:spacing w:val="1"/>
        </w:rPr>
        <w:t>o</w:t>
      </w:r>
      <w:r w:rsidR="0047670E" w:rsidRPr="00AE5A84">
        <w:rPr>
          <w:rFonts w:ascii="Sylfaen" w:hAnsi="Sylfaen" w:cstheme="minorHAnsi"/>
          <w:spacing w:val="4"/>
        </w:rPr>
        <w:t>w</w:t>
      </w:r>
      <w:r w:rsidR="0047670E" w:rsidRPr="00AE5A84">
        <w:rPr>
          <w:rFonts w:ascii="Sylfaen" w:hAnsi="Sylfaen" w:cstheme="minorHAnsi"/>
        </w:rPr>
        <w:t>-</w:t>
      </w:r>
      <w:r w:rsidR="0047670E" w:rsidRPr="00AE5A84">
        <w:rPr>
          <w:rFonts w:ascii="Sylfaen" w:hAnsi="Sylfaen" w:cstheme="minorHAnsi"/>
          <w:spacing w:val="-3"/>
        </w:rPr>
        <w:t>h</w:t>
      </w:r>
      <w:r w:rsidR="0047670E" w:rsidRPr="00AE5A84">
        <w:rPr>
          <w:rFonts w:ascii="Sylfaen" w:hAnsi="Sylfaen" w:cstheme="minorHAnsi"/>
          <w:spacing w:val="1"/>
        </w:rPr>
        <w:t>o</w:t>
      </w:r>
      <w:r w:rsidR="0047670E" w:rsidRPr="00AE5A84">
        <w:rPr>
          <w:rFonts w:ascii="Sylfaen" w:hAnsi="Sylfaen" w:cstheme="minorHAnsi"/>
        </w:rPr>
        <w:t xml:space="preserve">w, </w:t>
      </w:r>
      <w:r w:rsidR="0047670E" w:rsidRPr="00AE5A84">
        <w:rPr>
          <w:rFonts w:ascii="Sylfaen" w:hAnsi="Sylfaen" w:cstheme="minorHAnsi"/>
          <w:spacing w:val="38"/>
        </w:rPr>
        <w:t xml:space="preserve"> </w:t>
      </w:r>
      <w:r w:rsidR="0047670E" w:rsidRPr="00AE5A84">
        <w:rPr>
          <w:rFonts w:ascii="Sylfaen" w:hAnsi="Sylfaen" w:cstheme="minorHAnsi"/>
          <w:spacing w:val="-1"/>
        </w:rPr>
        <w:t>bu</w:t>
      </w:r>
      <w:r w:rsidR="0047670E" w:rsidRPr="00AE5A84">
        <w:rPr>
          <w:rFonts w:ascii="Sylfaen" w:hAnsi="Sylfaen" w:cstheme="minorHAnsi"/>
        </w:rPr>
        <w:t>si</w:t>
      </w:r>
      <w:r w:rsidR="0047670E" w:rsidRPr="00AE5A84">
        <w:rPr>
          <w:rFonts w:ascii="Sylfaen" w:hAnsi="Sylfaen" w:cstheme="minorHAnsi"/>
          <w:spacing w:val="-1"/>
        </w:rPr>
        <w:t>n</w:t>
      </w:r>
      <w:r w:rsidR="0047670E" w:rsidRPr="00AE5A84">
        <w:rPr>
          <w:rFonts w:ascii="Sylfaen" w:hAnsi="Sylfaen" w:cstheme="minorHAnsi"/>
        </w:rPr>
        <w:t xml:space="preserve">ess </w:t>
      </w:r>
      <w:r w:rsidR="0047670E" w:rsidRPr="00AE5A84">
        <w:rPr>
          <w:rFonts w:ascii="Sylfaen" w:hAnsi="Sylfaen" w:cstheme="minorHAnsi"/>
          <w:spacing w:val="38"/>
        </w:rPr>
        <w:t xml:space="preserve"> </w:t>
      </w:r>
      <w:r w:rsidR="0047670E" w:rsidRPr="00AE5A84">
        <w:rPr>
          <w:rFonts w:ascii="Sylfaen" w:hAnsi="Sylfaen" w:cstheme="minorHAnsi"/>
          <w:spacing w:val="-1"/>
        </w:rPr>
        <w:t>p</w:t>
      </w:r>
      <w:r w:rsidR="0047670E" w:rsidRPr="00AE5A84">
        <w:rPr>
          <w:rFonts w:ascii="Sylfaen" w:hAnsi="Sylfaen" w:cstheme="minorHAnsi"/>
        </w:rPr>
        <w:t>la</w:t>
      </w:r>
      <w:r w:rsidR="0047670E" w:rsidRPr="00AE5A84">
        <w:rPr>
          <w:rFonts w:ascii="Sylfaen" w:hAnsi="Sylfaen" w:cstheme="minorHAnsi"/>
          <w:spacing w:val="-1"/>
        </w:rPr>
        <w:t>n</w:t>
      </w:r>
      <w:r w:rsidR="0047670E" w:rsidRPr="00AE5A84">
        <w:rPr>
          <w:rFonts w:ascii="Sylfaen" w:hAnsi="Sylfaen" w:cstheme="minorHAnsi"/>
        </w:rPr>
        <w:t xml:space="preserve">s </w:t>
      </w:r>
      <w:r w:rsidR="0047670E" w:rsidRPr="00AE5A84">
        <w:rPr>
          <w:rFonts w:ascii="Sylfaen" w:hAnsi="Sylfaen" w:cstheme="minorHAnsi"/>
          <w:spacing w:val="40"/>
        </w:rPr>
        <w:t xml:space="preserve"> </w:t>
      </w:r>
      <w:r w:rsidR="0047670E" w:rsidRPr="00AE5A84">
        <w:rPr>
          <w:rFonts w:ascii="Sylfaen" w:hAnsi="Sylfaen" w:cstheme="minorHAnsi"/>
          <w:spacing w:val="-1"/>
        </w:rPr>
        <w:t>d</w:t>
      </w:r>
      <w:r w:rsidR="0047670E" w:rsidRPr="00AE5A84">
        <w:rPr>
          <w:rFonts w:ascii="Sylfaen" w:hAnsi="Sylfaen" w:cstheme="minorHAnsi"/>
        </w:rPr>
        <w:t xml:space="preserve">ata </w:t>
      </w:r>
      <w:r w:rsidR="0047670E" w:rsidRPr="00AE5A84">
        <w:rPr>
          <w:rFonts w:ascii="Sylfaen" w:hAnsi="Sylfaen" w:cstheme="minorHAnsi"/>
          <w:spacing w:val="40"/>
        </w:rPr>
        <w:t xml:space="preserve"> </w:t>
      </w:r>
      <w:r w:rsidR="0047670E" w:rsidRPr="00AE5A84">
        <w:rPr>
          <w:rFonts w:ascii="Sylfaen" w:hAnsi="Sylfaen" w:cstheme="minorHAnsi"/>
        </w:rPr>
        <w:t>a</w:t>
      </w:r>
      <w:r w:rsidR="0047670E" w:rsidRPr="00AE5A84">
        <w:rPr>
          <w:rFonts w:ascii="Sylfaen" w:hAnsi="Sylfaen" w:cstheme="minorHAnsi"/>
          <w:spacing w:val="-1"/>
        </w:rPr>
        <w:t>n</w:t>
      </w:r>
      <w:r w:rsidR="0047670E" w:rsidRPr="00AE5A84">
        <w:rPr>
          <w:rFonts w:ascii="Sylfaen" w:hAnsi="Sylfaen" w:cstheme="minorHAnsi"/>
        </w:rPr>
        <w:t xml:space="preserve">d </w:t>
      </w:r>
      <w:r w:rsidR="0047670E" w:rsidRPr="00AE5A84">
        <w:rPr>
          <w:rFonts w:ascii="Sylfaen" w:hAnsi="Sylfaen" w:cstheme="minorHAnsi"/>
          <w:spacing w:val="39"/>
        </w:rPr>
        <w:t xml:space="preserve"> </w:t>
      </w:r>
      <w:r w:rsidR="0047670E" w:rsidRPr="00AE5A84">
        <w:rPr>
          <w:rFonts w:ascii="Sylfaen" w:hAnsi="Sylfaen" w:cstheme="minorHAnsi"/>
        </w:rPr>
        <w:t>a</w:t>
      </w:r>
      <w:r w:rsidR="0047670E" w:rsidRPr="00AE5A84">
        <w:rPr>
          <w:rFonts w:ascii="Sylfaen" w:hAnsi="Sylfaen" w:cstheme="minorHAnsi"/>
          <w:spacing w:val="-3"/>
        </w:rPr>
        <w:t>d</w:t>
      </w:r>
      <w:r w:rsidR="0047670E" w:rsidRPr="00AE5A84">
        <w:rPr>
          <w:rFonts w:ascii="Sylfaen" w:hAnsi="Sylfaen" w:cstheme="minorHAnsi"/>
          <w:spacing w:val="1"/>
        </w:rPr>
        <w:t>v</w:t>
      </w:r>
      <w:r w:rsidR="0047670E" w:rsidRPr="00AE5A84">
        <w:rPr>
          <w:rFonts w:ascii="Sylfaen" w:hAnsi="Sylfaen" w:cstheme="minorHAnsi"/>
        </w:rPr>
        <w:t>e</w:t>
      </w:r>
      <w:r w:rsidR="0047670E" w:rsidRPr="00AE5A84">
        <w:rPr>
          <w:rFonts w:ascii="Sylfaen" w:hAnsi="Sylfaen" w:cstheme="minorHAnsi"/>
          <w:spacing w:val="-2"/>
        </w:rPr>
        <w:t>r</w:t>
      </w:r>
      <w:r w:rsidR="0047670E" w:rsidRPr="00AE5A84">
        <w:rPr>
          <w:rFonts w:ascii="Sylfaen" w:hAnsi="Sylfaen" w:cstheme="minorHAnsi"/>
        </w:rPr>
        <w:t>t</w:t>
      </w:r>
      <w:r w:rsidR="0047670E" w:rsidRPr="00AE5A84">
        <w:rPr>
          <w:rFonts w:ascii="Sylfaen" w:hAnsi="Sylfaen" w:cstheme="minorHAnsi"/>
          <w:spacing w:val="-2"/>
        </w:rPr>
        <w:t>i</w:t>
      </w:r>
      <w:r w:rsidR="0047670E" w:rsidRPr="00AE5A84">
        <w:rPr>
          <w:rFonts w:ascii="Sylfaen" w:hAnsi="Sylfaen" w:cstheme="minorHAnsi"/>
        </w:rPr>
        <w:t>si</w:t>
      </w:r>
      <w:r w:rsidR="0047670E" w:rsidRPr="00AE5A84">
        <w:rPr>
          <w:rFonts w:ascii="Sylfaen" w:hAnsi="Sylfaen" w:cstheme="minorHAnsi"/>
          <w:spacing w:val="-1"/>
        </w:rPr>
        <w:t>n</w:t>
      </w:r>
      <w:r w:rsidR="0047670E" w:rsidRPr="00AE5A84">
        <w:rPr>
          <w:rFonts w:ascii="Sylfaen" w:hAnsi="Sylfaen" w:cstheme="minorHAnsi"/>
        </w:rPr>
        <w:t>g strat</w:t>
      </w:r>
      <w:r w:rsidR="0047670E" w:rsidRPr="00AE5A84">
        <w:rPr>
          <w:rFonts w:ascii="Sylfaen" w:hAnsi="Sylfaen" w:cstheme="minorHAnsi"/>
          <w:spacing w:val="1"/>
        </w:rPr>
        <w:t>e</w:t>
      </w:r>
      <w:r w:rsidR="0047670E" w:rsidRPr="00AE5A84">
        <w:rPr>
          <w:rFonts w:ascii="Sylfaen" w:hAnsi="Sylfaen" w:cstheme="minorHAnsi"/>
          <w:spacing w:val="-1"/>
        </w:rPr>
        <w:t>g</w:t>
      </w:r>
      <w:r w:rsidR="0047670E" w:rsidRPr="00AE5A84">
        <w:rPr>
          <w:rFonts w:ascii="Sylfaen" w:hAnsi="Sylfaen" w:cstheme="minorHAnsi"/>
        </w:rPr>
        <w:t>i</w:t>
      </w:r>
      <w:r w:rsidR="0047670E" w:rsidRPr="00AE5A84">
        <w:rPr>
          <w:rFonts w:ascii="Sylfaen" w:hAnsi="Sylfaen" w:cstheme="minorHAnsi"/>
          <w:spacing w:val="-2"/>
        </w:rPr>
        <w:t>e</w:t>
      </w:r>
      <w:r w:rsidR="0047670E" w:rsidRPr="00AE5A84">
        <w:rPr>
          <w:rFonts w:ascii="Sylfaen" w:hAnsi="Sylfaen" w:cstheme="minorHAnsi"/>
        </w:rPr>
        <w:t>s,</w:t>
      </w:r>
      <w:r w:rsidR="0047670E" w:rsidRPr="00AE5A84">
        <w:rPr>
          <w:rFonts w:ascii="Sylfaen" w:hAnsi="Sylfaen" w:cstheme="minorHAnsi"/>
          <w:spacing w:val="3"/>
        </w:rPr>
        <w:t xml:space="preserve"> </w:t>
      </w:r>
      <w:r w:rsidR="0047670E" w:rsidRPr="00AE5A84">
        <w:rPr>
          <w:rFonts w:ascii="Sylfaen" w:hAnsi="Sylfaen" w:cstheme="minorHAnsi"/>
        </w:rPr>
        <w:t>as w</w:t>
      </w:r>
      <w:r w:rsidR="0047670E" w:rsidRPr="00AE5A84">
        <w:rPr>
          <w:rFonts w:ascii="Sylfaen" w:hAnsi="Sylfaen" w:cstheme="minorHAnsi"/>
          <w:spacing w:val="1"/>
        </w:rPr>
        <w:t>e</w:t>
      </w:r>
      <w:r w:rsidR="0047670E" w:rsidRPr="00AE5A84">
        <w:rPr>
          <w:rFonts w:ascii="Sylfaen" w:hAnsi="Sylfaen" w:cstheme="minorHAnsi"/>
        </w:rPr>
        <w:t>ll</w:t>
      </w:r>
      <w:r w:rsidR="0047670E" w:rsidRPr="00AE5A84">
        <w:rPr>
          <w:rFonts w:ascii="Sylfaen" w:hAnsi="Sylfaen" w:cstheme="minorHAnsi"/>
          <w:spacing w:val="4"/>
        </w:rPr>
        <w:t xml:space="preserve"> </w:t>
      </w:r>
      <w:r w:rsidR="0047670E" w:rsidRPr="00AE5A84">
        <w:rPr>
          <w:rFonts w:ascii="Sylfaen" w:hAnsi="Sylfaen" w:cstheme="minorHAnsi"/>
        </w:rPr>
        <w:t>as</w:t>
      </w:r>
      <w:r w:rsidR="0047670E" w:rsidRPr="00AE5A84">
        <w:rPr>
          <w:rFonts w:ascii="Sylfaen" w:hAnsi="Sylfaen" w:cstheme="minorHAnsi"/>
          <w:spacing w:val="3"/>
        </w:rPr>
        <w:t xml:space="preserve"> </w:t>
      </w:r>
      <w:r w:rsidR="0047670E" w:rsidRPr="00AE5A84">
        <w:rPr>
          <w:rFonts w:ascii="Sylfaen" w:hAnsi="Sylfaen" w:cstheme="minorHAnsi"/>
        </w:rPr>
        <w:t xml:space="preserve">all </w:t>
      </w:r>
      <w:r w:rsidR="0047670E" w:rsidRPr="00AE5A84">
        <w:rPr>
          <w:rFonts w:ascii="Sylfaen" w:hAnsi="Sylfaen" w:cstheme="minorHAnsi"/>
          <w:spacing w:val="1"/>
        </w:rPr>
        <w:t>o</w:t>
      </w:r>
      <w:r w:rsidR="0047670E" w:rsidRPr="00AE5A84">
        <w:rPr>
          <w:rFonts w:ascii="Sylfaen" w:hAnsi="Sylfaen" w:cstheme="minorHAnsi"/>
        </w:rPr>
        <w:t>ther</w:t>
      </w:r>
      <w:r w:rsidR="0047670E" w:rsidRPr="00AE5A84">
        <w:rPr>
          <w:rFonts w:ascii="Sylfaen" w:hAnsi="Sylfaen" w:cstheme="minorHAnsi"/>
          <w:spacing w:val="1"/>
        </w:rPr>
        <w:t xml:space="preserve"> </w:t>
      </w:r>
      <w:r w:rsidR="0047670E" w:rsidRPr="00AE5A84">
        <w:rPr>
          <w:rFonts w:ascii="Sylfaen" w:hAnsi="Sylfaen" w:cstheme="minorHAnsi"/>
        </w:rPr>
        <w:t>c</w:t>
      </w:r>
      <w:r w:rsidR="0047670E" w:rsidRPr="00AE5A84">
        <w:rPr>
          <w:rFonts w:ascii="Sylfaen" w:hAnsi="Sylfaen" w:cstheme="minorHAnsi"/>
          <w:spacing w:val="1"/>
        </w:rPr>
        <w:t>o</w:t>
      </w:r>
      <w:r w:rsidR="0047670E" w:rsidRPr="00AE5A84">
        <w:rPr>
          <w:rFonts w:ascii="Sylfaen" w:hAnsi="Sylfaen" w:cstheme="minorHAnsi"/>
          <w:spacing w:val="-1"/>
        </w:rPr>
        <w:t>n</w:t>
      </w:r>
      <w:r w:rsidR="0047670E" w:rsidRPr="00AE5A84">
        <w:rPr>
          <w:rFonts w:ascii="Sylfaen" w:hAnsi="Sylfaen" w:cstheme="minorHAnsi"/>
        </w:rPr>
        <w:t>fi</w:t>
      </w:r>
      <w:r w:rsidR="0047670E" w:rsidRPr="00AE5A84">
        <w:rPr>
          <w:rFonts w:ascii="Sylfaen" w:hAnsi="Sylfaen" w:cstheme="minorHAnsi"/>
          <w:spacing w:val="-1"/>
        </w:rPr>
        <w:t>d</w:t>
      </w:r>
      <w:r w:rsidR="0047670E" w:rsidRPr="00AE5A84">
        <w:rPr>
          <w:rFonts w:ascii="Sylfaen" w:hAnsi="Sylfaen" w:cstheme="minorHAnsi"/>
        </w:rPr>
        <w:t>ential</w:t>
      </w:r>
      <w:r w:rsidR="0047670E" w:rsidRPr="00AE5A84">
        <w:rPr>
          <w:rFonts w:ascii="Sylfaen" w:hAnsi="Sylfaen" w:cstheme="minorHAnsi"/>
          <w:spacing w:val="2"/>
        </w:rPr>
        <w:t xml:space="preserve"> </w:t>
      </w:r>
      <w:r w:rsidR="0047670E" w:rsidRPr="00AE5A84">
        <w:rPr>
          <w:rFonts w:ascii="Sylfaen" w:hAnsi="Sylfaen" w:cstheme="minorHAnsi"/>
          <w:spacing w:val="-1"/>
        </w:rPr>
        <w:t>d</w:t>
      </w:r>
      <w:r w:rsidR="0047670E" w:rsidRPr="00AE5A84">
        <w:rPr>
          <w:rFonts w:ascii="Sylfaen" w:hAnsi="Sylfaen" w:cstheme="minorHAnsi"/>
          <w:spacing w:val="-3"/>
        </w:rPr>
        <w:t>a</w:t>
      </w:r>
      <w:r w:rsidR="0047670E" w:rsidRPr="00AE5A84">
        <w:rPr>
          <w:rFonts w:ascii="Sylfaen" w:hAnsi="Sylfaen" w:cstheme="minorHAnsi"/>
        </w:rPr>
        <w:t>ta</w:t>
      </w:r>
      <w:r w:rsidR="0047670E" w:rsidRPr="00AE5A84">
        <w:rPr>
          <w:rFonts w:ascii="Sylfaen" w:hAnsi="Sylfaen" w:cstheme="minorHAnsi"/>
          <w:spacing w:val="3"/>
        </w:rPr>
        <w:t xml:space="preserve"> </w:t>
      </w:r>
      <w:r w:rsidR="0047670E" w:rsidRPr="00AE5A84">
        <w:rPr>
          <w:rFonts w:ascii="Sylfaen" w:hAnsi="Sylfaen" w:cstheme="minorHAnsi"/>
          <w:spacing w:val="-3"/>
        </w:rPr>
        <w:t>r</w:t>
      </w:r>
      <w:r w:rsidR="0047670E" w:rsidRPr="00AE5A84">
        <w:rPr>
          <w:rFonts w:ascii="Sylfaen" w:hAnsi="Sylfaen" w:cstheme="minorHAnsi"/>
        </w:rPr>
        <w:t>elat</w:t>
      </w:r>
      <w:r w:rsidR="0047670E" w:rsidRPr="00AE5A84">
        <w:rPr>
          <w:rFonts w:ascii="Sylfaen" w:hAnsi="Sylfaen" w:cstheme="minorHAnsi"/>
          <w:spacing w:val="1"/>
        </w:rPr>
        <w:t>e</w:t>
      </w:r>
      <w:r w:rsidR="0047670E" w:rsidRPr="00AE5A84">
        <w:rPr>
          <w:rFonts w:ascii="Sylfaen" w:hAnsi="Sylfaen" w:cstheme="minorHAnsi"/>
        </w:rPr>
        <w:t>d</w:t>
      </w:r>
      <w:r w:rsidR="0047670E" w:rsidRPr="00AE5A84">
        <w:rPr>
          <w:rFonts w:ascii="Sylfaen" w:hAnsi="Sylfaen" w:cstheme="minorHAnsi"/>
          <w:spacing w:val="2"/>
        </w:rPr>
        <w:t xml:space="preserve"> </w:t>
      </w:r>
      <w:r w:rsidR="0047670E" w:rsidRPr="00AE5A84">
        <w:rPr>
          <w:rFonts w:ascii="Sylfaen" w:hAnsi="Sylfaen" w:cstheme="minorHAnsi"/>
          <w:spacing w:val="-2"/>
        </w:rPr>
        <w:t>t</w:t>
      </w:r>
      <w:r w:rsidR="0047670E" w:rsidRPr="00AE5A84">
        <w:rPr>
          <w:rFonts w:ascii="Sylfaen" w:hAnsi="Sylfaen" w:cstheme="minorHAnsi"/>
        </w:rPr>
        <w:t>o</w:t>
      </w:r>
      <w:r w:rsidR="0047670E" w:rsidRPr="00AE5A84">
        <w:rPr>
          <w:rFonts w:ascii="Sylfaen" w:hAnsi="Sylfaen" w:cstheme="minorHAnsi"/>
          <w:spacing w:val="4"/>
        </w:rPr>
        <w:t xml:space="preserve"> </w:t>
      </w:r>
      <w:r w:rsidR="0047670E" w:rsidRPr="00AE5A84">
        <w:rPr>
          <w:rFonts w:ascii="Sylfaen" w:hAnsi="Sylfaen" w:cstheme="minorHAnsi"/>
        </w:rPr>
        <w:t>t</w:t>
      </w:r>
      <w:r w:rsidR="0047670E" w:rsidRPr="00AE5A84">
        <w:rPr>
          <w:rFonts w:ascii="Sylfaen" w:hAnsi="Sylfaen" w:cstheme="minorHAnsi"/>
          <w:spacing w:val="-3"/>
        </w:rPr>
        <w:t>h</w:t>
      </w:r>
      <w:r w:rsidR="0047670E" w:rsidRPr="00AE5A84">
        <w:rPr>
          <w:rFonts w:ascii="Sylfaen" w:hAnsi="Sylfaen" w:cstheme="minorHAnsi"/>
        </w:rPr>
        <w:t>e</w:t>
      </w:r>
      <w:r w:rsidR="0047670E" w:rsidRPr="00AE5A84">
        <w:rPr>
          <w:rFonts w:ascii="Sylfaen" w:hAnsi="Sylfaen" w:cstheme="minorHAnsi"/>
          <w:spacing w:val="7"/>
        </w:rPr>
        <w:t xml:space="preserve"> </w:t>
      </w:r>
      <w:r w:rsidR="00AE2375" w:rsidRPr="00AE5A84">
        <w:rPr>
          <w:rFonts w:ascii="Sylfaen" w:hAnsi="Sylfaen" w:cstheme="minorHAnsi"/>
        </w:rPr>
        <w:t>Employer</w:t>
      </w:r>
      <w:r w:rsidR="0047670E" w:rsidRPr="00AE5A84">
        <w:rPr>
          <w:rFonts w:ascii="Sylfaen" w:hAnsi="Sylfaen" w:cstheme="minorHAnsi"/>
        </w:rPr>
        <w:t xml:space="preserve">. </w:t>
      </w:r>
      <w:r w:rsidR="0047670E" w:rsidRPr="00AE5A84">
        <w:rPr>
          <w:rFonts w:ascii="Sylfaen" w:hAnsi="Sylfaen" w:cstheme="minorHAnsi"/>
          <w:spacing w:val="1"/>
        </w:rPr>
        <w:t>D</w:t>
      </w:r>
      <w:r w:rsidR="0047670E" w:rsidRPr="00AE5A84">
        <w:rPr>
          <w:rFonts w:ascii="Sylfaen" w:hAnsi="Sylfaen" w:cstheme="minorHAnsi"/>
        </w:rPr>
        <w:t>is</w:t>
      </w:r>
      <w:r w:rsidR="0047670E" w:rsidRPr="00AE5A84">
        <w:rPr>
          <w:rFonts w:ascii="Sylfaen" w:hAnsi="Sylfaen" w:cstheme="minorHAnsi"/>
          <w:spacing w:val="-2"/>
        </w:rPr>
        <w:t>c</w:t>
      </w:r>
      <w:r w:rsidR="0047670E" w:rsidRPr="00AE5A84">
        <w:rPr>
          <w:rFonts w:ascii="Sylfaen" w:hAnsi="Sylfaen" w:cstheme="minorHAnsi"/>
        </w:rPr>
        <w:t>l</w:t>
      </w:r>
      <w:r w:rsidR="0047670E" w:rsidRPr="00AE5A84">
        <w:rPr>
          <w:rFonts w:ascii="Sylfaen" w:hAnsi="Sylfaen" w:cstheme="minorHAnsi"/>
          <w:spacing w:val="1"/>
        </w:rPr>
        <w:t>o</w:t>
      </w:r>
      <w:r w:rsidR="0047670E" w:rsidRPr="00AE5A84">
        <w:rPr>
          <w:rFonts w:ascii="Sylfaen" w:hAnsi="Sylfaen" w:cstheme="minorHAnsi"/>
        </w:rPr>
        <w:t>su</w:t>
      </w:r>
      <w:r w:rsidR="0047670E" w:rsidRPr="00AE5A84">
        <w:rPr>
          <w:rFonts w:ascii="Sylfaen" w:hAnsi="Sylfaen" w:cstheme="minorHAnsi"/>
          <w:spacing w:val="-1"/>
        </w:rPr>
        <w:t>r</w:t>
      </w:r>
      <w:r w:rsidR="0047670E" w:rsidRPr="00AE5A84">
        <w:rPr>
          <w:rFonts w:ascii="Sylfaen" w:hAnsi="Sylfaen" w:cstheme="minorHAnsi"/>
        </w:rPr>
        <w:t>e</w:t>
      </w:r>
      <w:r w:rsidR="0047670E" w:rsidRPr="00AE5A84">
        <w:rPr>
          <w:rFonts w:ascii="Sylfaen" w:hAnsi="Sylfaen" w:cstheme="minorHAnsi"/>
          <w:spacing w:val="3"/>
        </w:rPr>
        <w:t xml:space="preserve"> </w:t>
      </w:r>
      <w:r w:rsidR="0047670E" w:rsidRPr="00AE5A84">
        <w:rPr>
          <w:rFonts w:ascii="Sylfaen" w:hAnsi="Sylfaen" w:cstheme="minorHAnsi"/>
        </w:rPr>
        <w:t>a</w:t>
      </w:r>
      <w:r w:rsidR="0047670E" w:rsidRPr="00AE5A84">
        <w:rPr>
          <w:rFonts w:ascii="Sylfaen" w:hAnsi="Sylfaen" w:cstheme="minorHAnsi"/>
          <w:spacing w:val="-1"/>
        </w:rPr>
        <w:t>n</w:t>
      </w:r>
      <w:r w:rsidR="0047670E" w:rsidRPr="00AE5A84">
        <w:rPr>
          <w:rFonts w:ascii="Sylfaen" w:hAnsi="Sylfaen" w:cstheme="minorHAnsi"/>
        </w:rPr>
        <w:t>d</w:t>
      </w:r>
      <w:r w:rsidR="0047670E" w:rsidRPr="00AE5A84">
        <w:rPr>
          <w:rFonts w:ascii="Sylfaen" w:hAnsi="Sylfaen" w:cstheme="minorHAnsi"/>
          <w:spacing w:val="2"/>
        </w:rPr>
        <w:t xml:space="preserve"> </w:t>
      </w:r>
      <w:r w:rsidR="0047670E" w:rsidRPr="00AE5A84">
        <w:rPr>
          <w:rFonts w:ascii="Sylfaen" w:hAnsi="Sylfaen" w:cstheme="minorHAnsi"/>
        </w:rPr>
        <w:t>a</w:t>
      </w:r>
      <w:r w:rsidR="0047670E" w:rsidRPr="00AE5A84">
        <w:rPr>
          <w:rFonts w:ascii="Sylfaen" w:hAnsi="Sylfaen" w:cstheme="minorHAnsi"/>
          <w:spacing w:val="-1"/>
        </w:rPr>
        <w:t>nn</w:t>
      </w:r>
      <w:r w:rsidR="0047670E" w:rsidRPr="00AE5A84">
        <w:rPr>
          <w:rFonts w:ascii="Sylfaen" w:hAnsi="Sylfaen" w:cstheme="minorHAnsi"/>
          <w:spacing w:val="1"/>
        </w:rPr>
        <w:t>o</w:t>
      </w:r>
      <w:r w:rsidR="0047670E" w:rsidRPr="00AE5A84">
        <w:rPr>
          <w:rFonts w:ascii="Sylfaen" w:hAnsi="Sylfaen" w:cstheme="minorHAnsi"/>
          <w:spacing w:val="-1"/>
        </w:rPr>
        <w:t>un</w:t>
      </w:r>
      <w:r w:rsidR="0047670E" w:rsidRPr="00AE5A84">
        <w:rPr>
          <w:rFonts w:ascii="Sylfaen" w:hAnsi="Sylfaen" w:cstheme="minorHAnsi"/>
          <w:spacing w:val="-2"/>
        </w:rPr>
        <w:t>c</w:t>
      </w:r>
      <w:r w:rsidR="0047670E" w:rsidRPr="00AE5A84">
        <w:rPr>
          <w:rFonts w:ascii="Sylfaen" w:hAnsi="Sylfaen" w:cstheme="minorHAnsi"/>
        </w:rPr>
        <w:t>e</w:t>
      </w:r>
      <w:r w:rsidR="0047670E" w:rsidRPr="00AE5A84">
        <w:rPr>
          <w:rFonts w:ascii="Sylfaen" w:hAnsi="Sylfaen" w:cstheme="minorHAnsi"/>
          <w:spacing w:val="-1"/>
        </w:rPr>
        <w:t>m</w:t>
      </w:r>
      <w:r w:rsidR="0047670E" w:rsidRPr="00AE5A84">
        <w:rPr>
          <w:rFonts w:ascii="Sylfaen" w:hAnsi="Sylfaen" w:cstheme="minorHAnsi"/>
        </w:rPr>
        <w:t>e</w:t>
      </w:r>
      <w:r w:rsidR="0047670E" w:rsidRPr="00AE5A84">
        <w:rPr>
          <w:rFonts w:ascii="Sylfaen" w:hAnsi="Sylfaen" w:cstheme="minorHAnsi"/>
          <w:spacing w:val="-3"/>
        </w:rPr>
        <w:t>n</w:t>
      </w:r>
      <w:r w:rsidR="0047670E" w:rsidRPr="00AE5A84">
        <w:rPr>
          <w:rFonts w:ascii="Sylfaen" w:hAnsi="Sylfaen" w:cstheme="minorHAnsi"/>
        </w:rPr>
        <w:t>t</w:t>
      </w:r>
      <w:r w:rsidR="0047670E" w:rsidRPr="00AE5A84">
        <w:rPr>
          <w:rFonts w:ascii="Sylfaen" w:hAnsi="Sylfaen" w:cstheme="minorHAnsi"/>
          <w:spacing w:val="3"/>
        </w:rPr>
        <w:t xml:space="preserve"> </w:t>
      </w:r>
      <w:r w:rsidR="0047670E" w:rsidRPr="00AE5A84">
        <w:rPr>
          <w:rFonts w:ascii="Sylfaen" w:hAnsi="Sylfaen" w:cstheme="minorHAnsi"/>
          <w:spacing w:val="1"/>
        </w:rPr>
        <w:t>o</w:t>
      </w:r>
      <w:r w:rsidR="0047670E" w:rsidRPr="00AE5A84">
        <w:rPr>
          <w:rFonts w:ascii="Sylfaen" w:hAnsi="Sylfaen" w:cstheme="minorHAnsi"/>
        </w:rPr>
        <w:t>f i</w:t>
      </w:r>
      <w:r w:rsidR="0047670E" w:rsidRPr="00AE5A84">
        <w:rPr>
          <w:rFonts w:ascii="Sylfaen" w:hAnsi="Sylfaen" w:cstheme="minorHAnsi"/>
          <w:spacing w:val="-1"/>
        </w:rPr>
        <w:t>n</w:t>
      </w:r>
      <w:r w:rsidR="0047670E" w:rsidRPr="00AE5A84">
        <w:rPr>
          <w:rFonts w:ascii="Sylfaen" w:hAnsi="Sylfaen" w:cstheme="minorHAnsi"/>
        </w:rPr>
        <w:t>f</w:t>
      </w:r>
      <w:r w:rsidR="0047670E" w:rsidRPr="00AE5A84">
        <w:rPr>
          <w:rFonts w:ascii="Sylfaen" w:hAnsi="Sylfaen" w:cstheme="minorHAnsi"/>
          <w:spacing w:val="1"/>
        </w:rPr>
        <w:t>o</w:t>
      </w:r>
      <w:r w:rsidR="0047670E" w:rsidRPr="00AE5A84">
        <w:rPr>
          <w:rFonts w:ascii="Sylfaen" w:hAnsi="Sylfaen" w:cstheme="minorHAnsi"/>
        </w:rPr>
        <w:t>r</w:t>
      </w:r>
      <w:r w:rsidR="0047670E" w:rsidRPr="00AE5A84">
        <w:rPr>
          <w:rFonts w:ascii="Sylfaen" w:hAnsi="Sylfaen" w:cstheme="minorHAnsi"/>
          <w:spacing w:val="1"/>
        </w:rPr>
        <w:t>m</w:t>
      </w:r>
      <w:r w:rsidR="0047670E" w:rsidRPr="00AE5A84">
        <w:rPr>
          <w:rFonts w:ascii="Sylfaen" w:hAnsi="Sylfaen" w:cstheme="minorHAnsi"/>
          <w:spacing w:val="-3"/>
        </w:rPr>
        <w:t>a</w:t>
      </w:r>
      <w:r w:rsidR="0047670E" w:rsidRPr="00AE5A84">
        <w:rPr>
          <w:rFonts w:ascii="Sylfaen" w:hAnsi="Sylfaen" w:cstheme="minorHAnsi"/>
        </w:rPr>
        <w:t>ti</w:t>
      </w:r>
      <w:r w:rsidR="0047670E" w:rsidRPr="00AE5A84">
        <w:rPr>
          <w:rFonts w:ascii="Sylfaen" w:hAnsi="Sylfaen" w:cstheme="minorHAnsi"/>
          <w:spacing w:val="1"/>
        </w:rPr>
        <w:t>o</w:t>
      </w:r>
      <w:r w:rsidR="0047670E" w:rsidRPr="00AE5A84">
        <w:rPr>
          <w:rFonts w:ascii="Sylfaen" w:hAnsi="Sylfaen" w:cstheme="minorHAnsi"/>
        </w:rPr>
        <w:t>n</w:t>
      </w:r>
      <w:r w:rsidR="0047670E" w:rsidRPr="00AE5A84">
        <w:rPr>
          <w:rFonts w:ascii="Sylfaen" w:hAnsi="Sylfaen" w:cstheme="minorHAnsi"/>
          <w:spacing w:val="-1"/>
        </w:rPr>
        <w:t xml:space="preserve"> </w:t>
      </w:r>
      <w:r w:rsidR="0047670E" w:rsidRPr="00AE5A84">
        <w:rPr>
          <w:rFonts w:ascii="Sylfaen" w:hAnsi="Sylfaen" w:cstheme="minorHAnsi"/>
        </w:rPr>
        <w:t>is</w:t>
      </w:r>
      <w:r w:rsidR="0047670E" w:rsidRPr="00AE5A84">
        <w:rPr>
          <w:rFonts w:ascii="Sylfaen" w:hAnsi="Sylfaen" w:cstheme="minorHAnsi"/>
          <w:spacing w:val="1"/>
        </w:rPr>
        <w:t xml:space="preserve"> </w:t>
      </w:r>
      <w:r w:rsidR="0047670E" w:rsidRPr="00AE5A84">
        <w:rPr>
          <w:rFonts w:ascii="Sylfaen" w:hAnsi="Sylfaen" w:cstheme="minorHAnsi"/>
        </w:rPr>
        <w:t>al</w:t>
      </w:r>
      <w:r w:rsidR="0047670E" w:rsidRPr="00AE5A84">
        <w:rPr>
          <w:rFonts w:ascii="Sylfaen" w:hAnsi="Sylfaen" w:cstheme="minorHAnsi"/>
          <w:spacing w:val="-3"/>
        </w:rPr>
        <w:t>l</w:t>
      </w:r>
      <w:r w:rsidR="0047670E" w:rsidRPr="00AE5A84">
        <w:rPr>
          <w:rFonts w:ascii="Sylfaen" w:hAnsi="Sylfaen" w:cstheme="minorHAnsi"/>
          <w:spacing w:val="1"/>
        </w:rPr>
        <w:t>o</w:t>
      </w:r>
      <w:r w:rsidR="0047670E" w:rsidRPr="00AE5A84">
        <w:rPr>
          <w:rFonts w:ascii="Sylfaen" w:hAnsi="Sylfaen" w:cstheme="minorHAnsi"/>
        </w:rPr>
        <w:t>w</w:t>
      </w:r>
      <w:r w:rsidR="0047670E" w:rsidRPr="00AE5A84">
        <w:rPr>
          <w:rFonts w:ascii="Sylfaen" w:hAnsi="Sylfaen" w:cstheme="minorHAnsi"/>
          <w:spacing w:val="1"/>
        </w:rPr>
        <w:t>e</w:t>
      </w:r>
      <w:r w:rsidR="0047670E" w:rsidRPr="00AE5A84">
        <w:rPr>
          <w:rFonts w:ascii="Sylfaen" w:hAnsi="Sylfaen" w:cstheme="minorHAnsi"/>
        </w:rPr>
        <w:t>d</w:t>
      </w:r>
      <w:r w:rsidR="0047670E" w:rsidRPr="00AE5A84">
        <w:rPr>
          <w:rFonts w:ascii="Sylfaen" w:hAnsi="Sylfaen" w:cstheme="minorHAnsi"/>
          <w:spacing w:val="-3"/>
        </w:rPr>
        <w:t xml:space="preserve"> </w:t>
      </w:r>
      <w:r w:rsidR="0047670E" w:rsidRPr="00AE5A84">
        <w:rPr>
          <w:rFonts w:ascii="Sylfaen" w:hAnsi="Sylfaen" w:cstheme="minorHAnsi"/>
          <w:spacing w:val="1"/>
        </w:rPr>
        <w:t>o</w:t>
      </w:r>
      <w:r w:rsidR="0047670E" w:rsidRPr="00AE5A84">
        <w:rPr>
          <w:rFonts w:ascii="Sylfaen" w:hAnsi="Sylfaen" w:cstheme="minorHAnsi"/>
          <w:spacing w:val="-1"/>
        </w:rPr>
        <w:t>n</w:t>
      </w:r>
      <w:r w:rsidR="0047670E" w:rsidRPr="00AE5A84">
        <w:rPr>
          <w:rFonts w:ascii="Sylfaen" w:hAnsi="Sylfaen" w:cstheme="minorHAnsi"/>
        </w:rPr>
        <w:t>ly</w:t>
      </w:r>
      <w:r w:rsidR="0047670E" w:rsidRPr="00AE5A84">
        <w:rPr>
          <w:rFonts w:ascii="Sylfaen" w:hAnsi="Sylfaen" w:cstheme="minorHAnsi"/>
          <w:spacing w:val="-2"/>
        </w:rPr>
        <w:t xml:space="preserve"> </w:t>
      </w:r>
      <w:r w:rsidR="0047670E" w:rsidRPr="00AE5A84">
        <w:rPr>
          <w:rFonts w:ascii="Sylfaen" w:hAnsi="Sylfaen" w:cstheme="minorHAnsi"/>
        </w:rPr>
        <w:t>if it</w:t>
      </w:r>
      <w:r w:rsidR="0047670E" w:rsidRPr="00AE5A84">
        <w:rPr>
          <w:rFonts w:ascii="Sylfaen" w:hAnsi="Sylfaen" w:cstheme="minorHAnsi"/>
          <w:spacing w:val="1"/>
        </w:rPr>
        <w:t xml:space="preserve"> </w:t>
      </w:r>
      <w:r w:rsidR="0047670E" w:rsidRPr="00AE5A84">
        <w:rPr>
          <w:rFonts w:ascii="Sylfaen" w:hAnsi="Sylfaen" w:cstheme="minorHAnsi"/>
        </w:rPr>
        <w:t>is e</w:t>
      </w:r>
      <w:r w:rsidR="0047670E" w:rsidRPr="00AE5A84">
        <w:rPr>
          <w:rFonts w:ascii="Sylfaen" w:hAnsi="Sylfaen" w:cstheme="minorHAnsi"/>
          <w:spacing w:val="1"/>
        </w:rPr>
        <w:t>x</w:t>
      </w:r>
      <w:r w:rsidR="0047670E" w:rsidRPr="00AE5A84">
        <w:rPr>
          <w:rFonts w:ascii="Sylfaen" w:hAnsi="Sylfaen" w:cstheme="minorHAnsi"/>
          <w:spacing w:val="-1"/>
        </w:rPr>
        <w:t>p</w:t>
      </w:r>
      <w:r w:rsidR="0047670E" w:rsidRPr="00AE5A84">
        <w:rPr>
          <w:rFonts w:ascii="Sylfaen" w:hAnsi="Sylfaen" w:cstheme="minorHAnsi"/>
        </w:rPr>
        <w:t>licitly</w:t>
      </w:r>
      <w:r w:rsidR="0047670E" w:rsidRPr="00AE5A84">
        <w:rPr>
          <w:rFonts w:ascii="Sylfaen" w:hAnsi="Sylfaen" w:cstheme="minorHAnsi"/>
          <w:spacing w:val="1"/>
        </w:rPr>
        <w:t xml:space="preserve"> </w:t>
      </w:r>
      <w:r w:rsidR="0047670E" w:rsidRPr="00AE5A84">
        <w:rPr>
          <w:rFonts w:ascii="Sylfaen" w:hAnsi="Sylfaen" w:cstheme="minorHAnsi"/>
          <w:spacing w:val="-1"/>
        </w:rPr>
        <w:t>p</w:t>
      </w:r>
      <w:r w:rsidR="0047670E" w:rsidRPr="00AE5A84">
        <w:rPr>
          <w:rFonts w:ascii="Sylfaen" w:hAnsi="Sylfaen" w:cstheme="minorHAnsi"/>
        </w:rPr>
        <w:t>e</w:t>
      </w:r>
      <w:r w:rsidR="0047670E" w:rsidRPr="00AE5A84">
        <w:rPr>
          <w:rFonts w:ascii="Sylfaen" w:hAnsi="Sylfaen" w:cstheme="minorHAnsi"/>
          <w:spacing w:val="-2"/>
        </w:rPr>
        <w:t>r</w:t>
      </w:r>
      <w:r w:rsidR="0047670E" w:rsidRPr="00AE5A84">
        <w:rPr>
          <w:rFonts w:ascii="Sylfaen" w:hAnsi="Sylfaen" w:cstheme="minorHAnsi"/>
          <w:spacing w:val="1"/>
        </w:rPr>
        <w:t>m</w:t>
      </w:r>
      <w:r w:rsidR="0047670E" w:rsidRPr="00AE5A84">
        <w:rPr>
          <w:rFonts w:ascii="Sylfaen" w:hAnsi="Sylfaen" w:cstheme="minorHAnsi"/>
        </w:rPr>
        <w:t>i</w:t>
      </w:r>
      <w:r w:rsidR="0047670E" w:rsidRPr="00AE5A84">
        <w:rPr>
          <w:rFonts w:ascii="Sylfaen" w:hAnsi="Sylfaen" w:cstheme="minorHAnsi"/>
          <w:spacing w:val="-2"/>
        </w:rPr>
        <w:t>t</w:t>
      </w:r>
      <w:r w:rsidR="0047670E" w:rsidRPr="00AE5A84">
        <w:rPr>
          <w:rFonts w:ascii="Sylfaen" w:hAnsi="Sylfaen" w:cstheme="minorHAnsi"/>
        </w:rPr>
        <w:t>t</w:t>
      </w:r>
      <w:r w:rsidR="0047670E" w:rsidRPr="00AE5A84">
        <w:rPr>
          <w:rFonts w:ascii="Sylfaen" w:hAnsi="Sylfaen" w:cstheme="minorHAnsi"/>
          <w:spacing w:val="1"/>
        </w:rPr>
        <w:t>e</w:t>
      </w:r>
      <w:r w:rsidR="0047670E" w:rsidRPr="00AE5A84">
        <w:rPr>
          <w:rFonts w:ascii="Sylfaen" w:hAnsi="Sylfaen" w:cstheme="minorHAnsi"/>
        </w:rPr>
        <w:t>d</w:t>
      </w:r>
      <w:r w:rsidR="0047670E" w:rsidRPr="00AE5A84">
        <w:rPr>
          <w:rFonts w:ascii="Sylfaen" w:hAnsi="Sylfaen" w:cstheme="minorHAnsi"/>
          <w:spacing w:val="-3"/>
        </w:rPr>
        <w:t xml:space="preserve"> </w:t>
      </w:r>
      <w:r w:rsidR="0047670E" w:rsidRPr="00AE5A84">
        <w:rPr>
          <w:rFonts w:ascii="Sylfaen" w:hAnsi="Sylfaen" w:cstheme="minorHAnsi"/>
          <w:spacing w:val="-1"/>
        </w:rPr>
        <w:t>b</w:t>
      </w:r>
      <w:r w:rsidR="0047670E" w:rsidRPr="00AE5A84">
        <w:rPr>
          <w:rFonts w:ascii="Sylfaen" w:hAnsi="Sylfaen" w:cstheme="minorHAnsi"/>
        </w:rPr>
        <w:t>y</w:t>
      </w:r>
      <w:r w:rsidR="0047670E" w:rsidRPr="00AE5A84">
        <w:rPr>
          <w:rFonts w:ascii="Sylfaen" w:hAnsi="Sylfaen" w:cstheme="minorHAnsi"/>
          <w:spacing w:val="1"/>
        </w:rPr>
        <w:t xml:space="preserve"> </w:t>
      </w:r>
      <w:r w:rsidR="0047670E" w:rsidRPr="00AE5A84">
        <w:rPr>
          <w:rFonts w:ascii="Sylfaen" w:hAnsi="Sylfaen" w:cstheme="minorHAnsi"/>
        </w:rPr>
        <w:t>law,</w:t>
      </w:r>
      <w:r w:rsidR="0047670E" w:rsidRPr="00AE5A84">
        <w:rPr>
          <w:rFonts w:ascii="Sylfaen" w:hAnsi="Sylfaen" w:cstheme="minorHAnsi"/>
          <w:spacing w:val="1"/>
        </w:rPr>
        <w:t xml:space="preserve"> </w:t>
      </w:r>
      <w:r w:rsidR="0047670E" w:rsidRPr="00AE5A84">
        <w:rPr>
          <w:rFonts w:ascii="Sylfaen" w:hAnsi="Sylfaen" w:cstheme="minorHAnsi"/>
        </w:rPr>
        <w:t xml:space="preserve">a </w:t>
      </w:r>
      <w:r w:rsidR="0047670E" w:rsidRPr="00AE5A84">
        <w:rPr>
          <w:rFonts w:ascii="Sylfaen" w:hAnsi="Sylfaen" w:cstheme="minorHAnsi"/>
          <w:spacing w:val="1"/>
        </w:rPr>
        <w:t>w</w:t>
      </w:r>
      <w:r w:rsidR="0047670E" w:rsidRPr="00AE5A84">
        <w:rPr>
          <w:rFonts w:ascii="Sylfaen" w:hAnsi="Sylfaen" w:cstheme="minorHAnsi"/>
        </w:rPr>
        <w:t>ri</w:t>
      </w:r>
      <w:r w:rsidR="0047670E" w:rsidRPr="00AE5A84">
        <w:rPr>
          <w:rFonts w:ascii="Sylfaen" w:hAnsi="Sylfaen" w:cstheme="minorHAnsi"/>
          <w:spacing w:val="-2"/>
        </w:rPr>
        <w:t>t</w:t>
      </w:r>
      <w:r w:rsidR="0047670E" w:rsidRPr="00AE5A84">
        <w:rPr>
          <w:rFonts w:ascii="Sylfaen" w:hAnsi="Sylfaen" w:cstheme="minorHAnsi"/>
        </w:rPr>
        <w:t>t</w:t>
      </w:r>
      <w:r w:rsidR="0047670E" w:rsidRPr="00AE5A84">
        <w:rPr>
          <w:rFonts w:ascii="Sylfaen" w:hAnsi="Sylfaen" w:cstheme="minorHAnsi"/>
          <w:spacing w:val="1"/>
        </w:rPr>
        <w:t>e</w:t>
      </w:r>
      <w:r w:rsidR="0047670E" w:rsidRPr="00AE5A84">
        <w:rPr>
          <w:rFonts w:ascii="Sylfaen" w:hAnsi="Sylfaen" w:cstheme="minorHAnsi"/>
        </w:rPr>
        <w:t>n</w:t>
      </w:r>
      <w:r w:rsidR="0047670E" w:rsidRPr="00AE5A84">
        <w:rPr>
          <w:rFonts w:ascii="Sylfaen" w:hAnsi="Sylfaen" w:cstheme="minorHAnsi"/>
          <w:spacing w:val="-1"/>
        </w:rPr>
        <w:t xml:space="preserve"> </w:t>
      </w:r>
      <w:r w:rsidR="0047670E" w:rsidRPr="00AE5A84">
        <w:rPr>
          <w:rFonts w:ascii="Sylfaen" w:hAnsi="Sylfaen" w:cstheme="minorHAnsi"/>
          <w:spacing w:val="-2"/>
        </w:rPr>
        <w:t>c</w:t>
      </w:r>
      <w:r w:rsidR="0047670E" w:rsidRPr="00AE5A84">
        <w:rPr>
          <w:rFonts w:ascii="Sylfaen" w:hAnsi="Sylfaen" w:cstheme="minorHAnsi"/>
          <w:spacing w:val="1"/>
        </w:rPr>
        <w:t>o</w:t>
      </w:r>
      <w:r w:rsidR="0047670E" w:rsidRPr="00AE5A84">
        <w:rPr>
          <w:rFonts w:ascii="Sylfaen" w:hAnsi="Sylfaen" w:cstheme="minorHAnsi"/>
          <w:spacing w:val="-1"/>
        </w:rPr>
        <w:t>n</w:t>
      </w:r>
      <w:r w:rsidR="0047670E" w:rsidRPr="00AE5A84">
        <w:rPr>
          <w:rFonts w:ascii="Sylfaen" w:hAnsi="Sylfaen" w:cstheme="minorHAnsi"/>
        </w:rPr>
        <w:t>sent</w:t>
      </w:r>
      <w:r w:rsidR="0047670E" w:rsidRPr="00AE5A84">
        <w:rPr>
          <w:rFonts w:ascii="Sylfaen" w:hAnsi="Sylfaen" w:cstheme="minorHAnsi"/>
          <w:spacing w:val="1"/>
        </w:rPr>
        <w:t xml:space="preserve"> </w:t>
      </w:r>
      <w:r w:rsidR="0047670E" w:rsidRPr="00AE5A84">
        <w:rPr>
          <w:rFonts w:ascii="Sylfaen" w:hAnsi="Sylfaen" w:cstheme="minorHAnsi"/>
          <w:spacing w:val="-3"/>
        </w:rPr>
        <w:t>h</w:t>
      </w:r>
      <w:r w:rsidR="0047670E" w:rsidRPr="00AE5A84">
        <w:rPr>
          <w:rFonts w:ascii="Sylfaen" w:hAnsi="Sylfaen" w:cstheme="minorHAnsi"/>
        </w:rPr>
        <w:t>as been re</w:t>
      </w:r>
      <w:r w:rsidR="0047670E" w:rsidRPr="00AE5A84">
        <w:rPr>
          <w:rFonts w:ascii="Sylfaen" w:hAnsi="Sylfaen" w:cstheme="minorHAnsi"/>
          <w:spacing w:val="1"/>
        </w:rPr>
        <w:t>c</w:t>
      </w:r>
      <w:r w:rsidR="0047670E" w:rsidRPr="00AE5A84">
        <w:rPr>
          <w:rFonts w:ascii="Sylfaen" w:hAnsi="Sylfaen" w:cstheme="minorHAnsi"/>
        </w:rPr>
        <w:t>e</w:t>
      </w:r>
      <w:r w:rsidR="0047670E" w:rsidRPr="00AE5A84">
        <w:rPr>
          <w:rFonts w:ascii="Sylfaen" w:hAnsi="Sylfaen" w:cstheme="minorHAnsi"/>
          <w:spacing w:val="-2"/>
        </w:rPr>
        <w:t>i</w:t>
      </w:r>
      <w:r w:rsidR="0047670E" w:rsidRPr="00AE5A84">
        <w:rPr>
          <w:rFonts w:ascii="Sylfaen" w:hAnsi="Sylfaen" w:cstheme="minorHAnsi"/>
          <w:spacing w:val="1"/>
        </w:rPr>
        <w:t>v</w:t>
      </w:r>
      <w:r w:rsidR="0047670E" w:rsidRPr="00AE5A84">
        <w:rPr>
          <w:rFonts w:ascii="Sylfaen" w:hAnsi="Sylfaen" w:cstheme="minorHAnsi"/>
        </w:rPr>
        <w:t>ed by</w:t>
      </w:r>
      <w:r w:rsidR="0047670E" w:rsidRPr="00AE5A84">
        <w:rPr>
          <w:rFonts w:ascii="Sylfaen" w:hAnsi="Sylfaen" w:cstheme="minorHAnsi"/>
          <w:spacing w:val="-1"/>
        </w:rPr>
        <w:t xml:space="preserve"> </w:t>
      </w:r>
      <w:r w:rsidR="0047670E" w:rsidRPr="00AE5A84">
        <w:rPr>
          <w:rFonts w:ascii="Sylfaen" w:hAnsi="Sylfaen" w:cstheme="minorHAnsi"/>
        </w:rPr>
        <w:t>the</w:t>
      </w:r>
      <w:r w:rsidR="0047670E" w:rsidRPr="00AE5A84">
        <w:rPr>
          <w:rFonts w:ascii="Sylfaen" w:hAnsi="Sylfaen" w:cstheme="minorHAnsi"/>
          <w:spacing w:val="6"/>
        </w:rPr>
        <w:t xml:space="preserve"> </w:t>
      </w:r>
      <w:r w:rsidR="00AE2375" w:rsidRPr="00AE5A84">
        <w:rPr>
          <w:rFonts w:ascii="Sylfaen" w:hAnsi="Sylfaen" w:cstheme="minorHAnsi"/>
        </w:rPr>
        <w:t>Employer</w:t>
      </w:r>
      <w:r w:rsidR="0047670E" w:rsidRPr="00AE5A84">
        <w:rPr>
          <w:rFonts w:ascii="Sylfaen" w:hAnsi="Sylfaen" w:cstheme="minorHAnsi"/>
        </w:rPr>
        <w:t xml:space="preserve"> </w:t>
      </w:r>
      <w:r w:rsidR="0047670E" w:rsidRPr="00AE5A84">
        <w:rPr>
          <w:rFonts w:ascii="Sylfaen" w:hAnsi="Sylfaen" w:cstheme="minorHAnsi"/>
          <w:spacing w:val="1"/>
        </w:rPr>
        <w:t>o</w:t>
      </w:r>
      <w:r w:rsidR="0047670E" w:rsidRPr="00AE5A84">
        <w:rPr>
          <w:rFonts w:ascii="Sylfaen" w:hAnsi="Sylfaen" w:cstheme="minorHAnsi"/>
        </w:rPr>
        <w:t>r if it</w:t>
      </w:r>
      <w:r w:rsidR="0047670E" w:rsidRPr="00AE5A84">
        <w:rPr>
          <w:rFonts w:ascii="Sylfaen" w:hAnsi="Sylfaen" w:cstheme="minorHAnsi"/>
          <w:spacing w:val="-2"/>
        </w:rPr>
        <w:t xml:space="preserve"> </w:t>
      </w:r>
      <w:r w:rsidR="0047670E" w:rsidRPr="00AE5A84">
        <w:rPr>
          <w:rFonts w:ascii="Sylfaen" w:hAnsi="Sylfaen" w:cstheme="minorHAnsi"/>
          <w:spacing w:val="1"/>
        </w:rPr>
        <w:t>o</w:t>
      </w:r>
      <w:r w:rsidR="0047670E" w:rsidRPr="00AE5A84">
        <w:rPr>
          <w:rFonts w:ascii="Sylfaen" w:hAnsi="Sylfaen" w:cstheme="minorHAnsi"/>
        </w:rPr>
        <w:t>ri</w:t>
      </w:r>
      <w:r w:rsidR="0047670E" w:rsidRPr="00AE5A84">
        <w:rPr>
          <w:rFonts w:ascii="Sylfaen" w:hAnsi="Sylfaen" w:cstheme="minorHAnsi"/>
          <w:spacing w:val="-1"/>
        </w:rPr>
        <w:t>g</w:t>
      </w:r>
      <w:r w:rsidR="0047670E" w:rsidRPr="00AE5A84">
        <w:rPr>
          <w:rFonts w:ascii="Sylfaen" w:hAnsi="Sylfaen" w:cstheme="minorHAnsi"/>
        </w:rPr>
        <w:t>i</w:t>
      </w:r>
      <w:r w:rsidR="0047670E" w:rsidRPr="00AE5A84">
        <w:rPr>
          <w:rFonts w:ascii="Sylfaen" w:hAnsi="Sylfaen" w:cstheme="minorHAnsi"/>
          <w:spacing w:val="-1"/>
        </w:rPr>
        <w:t>n</w:t>
      </w:r>
      <w:r w:rsidR="0047670E" w:rsidRPr="00AE5A84">
        <w:rPr>
          <w:rFonts w:ascii="Sylfaen" w:hAnsi="Sylfaen" w:cstheme="minorHAnsi"/>
        </w:rPr>
        <w:t>a</w:t>
      </w:r>
      <w:r w:rsidR="0047670E" w:rsidRPr="00AE5A84">
        <w:rPr>
          <w:rFonts w:ascii="Sylfaen" w:hAnsi="Sylfaen" w:cstheme="minorHAnsi"/>
          <w:spacing w:val="-2"/>
        </w:rPr>
        <w:t>t</w:t>
      </w:r>
      <w:r w:rsidR="0047670E" w:rsidRPr="00AE5A84">
        <w:rPr>
          <w:rFonts w:ascii="Sylfaen" w:hAnsi="Sylfaen" w:cstheme="minorHAnsi"/>
        </w:rPr>
        <w:t>es</w:t>
      </w:r>
      <w:r w:rsidR="0047670E" w:rsidRPr="00AE5A84">
        <w:rPr>
          <w:rFonts w:ascii="Sylfaen" w:hAnsi="Sylfaen" w:cstheme="minorHAnsi"/>
          <w:spacing w:val="1"/>
        </w:rPr>
        <w:t xml:space="preserve"> </w:t>
      </w:r>
      <w:r w:rsidR="0047670E" w:rsidRPr="00AE5A84">
        <w:rPr>
          <w:rFonts w:ascii="Sylfaen" w:hAnsi="Sylfaen" w:cstheme="minorHAnsi"/>
        </w:rPr>
        <w:t>f</w:t>
      </w:r>
      <w:r w:rsidR="0047670E" w:rsidRPr="00AE5A84">
        <w:rPr>
          <w:rFonts w:ascii="Sylfaen" w:hAnsi="Sylfaen" w:cstheme="minorHAnsi"/>
          <w:spacing w:val="-3"/>
        </w:rPr>
        <w:t>r</w:t>
      </w:r>
      <w:r w:rsidR="0047670E" w:rsidRPr="00AE5A84">
        <w:rPr>
          <w:rFonts w:ascii="Sylfaen" w:hAnsi="Sylfaen" w:cstheme="minorHAnsi"/>
          <w:spacing w:val="-1"/>
        </w:rPr>
        <w:t>o</w:t>
      </w:r>
      <w:r w:rsidR="0047670E" w:rsidRPr="00AE5A84">
        <w:rPr>
          <w:rFonts w:ascii="Sylfaen" w:hAnsi="Sylfaen" w:cstheme="minorHAnsi"/>
        </w:rPr>
        <w:t>m</w:t>
      </w:r>
      <w:r w:rsidR="0047670E" w:rsidRPr="00AE5A84">
        <w:rPr>
          <w:rFonts w:ascii="Sylfaen" w:hAnsi="Sylfaen" w:cstheme="minorHAnsi"/>
          <w:spacing w:val="1"/>
        </w:rPr>
        <w:t xml:space="preserve"> t</w:t>
      </w:r>
      <w:r w:rsidR="0047670E" w:rsidRPr="00AE5A84">
        <w:rPr>
          <w:rFonts w:ascii="Sylfaen" w:hAnsi="Sylfaen" w:cstheme="minorHAnsi"/>
          <w:spacing w:val="-3"/>
        </w:rPr>
        <w:t>h</w:t>
      </w:r>
      <w:r w:rsidR="0047670E" w:rsidRPr="00AE5A84">
        <w:rPr>
          <w:rFonts w:ascii="Sylfaen" w:hAnsi="Sylfaen" w:cstheme="minorHAnsi"/>
        </w:rPr>
        <w:t>e</w:t>
      </w:r>
      <w:r w:rsidR="0047670E" w:rsidRPr="00AE5A84">
        <w:rPr>
          <w:rFonts w:ascii="Sylfaen" w:hAnsi="Sylfaen" w:cstheme="minorHAnsi"/>
          <w:spacing w:val="1"/>
        </w:rPr>
        <w:t xml:space="preserve"> </w:t>
      </w:r>
      <w:r w:rsidR="0047670E" w:rsidRPr="00AE5A84">
        <w:rPr>
          <w:rFonts w:ascii="Sylfaen" w:hAnsi="Sylfaen" w:cstheme="minorHAnsi"/>
          <w:spacing w:val="-1"/>
        </w:rPr>
        <w:t>v</w:t>
      </w:r>
      <w:r w:rsidR="0047670E" w:rsidRPr="00AE5A84">
        <w:rPr>
          <w:rFonts w:ascii="Sylfaen" w:hAnsi="Sylfaen" w:cstheme="minorHAnsi"/>
        </w:rPr>
        <w:t>ery</w:t>
      </w:r>
      <w:r w:rsidR="0047670E" w:rsidRPr="00AE5A84">
        <w:rPr>
          <w:rFonts w:ascii="Sylfaen" w:hAnsi="Sylfaen" w:cstheme="minorHAnsi"/>
          <w:spacing w:val="1"/>
        </w:rPr>
        <w:t xml:space="preserve"> </w:t>
      </w:r>
      <w:r w:rsidR="0047670E" w:rsidRPr="00AE5A84">
        <w:rPr>
          <w:rFonts w:ascii="Sylfaen" w:hAnsi="Sylfaen" w:cstheme="minorHAnsi"/>
        </w:rPr>
        <w:t>nat</w:t>
      </w:r>
      <w:r w:rsidR="0047670E" w:rsidRPr="00AE5A84">
        <w:rPr>
          <w:rFonts w:ascii="Sylfaen" w:hAnsi="Sylfaen" w:cstheme="minorHAnsi"/>
          <w:spacing w:val="-1"/>
        </w:rPr>
        <w:t>u</w:t>
      </w:r>
      <w:r w:rsidR="0047670E" w:rsidRPr="00AE5A84">
        <w:rPr>
          <w:rFonts w:ascii="Sylfaen" w:hAnsi="Sylfaen" w:cstheme="minorHAnsi"/>
          <w:spacing w:val="-3"/>
        </w:rPr>
        <w:t>r</w:t>
      </w:r>
      <w:r w:rsidR="0047670E" w:rsidRPr="00AE5A84">
        <w:rPr>
          <w:rFonts w:ascii="Sylfaen" w:hAnsi="Sylfaen" w:cstheme="minorHAnsi"/>
        </w:rPr>
        <w:t>e</w:t>
      </w:r>
      <w:r w:rsidR="0047670E" w:rsidRPr="00AE5A84">
        <w:rPr>
          <w:rFonts w:ascii="Sylfaen" w:hAnsi="Sylfaen" w:cstheme="minorHAnsi"/>
          <w:spacing w:val="-1"/>
        </w:rPr>
        <w:t xml:space="preserve"> </w:t>
      </w:r>
      <w:r w:rsidR="0047670E" w:rsidRPr="00AE5A84">
        <w:rPr>
          <w:rFonts w:ascii="Sylfaen" w:hAnsi="Sylfaen" w:cstheme="minorHAnsi"/>
          <w:spacing w:val="1"/>
        </w:rPr>
        <w:t>o</w:t>
      </w:r>
      <w:r w:rsidR="0047670E" w:rsidRPr="00AE5A84">
        <w:rPr>
          <w:rFonts w:ascii="Sylfaen" w:hAnsi="Sylfaen" w:cstheme="minorHAnsi"/>
        </w:rPr>
        <w:t xml:space="preserve">f </w:t>
      </w:r>
      <w:r w:rsidR="0047670E" w:rsidRPr="00AE5A84">
        <w:rPr>
          <w:rFonts w:ascii="Sylfaen" w:hAnsi="Sylfaen" w:cstheme="minorHAnsi"/>
          <w:spacing w:val="1"/>
        </w:rPr>
        <w:t>t</w:t>
      </w:r>
      <w:r w:rsidR="0047670E" w:rsidRPr="00AE5A84">
        <w:rPr>
          <w:rFonts w:ascii="Sylfaen" w:hAnsi="Sylfaen" w:cstheme="minorHAnsi"/>
          <w:spacing w:val="-1"/>
        </w:rPr>
        <w:t>h</w:t>
      </w:r>
      <w:r w:rsidR="0047670E" w:rsidRPr="00AE5A84">
        <w:rPr>
          <w:rFonts w:ascii="Sylfaen" w:hAnsi="Sylfaen" w:cstheme="minorHAnsi"/>
        </w:rPr>
        <w:t>e</w:t>
      </w:r>
      <w:r w:rsidR="0047670E" w:rsidRPr="00AE5A84">
        <w:rPr>
          <w:rFonts w:ascii="Sylfaen" w:hAnsi="Sylfaen" w:cstheme="minorHAnsi"/>
          <w:spacing w:val="-2"/>
        </w:rPr>
        <w:t xml:space="preserve"> </w:t>
      </w:r>
      <w:r w:rsidR="0047670E" w:rsidRPr="00AE5A84">
        <w:rPr>
          <w:rFonts w:ascii="Sylfaen" w:hAnsi="Sylfaen" w:cstheme="minorHAnsi"/>
        </w:rPr>
        <w:t>d</w:t>
      </w:r>
      <w:r w:rsidR="0047670E" w:rsidRPr="00AE5A84">
        <w:rPr>
          <w:rFonts w:ascii="Sylfaen" w:hAnsi="Sylfaen" w:cstheme="minorHAnsi"/>
          <w:spacing w:val="1"/>
        </w:rPr>
        <w:t>o</w:t>
      </w:r>
      <w:r w:rsidR="0047670E" w:rsidRPr="00AE5A84">
        <w:rPr>
          <w:rFonts w:ascii="Sylfaen" w:hAnsi="Sylfaen" w:cstheme="minorHAnsi"/>
        </w:rPr>
        <w:t>c</w:t>
      </w:r>
      <w:r w:rsidR="0047670E" w:rsidRPr="00AE5A84">
        <w:rPr>
          <w:rFonts w:ascii="Sylfaen" w:hAnsi="Sylfaen" w:cstheme="minorHAnsi"/>
          <w:spacing w:val="-3"/>
        </w:rPr>
        <w:t>u</w:t>
      </w:r>
      <w:r w:rsidR="0047670E" w:rsidRPr="00AE5A84">
        <w:rPr>
          <w:rFonts w:ascii="Sylfaen" w:hAnsi="Sylfaen" w:cstheme="minorHAnsi"/>
          <w:spacing w:val="1"/>
        </w:rPr>
        <w:t>m</w:t>
      </w:r>
      <w:r w:rsidR="0047670E" w:rsidRPr="00AE5A84">
        <w:rPr>
          <w:rFonts w:ascii="Sylfaen" w:hAnsi="Sylfaen" w:cstheme="minorHAnsi"/>
          <w:spacing w:val="3"/>
        </w:rPr>
        <w:t>e</w:t>
      </w:r>
      <w:r w:rsidR="0047670E" w:rsidRPr="00AE5A84">
        <w:rPr>
          <w:rFonts w:ascii="Sylfaen" w:hAnsi="Sylfaen" w:cstheme="minorHAnsi"/>
          <w:spacing w:val="-3"/>
        </w:rPr>
        <w:t>n</w:t>
      </w:r>
      <w:r w:rsidR="0047670E" w:rsidRPr="00AE5A84">
        <w:rPr>
          <w:rFonts w:ascii="Sylfaen" w:hAnsi="Sylfaen" w:cstheme="minorHAnsi"/>
        </w:rPr>
        <w:t>t</w:t>
      </w:r>
      <w:r w:rsidR="0047670E" w:rsidRPr="00AE5A84">
        <w:rPr>
          <w:rFonts w:ascii="Sylfaen" w:hAnsi="Sylfaen" w:cstheme="minorHAnsi"/>
          <w:spacing w:val="1"/>
        </w:rPr>
        <w:t xml:space="preserve"> </w:t>
      </w:r>
      <w:r w:rsidR="0047670E" w:rsidRPr="00AE5A84">
        <w:rPr>
          <w:rFonts w:ascii="Sylfaen" w:hAnsi="Sylfaen" w:cstheme="minorHAnsi"/>
        </w:rPr>
        <w:t>c</w:t>
      </w:r>
      <w:r w:rsidR="0047670E" w:rsidRPr="00AE5A84">
        <w:rPr>
          <w:rFonts w:ascii="Sylfaen" w:hAnsi="Sylfaen" w:cstheme="minorHAnsi"/>
          <w:spacing w:val="1"/>
        </w:rPr>
        <w:t>o</w:t>
      </w:r>
      <w:r w:rsidR="0047670E" w:rsidRPr="00AE5A84">
        <w:rPr>
          <w:rFonts w:ascii="Sylfaen" w:hAnsi="Sylfaen" w:cstheme="minorHAnsi"/>
          <w:spacing w:val="-3"/>
        </w:rPr>
        <w:t>n</w:t>
      </w:r>
      <w:r w:rsidR="0047670E" w:rsidRPr="00AE5A84">
        <w:rPr>
          <w:rFonts w:ascii="Sylfaen" w:hAnsi="Sylfaen" w:cstheme="minorHAnsi"/>
        </w:rPr>
        <w:t>tai</w:t>
      </w:r>
      <w:r w:rsidR="0047670E" w:rsidRPr="00AE5A84">
        <w:rPr>
          <w:rFonts w:ascii="Sylfaen" w:hAnsi="Sylfaen" w:cstheme="minorHAnsi"/>
          <w:spacing w:val="-1"/>
        </w:rPr>
        <w:t>n</w:t>
      </w:r>
      <w:r w:rsidR="0047670E" w:rsidRPr="00AE5A84">
        <w:rPr>
          <w:rFonts w:ascii="Sylfaen" w:hAnsi="Sylfaen" w:cstheme="minorHAnsi"/>
        </w:rPr>
        <w:t>i</w:t>
      </w:r>
      <w:r w:rsidR="0047670E" w:rsidRPr="00AE5A84">
        <w:rPr>
          <w:rFonts w:ascii="Sylfaen" w:hAnsi="Sylfaen" w:cstheme="minorHAnsi"/>
          <w:spacing w:val="-1"/>
        </w:rPr>
        <w:t>n</w:t>
      </w:r>
      <w:r w:rsidR="0047670E" w:rsidRPr="00AE5A84">
        <w:rPr>
          <w:rFonts w:ascii="Sylfaen" w:hAnsi="Sylfaen" w:cstheme="minorHAnsi"/>
        </w:rPr>
        <w:t>g</w:t>
      </w:r>
      <w:r w:rsidR="0047670E" w:rsidRPr="00AE5A84">
        <w:rPr>
          <w:rFonts w:ascii="Sylfaen" w:hAnsi="Sylfaen" w:cstheme="minorHAnsi"/>
          <w:spacing w:val="-1"/>
        </w:rPr>
        <w:t xml:space="preserve"> </w:t>
      </w:r>
      <w:r w:rsidR="0047670E" w:rsidRPr="00AE5A84">
        <w:rPr>
          <w:rFonts w:ascii="Sylfaen" w:hAnsi="Sylfaen" w:cstheme="minorHAnsi"/>
          <w:spacing w:val="1"/>
        </w:rPr>
        <w:t>t</w:t>
      </w:r>
      <w:r w:rsidR="0047670E" w:rsidRPr="00AE5A84">
        <w:rPr>
          <w:rFonts w:ascii="Sylfaen" w:hAnsi="Sylfaen" w:cstheme="minorHAnsi"/>
          <w:spacing w:val="-1"/>
        </w:rPr>
        <w:t>h</w:t>
      </w:r>
      <w:r w:rsidR="0047670E" w:rsidRPr="00AE5A84">
        <w:rPr>
          <w:rFonts w:ascii="Sylfaen" w:hAnsi="Sylfaen" w:cstheme="minorHAnsi"/>
        </w:rPr>
        <w:t>e</w:t>
      </w:r>
      <w:r w:rsidR="0047670E" w:rsidRPr="00AE5A84">
        <w:rPr>
          <w:rFonts w:ascii="Sylfaen" w:hAnsi="Sylfaen" w:cstheme="minorHAnsi"/>
          <w:spacing w:val="1"/>
        </w:rPr>
        <w:t xml:space="preserve"> </w:t>
      </w:r>
      <w:r w:rsidR="0047670E" w:rsidRPr="00AE5A84">
        <w:rPr>
          <w:rFonts w:ascii="Sylfaen" w:hAnsi="Sylfaen" w:cstheme="minorHAnsi"/>
        </w:rPr>
        <w:t>i</w:t>
      </w:r>
      <w:r w:rsidR="0047670E" w:rsidRPr="00AE5A84">
        <w:rPr>
          <w:rFonts w:ascii="Sylfaen" w:hAnsi="Sylfaen" w:cstheme="minorHAnsi"/>
          <w:spacing w:val="-1"/>
        </w:rPr>
        <w:t>n</w:t>
      </w:r>
      <w:r w:rsidR="0047670E" w:rsidRPr="00AE5A84">
        <w:rPr>
          <w:rFonts w:ascii="Sylfaen" w:hAnsi="Sylfaen" w:cstheme="minorHAnsi"/>
          <w:spacing w:val="-3"/>
        </w:rPr>
        <w:t>f</w:t>
      </w:r>
      <w:r w:rsidR="0047670E" w:rsidRPr="00AE5A84">
        <w:rPr>
          <w:rFonts w:ascii="Sylfaen" w:hAnsi="Sylfaen" w:cstheme="minorHAnsi"/>
          <w:spacing w:val="1"/>
        </w:rPr>
        <w:t>o</w:t>
      </w:r>
      <w:r w:rsidR="0047670E" w:rsidRPr="00AE5A84">
        <w:rPr>
          <w:rFonts w:ascii="Sylfaen" w:hAnsi="Sylfaen" w:cstheme="minorHAnsi"/>
        </w:rPr>
        <w:t>r</w:t>
      </w:r>
      <w:r w:rsidR="0047670E" w:rsidRPr="00AE5A84">
        <w:rPr>
          <w:rFonts w:ascii="Sylfaen" w:hAnsi="Sylfaen" w:cstheme="minorHAnsi"/>
          <w:spacing w:val="-1"/>
        </w:rPr>
        <w:t>m</w:t>
      </w:r>
      <w:r w:rsidR="0047670E" w:rsidRPr="00AE5A84">
        <w:rPr>
          <w:rFonts w:ascii="Sylfaen" w:hAnsi="Sylfaen" w:cstheme="minorHAnsi"/>
        </w:rPr>
        <w:t>ati</w:t>
      </w:r>
      <w:r w:rsidR="0047670E" w:rsidRPr="00AE5A84">
        <w:rPr>
          <w:rFonts w:ascii="Sylfaen" w:hAnsi="Sylfaen" w:cstheme="minorHAnsi"/>
          <w:spacing w:val="-1"/>
        </w:rPr>
        <w:t>on</w:t>
      </w:r>
      <w:r w:rsidR="0047670E" w:rsidRPr="00AE5A84">
        <w:rPr>
          <w:rFonts w:ascii="Sylfaen" w:hAnsi="Sylfaen" w:cstheme="minorHAnsi"/>
        </w:rPr>
        <w:t>.</w:t>
      </w:r>
    </w:p>
    <w:p w14:paraId="5DBC3B89" w14:textId="339CB3DF" w:rsidR="005C022E" w:rsidRPr="00AE5A84" w:rsidRDefault="005C022E" w:rsidP="0047670E">
      <w:pPr>
        <w:spacing w:after="0" w:line="240" w:lineRule="auto"/>
        <w:ind w:left="116" w:right="44"/>
        <w:jc w:val="both"/>
        <w:rPr>
          <w:rFonts w:ascii="Sylfaen" w:hAnsi="Sylfaen" w:cstheme="minorHAnsi"/>
        </w:rPr>
      </w:pPr>
    </w:p>
    <w:p w14:paraId="17CE8F36" w14:textId="5FA69954" w:rsidR="00434B4D" w:rsidRPr="00AE5A84" w:rsidRDefault="00EF26B2" w:rsidP="00C44F71">
      <w:pPr>
        <w:pStyle w:val="Heading2"/>
        <w:rPr>
          <w:rFonts w:ascii="Sylfaen" w:eastAsia="Calibri" w:hAnsi="Sylfaen" w:cstheme="minorHAnsi"/>
        </w:rPr>
      </w:pPr>
      <w:bookmarkStart w:id="71" w:name="_Conflict_of_Interest"/>
      <w:bookmarkStart w:id="72" w:name="_12._Conflict_of"/>
      <w:bookmarkEnd w:id="71"/>
      <w:bookmarkEnd w:id="72"/>
      <w:r w:rsidRPr="00AE5A84">
        <w:rPr>
          <w:rFonts w:ascii="Sylfaen" w:eastAsia="Calibri" w:hAnsi="Sylfaen" w:cstheme="minorHAnsi"/>
        </w:rPr>
        <w:t xml:space="preserve">  </w:t>
      </w:r>
      <w:bookmarkStart w:id="73" w:name="_Toc118970220"/>
      <w:r w:rsidR="0056065C">
        <w:rPr>
          <w:rFonts w:ascii="Sylfaen" w:eastAsia="Calibri" w:hAnsi="Sylfaen" w:cstheme="minorHAnsi"/>
        </w:rPr>
        <w:t>13</w:t>
      </w:r>
      <w:r w:rsidR="4457C54C" w:rsidRPr="00AE5A84">
        <w:rPr>
          <w:rFonts w:ascii="Sylfaen" w:eastAsia="Calibri" w:hAnsi="Sylfaen" w:cstheme="minorHAnsi"/>
        </w:rPr>
        <w:t xml:space="preserve">. </w:t>
      </w:r>
      <w:r w:rsidR="00434B4D" w:rsidRPr="00AE5A84">
        <w:rPr>
          <w:rFonts w:ascii="Sylfaen" w:eastAsia="Calibri" w:hAnsi="Sylfaen" w:cstheme="minorHAnsi"/>
          <w:spacing w:val="-1"/>
        </w:rPr>
        <w:t>Conflict of Interest</w:t>
      </w:r>
      <w:bookmarkEnd w:id="73"/>
    </w:p>
    <w:p w14:paraId="1DAD2E1B" w14:textId="77777777" w:rsidR="00434B4D" w:rsidRPr="00AE5A84" w:rsidRDefault="00434B4D" w:rsidP="0047670E">
      <w:pPr>
        <w:spacing w:after="0" w:line="240" w:lineRule="auto"/>
        <w:ind w:left="116" w:right="44"/>
        <w:jc w:val="both"/>
        <w:rPr>
          <w:rFonts w:ascii="Sylfaen" w:hAnsi="Sylfaen" w:cstheme="minorHAnsi"/>
        </w:rPr>
      </w:pPr>
    </w:p>
    <w:p w14:paraId="04DAAA9C" w14:textId="4CE81C6F" w:rsidR="005C022E" w:rsidRPr="00AE5A84" w:rsidRDefault="000F370D" w:rsidP="005B6B8A">
      <w:pPr>
        <w:spacing w:after="0" w:line="240" w:lineRule="auto"/>
        <w:ind w:right="44"/>
        <w:jc w:val="both"/>
        <w:rPr>
          <w:rFonts w:ascii="Sylfaen" w:hAnsi="Sylfaen" w:cstheme="minorHAnsi"/>
          <w:lang w:val="en"/>
        </w:rPr>
      </w:pPr>
      <w:r>
        <w:rPr>
          <w:rFonts w:ascii="Sylfaen" w:hAnsi="Sylfaen" w:cstheme="minorHAnsi"/>
          <w:szCs w:val="24"/>
        </w:rPr>
        <w:t>Bidder</w:t>
      </w:r>
      <w:r w:rsidR="00A76CD3" w:rsidRPr="00AE5A84">
        <w:rPr>
          <w:rFonts w:ascii="Sylfaen" w:hAnsi="Sylfaen" w:cstheme="minorHAnsi"/>
          <w:szCs w:val="24"/>
        </w:rPr>
        <w:t>s</w:t>
      </w:r>
      <w:r w:rsidR="00376F0F" w:rsidRPr="00AE5A84">
        <w:rPr>
          <w:rFonts w:ascii="Sylfaen" w:hAnsi="Sylfaen" w:cstheme="minorHAnsi"/>
          <w:szCs w:val="24"/>
        </w:rPr>
        <w:t xml:space="preserve"> </w:t>
      </w:r>
      <w:r w:rsidR="00434B4D" w:rsidRPr="00AE5A84">
        <w:rPr>
          <w:rFonts w:ascii="Sylfaen" w:hAnsi="Sylfaen" w:cstheme="minorHAnsi"/>
          <w:szCs w:val="24"/>
        </w:rPr>
        <w:t xml:space="preserve">and </w:t>
      </w:r>
      <w:r w:rsidR="00A76CD3" w:rsidRPr="00AE5A84">
        <w:rPr>
          <w:rFonts w:ascii="Sylfaen" w:hAnsi="Sylfaen" w:cstheme="minorHAnsi"/>
          <w:szCs w:val="24"/>
        </w:rPr>
        <w:t xml:space="preserve">their proposed </w:t>
      </w:r>
      <w:r w:rsidR="00434B4D" w:rsidRPr="00AE5A84">
        <w:rPr>
          <w:rFonts w:ascii="Sylfaen" w:hAnsi="Sylfaen" w:cstheme="minorHAnsi"/>
          <w:szCs w:val="24"/>
        </w:rPr>
        <w:t xml:space="preserve">subcontractors </w:t>
      </w:r>
      <w:r w:rsidR="00376F0F" w:rsidRPr="00AE5A84">
        <w:rPr>
          <w:rFonts w:ascii="Sylfaen" w:hAnsi="Sylfaen" w:cstheme="minorHAnsi"/>
          <w:szCs w:val="24"/>
        </w:rPr>
        <w:t xml:space="preserve">for any part of the Contract shall not have a conflict of interest. </w:t>
      </w:r>
      <w:r w:rsidR="00A76CD3" w:rsidRPr="00AE5A84">
        <w:rPr>
          <w:rFonts w:ascii="Sylfaen" w:hAnsi="Sylfaen" w:cstheme="minorHAnsi"/>
          <w:szCs w:val="24"/>
        </w:rPr>
        <w:t xml:space="preserve">A </w:t>
      </w:r>
      <w:r>
        <w:rPr>
          <w:rFonts w:ascii="Sylfaen" w:hAnsi="Sylfaen" w:cstheme="minorHAnsi"/>
          <w:szCs w:val="24"/>
        </w:rPr>
        <w:t>Bidder</w:t>
      </w:r>
      <w:r w:rsidR="00E909D9" w:rsidRPr="00AE5A84">
        <w:rPr>
          <w:rFonts w:ascii="Sylfaen" w:hAnsi="Sylfaen" w:cstheme="minorHAnsi"/>
          <w:szCs w:val="24"/>
        </w:rPr>
        <w:t xml:space="preserve"> </w:t>
      </w:r>
      <w:r w:rsidR="00376F0F" w:rsidRPr="00AE5A84">
        <w:rPr>
          <w:rFonts w:ascii="Sylfaen" w:hAnsi="Sylfaen" w:cstheme="minorHAnsi"/>
          <w:szCs w:val="24"/>
        </w:rPr>
        <w:t>shall be considered to have a conflict of interest, if they, or any</w:t>
      </w:r>
      <w:r w:rsidR="00434B4D" w:rsidRPr="00AE5A84">
        <w:rPr>
          <w:rFonts w:ascii="Sylfaen" w:hAnsi="Sylfaen" w:cstheme="minorHAnsi"/>
          <w:szCs w:val="24"/>
        </w:rPr>
        <w:t xml:space="preserve"> of their affiliates, </w:t>
      </w:r>
      <w:r w:rsidR="00434B4D" w:rsidRPr="00AE5A84">
        <w:rPr>
          <w:rFonts w:ascii="Sylfaen" w:hAnsi="Sylfaen" w:cstheme="minorHAnsi"/>
        </w:rPr>
        <w:t xml:space="preserve">are in a situation in which they have a private or personal interest that may or may appear to </w:t>
      </w:r>
      <w:r w:rsidR="00434B4D" w:rsidRPr="00AE5A84">
        <w:rPr>
          <w:rFonts w:ascii="Sylfaen" w:hAnsi="Sylfaen" w:cstheme="minorHAnsi"/>
        </w:rPr>
        <w:lastRenderedPageBreak/>
        <w:t xml:space="preserve">influence the exercise of objective professional judgment in the best interest of </w:t>
      </w:r>
      <w:r w:rsidR="00E909D9" w:rsidRPr="00AE5A84">
        <w:rPr>
          <w:rFonts w:ascii="Sylfaen" w:hAnsi="Sylfaen" w:cstheme="minorHAnsi"/>
        </w:rPr>
        <w:t>the</w:t>
      </w:r>
      <w:r w:rsidR="00434B4D" w:rsidRPr="00AE5A84">
        <w:rPr>
          <w:rFonts w:ascii="Sylfaen" w:hAnsi="Sylfaen" w:cstheme="minorHAnsi"/>
        </w:rPr>
        <w:t xml:space="preserve"> </w:t>
      </w:r>
      <w:r w:rsidR="00E909D9" w:rsidRPr="00AE5A84">
        <w:rPr>
          <w:rFonts w:ascii="Sylfaen" w:hAnsi="Sylfaen" w:cstheme="minorHAnsi"/>
        </w:rPr>
        <w:t>E</w:t>
      </w:r>
      <w:r w:rsidR="00434B4D" w:rsidRPr="00AE5A84">
        <w:rPr>
          <w:rFonts w:ascii="Sylfaen" w:hAnsi="Sylfaen" w:cstheme="minorHAnsi"/>
        </w:rPr>
        <w:t xml:space="preserve">mployer. A conflict of interest need not involve money or financial factors and may exist where circumstances are present that do or may interfere with or appear to interfere with a decision maker’s independent professional judgement. </w:t>
      </w:r>
      <w:r w:rsidR="00FE4802" w:rsidRPr="00AE5A84">
        <w:rPr>
          <w:rFonts w:ascii="Sylfaen" w:hAnsi="Sylfaen" w:cstheme="minorHAnsi"/>
        </w:rPr>
        <w:t>A</w:t>
      </w:r>
      <w:r w:rsidR="00A76CD3" w:rsidRPr="00AE5A84">
        <w:rPr>
          <w:rFonts w:ascii="Sylfaen" w:hAnsi="Sylfaen" w:cstheme="minorHAnsi"/>
          <w:szCs w:val="24"/>
        </w:rPr>
        <w:t xml:space="preserve"> </w:t>
      </w:r>
      <w:r>
        <w:rPr>
          <w:rFonts w:ascii="Sylfaen" w:hAnsi="Sylfaen" w:cstheme="minorHAnsi"/>
          <w:szCs w:val="24"/>
        </w:rPr>
        <w:t>Bidder</w:t>
      </w:r>
      <w:r w:rsidR="00434B4D" w:rsidRPr="00AE5A84">
        <w:rPr>
          <w:rFonts w:ascii="Sylfaen" w:hAnsi="Sylfaen" w:cstheme="minorHAnsi"/>
          <w:szCs w:val="24"/>
        </w:rPr>
        <w:t xml:space="preserve"> may be considered to have a conflict of interest if they have a close business or family relationship with a professional staff of the Employer</w:t>
      </w:r>
      <w:r w:rsidR="00900C26" w:rsidRPr="00AE5A84">
        <w:rPr>
          <w:rFonts w:ascii="Sylfaen" w:hAnsi="Sylfaen" w:cstheme="minorHAnsi"/>
          <w:szCs w:val="24"/>
        </w:rPr>
        <w:t>,</w:t>
      </w:r>
      <w:r w:rsidR="008031FC" w:rsidRPr="00AE5A84">
        <w:rPr>
          <w:rFonts w:ascii="Sylfaen" w:hAnsi="Sylfaen" w:cstheme="minorHAnsi"/>
        </w:rPr>
        <w:t xml:space="preserve"> </w:t>
      </w:r>
      <w:r w:rsidR="00434B4D" w:rsidRPr="00AE5A84">
        <w:rPr>
          <w:rFonts w:ascii="Sylfaen" w:hAnsi="Sylfaen" w:cstheme="minorHAnsi"/>
          <w:szCs w:val="24"/>
        </w:rPr>
        <w:t xml:space="preserve">or the Government of </w:t>
      </w:r>
      <w:r w:rsidR="00752049" w:rsidRPr="00AE5A84">
        <w:rPr>
          <w:rFonts w:ascii="Sylfaen" w:hAnsi="Sylfaen" w:cstheme="minorHAnsi"/>
          <w:szCs w:val="24"/>
        </w:rPr>
        <w:t>the Republic of Armenia</w:t>
      </w:r>
      <w:r w:rsidR="00434B4D" w:rsidRPr="00AE5A84">
        <w:rPr>
          <w:rFonts w:ascii="Sylfaen" w:hAnsi="Sylfaen" w:cstheme="minorHAnsi"/>
          <w:szCs w:val="24"/>
        </w:rPr>
        <w:t xml:space="preserve"> who: (</w:t>
      </w:r>
      <w:proofErr w:type="spellStart"/>
      <w:r w:rsidR="00434B4D" w:rsidRPr="00AE5A84">
        <w:rPr>
          <w:rFonts w:ascii="Sylfaen" w:hAnsi="Sylfaen" w:cstheme="minorHAnsi"/>
          <w:szCs w:val="24"/>
        </w:rPr>
        <w:t>i</w:t>
      </w:r>
      <w:proofErr w:type="spellEnd"/>
      <w:r w:rsidR="00434B4D" w:rsidRPr="00AE5A84">
        <w:rPr>
          <w:rFonts w:ascii="Sylfaen" w:hAnsi="Sylfaen" w:cstheme="minorHAnsi"/>
          <w:szCs w:val="24"/>
        </w:rPr>
        <w:t xml:space="preserve">) are directly or indirectly involved in the implementation or supervision of such </w:t>
      </w:r>
      <w:r w:rsidR="00752049" w:rsidRPr="00AE5A84">
        <w:rPr>
          <w:rFonts w:ascii="Sylfaen" w:hAnsi="Sylfaen" w:cstheme="minorHAnsi"/>
          <w:szCs w:val="24"/>
        </w:rPr>
        <w:t>contract</w:t>
      </w:r>
      <w:r w:rsidR="00434B4D" w:rsidRPr="00AE5A84">
        <w:rPr>
          <w:rFonts w:ascii="Sylfaen" w:hAnsi="Sylfaen" w:cstheme="minorHAnsi"/>
          <w:szCs w:val="24"/>
        </w:rPr>
        <w:t>,</w:t>
      </w:r>
      <w:r w:rsidR="001E2CA1" w:rsidRPr="00AE5A84">
        <w:rPr>
          <w:rFonts w:ascii="Sylfaen" w:hAnsi="Sylfaen" w:cstheme="minorHAnsi"/>
          <w:szCs w:val="24"/>
        </w:rPr>
        <w:t xml:space="preserve"> or (ii) </w:t>
      </w:r>
      <w:r w:rsidR="006F0B50" w:rsidRPr="00AE5A84">
        <w:rPr>
          <w:rFonts w:ascii="Sylfaen" w:hAnsi="Sylfaen" w:cstheme="minorHAnsi"/>
          <w:szCs w:val="24"/>
        </w:rPr>
        <w:t xml:space="preserve">might have benefit from the </w:t>
      </w:r>
      <w:r w:rsidR="00752049" w:rsidRPr="00AE5A84">
        <w:rPr>
          <w:rFonts w:ascii="Sylfaen" w:hAnsi="Sylfaen" w:cstheme="minorHAnsi"/>
          <w:szCs w:val="24"/>
        </w:rPr>
        <w:t>contract</w:t>
      </w:r>
      <w:r w:rsidR="006F0B50" w:rsidRPr="00AE5A84">
        <w:rPr>
          <w:rFonts w:ascii="Sylfaen" w:hAnsi="Sylfaen" w:cstheme="minorHAnsi"/>
          <w:szCs w:val="24"/>
        </w:rPr>
        <w:t>,</w:t>
      </w:r>
      <w:r w:rsidR="00434B4D" w:rsidRPr="00AE5A84">
        <w:rPr>
          <w:rFonts w:ascii="Sylfaen" w:hAnsi="Sylfaen" w:cstheme="minorHAnsi"/>
          <w:szCs w:val="24"/>
        </w:rPr>
        <w:t xml:space="preserve"> unless the conflict stemming from such relationship has been resolved in a manner acceptable to the Employer</w:t>
      </w:r>
      <w:r w:rsidR="00242AE9" w:rsidRPr="00AE5A84">
        <w:rPr>
          <w:rFonts w:ascii="Sylfaen" w:hAnsi="Sylfaen" w:cstheme="minorHAnsi"/>
          <w:szCs w:val="24"/>
        </w:rPr>
        <w:t>.</w:t>
      </w:r>
    </w:p>
    <w:p w14:paraId="79078A5C" w14:textId="07228106" w:rsidR="00F53A5A" w:rsidRPr="00AE5A84" w:rsidRDefault="00F53A5A" w:rsidP="0047670E">
      <w:pPr>
        <w:spacing w:after="0" w:line="240" w:lineRule="auto"/>
        <w:ind w:left="116" w:right="44"/>
        <w:jc w:val="both"/>
        <w:rPr>
          <w:rFonts w:ascii="Sylfaen" w:hAnsi="Sylfaen" w:cstheme="minorHAnsi"/>
          <w:szCs w:val="24"/>
        </w:rPr>
      </w:pPr>
    </w:p>
    <w:p w14:paraId="7747D18E" w14:textId="7F97A743" w:rsidR="00C27AE8" w:rsidRPr="00AE5A84" w:rsidRDefault="0056065C" w:rsidP="002514A3">
      <w:pPr>
        <w:pStyle w:val="Heading2"/>
        <w:rPr>
          <w:rFonts w:ascii="Sylfaen" w:eastAsia="Calibri" w:hAnsi="Sylfaen" w:cstheme="minorHAnsi"/>
        </w:rPr>
      </w:pPr>
      <w:bookmarkStart w:id="74" w:name="_Toc515288178"/>
      <w:bookmarkStart w:id="75" w:name="_Toc118970221"/>
      <w:r>
        <w:rPr>
          <w:rFonts w:ascii="Sylfaen" w:eastAsia="Calibri" w:hAnsi="Sylfaen" w:cstheme="minorHAnsi"/>
        </w:rPr>
        <w:t>14</w:t>
      </w:r>
      <w:r w:rsidR="4457C54C" w:rsidRPr="00AE5A84">
        <w:rPr>
          <w:rFonts w:ascii="Sylfaen" w:eastAsia="Calibri" w:hAnsi="Sylfaen" w:cstheme="minorHAnsi"/>
        </w:rPr>
        <w:t xml:space="preserve">. </w:t>
      </w:r>
      <w:r w:rsidR="00C27AE8" w:rsidRPr="00AE5A84">
        <w:rPr>
          <w:rFonts w:ascii="Sylfaen" w:eastAsia="Calibri" w:hAnsi="Sylfaen" w:cstheme="minorHAnsi"/>
          <w:spacing w:val="-1"/>
        </w:rPr>
        <w:t>Costs</w:t>
      </w:r>
      <w:bookmarkEnd w:id="74"/>
      <w:bookmarkEnd w:id="75"/>
    </w:p>
    <w:p w14:paraId="193F1C5D" w14:textId="77777777" w:rsidR="00C27AE8" w:rsidRPr="00AE5A84" w:rsidRDefault="00C27AE8" w:rsidP="002514A3">
      <w:pPr>
        <w:spacing w:before="8" w:after="0" w:line="110" w:lineRule="exact"/>
        <w:rPr>
          <w:rFonts w:ascii="Sylfaen" w:hAnsi="Sylfaen" w:cstheme="minorHAnsi"/>
          <w:sz w:val="11"/>
          <w:szCs w:val="11"/>
        </w:rPr>
      </w:pPr>
    </w:p>
    <w:p w14:paraId="252FE54B" w14:textId="77F8A67A" w:rsidR="00C27AE8" w:rsidRPr="00AE5A84" w:rsidRDefault="000F370D" w:rsidP="002514A3">
      <w:pPr>
        <w:spacing w:after="0" w:line="240" w:lineRule="auto"/>
        <w:ind w:right="56"/>
        <w:jc w:val="both"/>
        <w:rPr>
          <w:rFonts w:ascii="Sylfaen" w:hAnsi="Sylfaen" w:cstheme="minorHAnsi"/>
          <w:szCs w:val="24"/>
        </w:rPr>
      </w:pPr>
      <w:r>
        <w:rPr>
          <w:rFonts w:ascii="Sylfaen" w:hAnsi="Sylfaen" w:cstheme="minorHAnsi"/>
          <w:szCs w:val="24"/>
        </w:rPr>
        <w:t>Bidder</w:t>
      </w:r>
      <w:r w:rsidR="00C27AE8" w:rsidRPr="00AE5A84">
        <w:rPr>
          <w:rFonts w:ascii="Sylfaen" w:hAnsi="Sylfaen" w:cstheme="minorHAnsi"/>
          <w:szCs w:val="24"/>
        </w:rPr>
        <w:t xml:space="preserve"> shall bear all costs </w:t>
      </w:r>
      <w:r w:rsidR="00F1696D" w:rsidRPr="00AE5A84">
        <w:rPr>
          <w:rFonts w:ascii="Sylfaen" w:hAnsi="Sylfaen" w:cstheme="minorHAnsi"/>
          <w:szCs w:val="24"/>
        </w:rPr>
        <w:t>it may incur</w:t>
      </w:r>
      <w:r w:rsidR="00C27AE8" w:rsidRPr="00AE5A84">
        <w:rPr>
          <w:rFonts w:ascii="Sylfaen" w:hAnsi="Sylfaen" w:cstheme="minorHAnsi"/>
          <w:szCs w:val="24"/>
        </w:rPr>
        <w:t xml:space="preserve"> </w:t>
      </w:r>
      <w:r w:rsidR="00F1696D" w:rsidRPr="00AE5A84">
        <w:rPr>
          <w:rFonts w:ascii="Sylfaen" w:hAnsi="Sylfaen" w:cstheme="minorHAnsi"/>
          <w:szCs w:val="24"/>
        </w:rPr>
        <w:t xml:space="preserve">in </w:t>
      </w:r>
      <w:r w:rsidR="00C27AE8" w:rsidRPr="00AE5A84">
        <w:rPr>
          <w:rFonts w:ascii="Sylfaen" w:hAnsi="Sylfaen" w:cstheme="minorHAnsi"/>
          <w:szCs w:val="24"/>
        </w:rPr>
        <w:t xml:space="preserve">the preparation and submission of the </w:t>
      </w:r>
      <w:r w:rsidR="004C135B" w:rsidRPr="00AE5A84">
        <w:rPr>
          <w:rFonts w:ascii="Sylfaen" w:hAnsi="Sylfaen" w:cstheme="minorHAnsi"/>
          <w:szCs w:val="24"/>
        </w:rPr>
        <w:t>Proposal</w:t>
      </w:r>
      <w:r w:rsidR="00C27AE8" w:rsidRPr="00AE5A84">
        <w:rPr>
          <w:rFonts w:ascii="Sylfaen" w:hAnsi="Sylfaen" w:cstheme="minorHAnsi"/>
          <w:szCs w:val="24"/>
        </w:rPr>
        <w:t xml:space="preserve"> and </w:t>
      </w:r>
      <w:r w:rsidR="00F1696D" w:rsidRPr="00AE5A84">
        <w:rPr>
          <w:rFonts w:ascii="Sylfaen" w:hAnsi="Sylfaen" w:cstheme="minorHAnsi"/>
          <w:szCs w:val="24"/>
        </w:rPr>
        <w:t xml:space="preserve">general participation in the </w:t>
      </w:r>
      <w:r w:rsidR="00F71B88" w:rsidRPr="00AE5A84">
        <w:rPr>
          <w:rFonts w:ascii="Sylfaen" w:hAnsi="Sylfaen" w:cstheme="minorHAnsi"/>
          <w:szCs w:val="24"/>
        </w:rPr>
        <w:t xml:space="preserve">RFP </w:t>
      </w:r>
      <w:r w:rsidR="00C27AE8" w:rsidRPr="00AE5A84">
        <w:rPr>
          <w:rFonts w:ascii="Sylfaen" w:hAnsi="Sylfaen" w:cstheme="minorHAnsi"/>
          <w:szCs w:val="24"/>
        </w:rPr>
        <w:t xml:space="preserve">including </w:t>
      </w:r>
      <w:r w:rsidR="000B58FF" w:rsidRPr="00AE5A84">
        <w:rPr>
          <w:rFonts w:ascii="Sylfaen" w:hAnsi="Sylfaen" w:cstheme="minorHAnsi"/>
          <w:szCs w:val="24"/>
        </w:rPr>
        <w:t xml:space="preserve">but not limited to </w:t>
      </w:r>
      <w:r w:rsidR="00C27AE8" w:rsidRPr="00AE5A84">
        <w:rPr>
          <w:rFonts w:ascii="Sylfaen" w:hAnsi="Sylfaen" w:cstheme="minorHAnsi"/>
          <w:szCs w:val="24"/>
        </w:rPr>
        <w:t>expenses related to</w:t>
      </w:r>
      <w:r w:rsidR="000C52A6" w:rsidRPr="00AE5A84">
        <w:rPr>
          <w:rFonts w:ascii="Sylfaen" w:hAnsi="Sylfaen" w:cstheme="minorHAnsi"/>
          <w:szCs w:val="24"/>
        </w:rPr>
        <w:t xml:space="preserve"> site visits, </w:t>
      </w:r>
      <w:r w:rsidR="0085275C" w:rsidRPr="00AE5A84">
        <w:rPr>
          <w:rFonts w:ascii="Sylfaen" w:hAnsi="Sylfaen" w:cstheme="minorHAnsi"/>
          <w:szCs w:val="24"/>
        </w:rPr>
        <w:t xml:space="preserve">clarification and negotiation meetings with the Employer, </w:t>
      </w:r>
      <w:r w:rsidR="000C52A6" w:rsidRPr="00AE5A84">
        <w:rPr>
          <w:rFonts w:ascii="Sylfaen" w:hAnsi="Sylfaen" w:cstheme="minorHAnsi"/>
          <w:szCs w:val="24"/>
        </w:rPr>
        <w:t>analysis,</w:t>
      </w:r>
      <w:r w:rsidR="0085275C" w:rsidRPr="00AE5A84">
        <w:rPr>
          <w:rFonts w:ascii="Sylfaen" w:hAnsi="Sylfaen" w:cstheme="minorHAnsi"/>
          <w:szCs w:val="24"/>
        </w:rPr>
        <w:t xml:space="preserve"> local </w:t>
      </w:r>
      <w:r w:rsidR="000B58FF" w:rsidRPr="00AE5A84">
        <w:rPr>
          <w:rFonts w:ascii="Sylfaen" w:hAnsi="Sylfaen" w:cstheme="minorHAnsi"/>
          <w:szCs w:val="24"/>
        </w:rPr>
        <w:t>requirements due diligence, courier,</w:t>
      </w:r>
      <w:r w:rsidR="00C27AE8" w:rsidRPr="00AE5A84">
        <w:rPr>
          <w:rFonts w:ascii="Sylfaen" w:hAnsi="Sylfaen" w:cstheme="minorHAnsi"/>
          <w:szCs w:val="24"/>
        </w:rPr>
        <w:t xml:space="preserve"> translation.</w:t>
      </w:r>
    </w:p>
    <w:p w14:paraId="329D78C5" w14:textId="5E2EE02D" w:rsidR="00D42A9D" w:rsidRPr="00AE5A84" w:rsidRDefault="00D42A9D" w:rsidP="00C27AE8">
      <w:pPr>
        <w:spacing w:after="0" w:line="240" w:lineRule="auto"/>
        <w:ind w:left="116" w:right="56"/>
        <w:jc w:val="both"/>
        <w:rPr>
          <w:rFonts w:ascii="Sylfaen" w:hAnsi="Sylfaen" w:cstheme="minorHAnsi"/>
          <w:szCs w:val="24"/>
        </w:rPr>
      </w:pPr>
    </w:p>
    <w:p w14:paraId="48492FF8" w14:textId="1917A151" w:rsidR="00D42A9D" w:rsidRPr="00AE5A84" w:rsidRDefault="0056065C" w:rsidP="002514A3">
      <w:pPr>
        <w:spacing w:line="360" w:lineRule="auto"/>
        <w:rPr>
          <w:rFonts w:ascii="Sylfaen" w:eastAsia="Calibri" w:hAnsi="Sylfaen" w:cstheme="minorHAnsi"/>
          <w:color w:val="2F5496" w:themeColor="accent1" w:themeShade="BF"/>
          <w:spacing w:val="-1"/>
          <w:sz w:val="26"/>
          <w:szCs w:val="26"/>
        </w:rPr>
      </w:pPr>
      <w:bookmarkStart w:id="76" w:name="_Terms_of_Reference"/>
      <w:bookmarkEnd w:id="76"/>
      <w:r>
        <w:rPr>
          <w:rFonts w:ascii="Sylfaen" w:eastAsia="Calibri" w:hAnsi="Sylfaen" w:cstheme="minorHAnsi"/>
          <w:color w:val="2F5496" w:themeColor="accent1" w:themeShade="BF"/>
          <w:spacing w:val="-1"/>
          <w:sz w:val="26"/>
          <w:szCs w:val="26"/>
        </w:rPr>
        <w:t>15</w:t>
      </w:r>
      <w:r w:rsidR="00D42A9D" w:rsidRPr="00AE5A84">
        <w:rPr>
          <w:rFonts w:ascii="Times New Roman" w:eastAsia="Calibri" w:hAnsi="Times New Roman" w:cs="Times New Roman"/>
          <w:color w:val="2F5496" w:themeColor="accent1" w:themeShade="BF"/>
          <w:spacing w:val="-1"/>
          <w:sz w:val="26"/>
          <w:szCs w:val="26"/>
        </w:rPr>
        <w:t>․</w:t>
      </w:r>
      <w:r w:rsidR="00D42A9D" w:rsidRPr="00AE5A84">
        <w:rPr>
          <w:rFonts w:ascii="Sylfaen" w:eastAsia="Calibri" w:hAnsi="Sylfaen" w:cstheme="minorHAnsi"/>
          <w:color w:val="2F5496" w:themeColor="accent1" w:themeShade="BF"/>
          <w:spacing w:val="-1"/>
          <w:sz w:val="26"/>
          <w:szCs w:val="26"/>
        </w:rPr>
        <w:t xml:space="preserve"> Procedure of opening and Evaluation of the applications/offers</w:t>
      </w:r>
    </w:p>
    <w:p w14:paraId="376DD81C" w14:textId="3A9451CE" w:rsidR="00D42A9D" w:rsidRPr="00AE5A84" w:rsidRDefault="00D42A9D" w:rsidP="005D1816">
      <w:pPr>
        <w:spacing w:after="0" w:line="240" w:lineRule="auto"/>
        <w:jc w:val="both"/>
        <w:rPr>
          <w:rFonts w:ascii="Sylfaen" w:hAnsi="Sylfaen" w:cstheme="minorHAnsi"/>
        </w:rPr>
      </w:pPr>
      <w:r w:rsidRPr="00AE5A84">
        <w:rPr>
          <w:rFonts w:ascii="Sylfaen" w:hAnsi="Sylfaen" w:cstheme="minorHAnsi"/>
          <w:lang w:val="hy-AM"/>
        </w:rPr>
        <w:t>1</w:t>
      </w:r>
      <w:r w:rsidR="0056065C">
        <w:rPr>
          <w:rFonts w:ascii="Sylfaen" w:hAnsi="Sylfaen" w:cstheme="minorHAnsi"/>
        </w:rPr>
        <w:t>5</w:t>
      </w:r>
      <w:r w:rsidRPr="00AE5A84">
        <w:rPr>
          <w:rFonts w:ascii="Times New Roman" w:hAnsi="Times New Roman" w:cs="Times New Roman"/>
          <w:lang w:val="hy-AM"/>
        </w:rPr>
        <w:t>․</w:t>
      </w:r>
      <w:r w:rsidRPr="00AE5A84">
        <w:rPr>
          <w:rFonts w:ascii="Sylfaen" w:hAnsi="Sylfaen" w:cstheme="minorHAnsi"/>
          <w:lang w:val="hy-AM"/>
        </w:rPr>
        <w:t xml:space="preserve">1 </w:t>
      </w:r>
      <w:r w:rsidRPr="00AE5A84">
        <w:rPr>
          <w:rFonts w:ascii="Sylfaen" w:hAnsi="Sylfaen" w:cstheme="minorHAnsi"/>
        </w:rPr>
        <w:t xml:space="preserve">The </w:t>
      </w:r>
      <w:r w:rsidR="003D489C" w:rsidRPr="00AE5A84">
        <w:rPr>
          <w:rFonts w:ascii="Sylfaen" w:hAnsi="Sylfaen" w:cstheme="minorHAnsi"/>
        </w:rPr>
        <w:t xml:space="preserve">acceptance </w:t>
      </w:r>
      <w:r w:rsidRPr="00AE5A84">
        <w:rPr>
          <w:rFonts w:ascii="Sylfaen" w:hAnsi="Sylfaen" w:cstheme="minorHAnsi"/>
        </w:rPr>
        <w:t xml:space="preserve">of </w:t>
      </w:r>
      <w:r w:rsidR="00F71B88" w:rsidRPr="00AE5A84">
        <w:rPr>
          <w:rFonts w:ascii="Sylfaen" w:hAnsi="Sylfaen" w:cstheme="minorHAnsi"/>
        </w:rPr>
        <w:t xml:space="preserve">Proposals </w:t>
      </w:r>
      <w:r w:rsidRPr="00AE5A84">
        <w:rPr>
          <w:rFonts w:ascii="Sylfaen" w:hAnsi="Sylfaen" w:cstheme="minorHAnsi"/>
        </w:rPr>
        <w:t xml:space="preserve">shall be performed </w:t>
      </w:r>
      <w:r w:rsidR="00C85E74" w:rsidRPr="00AE5A84">
        <w:rPr>
          <w:rFonts w:ascii="Sylfaen" w:hAnsi="Sylfaen" w:cstheme="minorHAnsi"/>
        </w:rPr>
        <w:t xml:space="preserve">in compliance with the terms of  Coupa system. </w:t>
      </w:r>
    </w:p>
    <w:p w14:paraId="152066BD" w14:textId="5AEC44BC" w:rsidR="006644E7" w:rsidRPr="00AE5A84" w:rsidRDefault="006644E7" w:rsidP="00C44F71">
      <w:pPr>
        <w:spacing w:after="0" w:line="360" w:lineRule="auto"/>
        <w:ind w:left="567"/>
        <w:jc w:val="center"/>
        <w:rPr>
          <w:rFonts w:ascii="Sylfaen" w:hAnsi="Sylfaen" w:cstheme="minorHAnsi"/>
          <w:b/>
          <w:bCs/>
        </w:rPr>
      </w:pPr>
    </w:p>
    <w:p w14:paraId="1712181C" w14:textId="67131A35" w:rsidR="006644E7" w:rsidRPr="00AE5A84" w:rsidRDefault="140F00FA" w:rsidP="002514A3">
      <w:pPr>
        <w:spacing w:line="360" w:lineRule="auto"/>
        <w:rPr>
          <w:rFonts w:ascii="Sylfaen" w:eastAsia="Calibri" w:hAnsi="Sylfaen" w:cstheme="minorHAnsi"/>
          <w:color w:val="2F5496" w:themeColor="accent1" w:themeShade="BF"/>
          <w:spacing w:val="-1"/>
          <w:sz w:val="26"/>
          <w:szCs w:val="26"/>
        </w:rPr>
      </w:pPr>
      <w:r w:rsidRPr="00AE5A84">
        <w:rPr>
          <w:rFonts w:ascii="Sylfaen" w:eastAsia="Calibri" w:hAnsi="Sylfaen" w:cstheme="minorHAnsi"/>
          <w:color w:val="2F5496" w:themeColor="accent1" w:themeShade="BF"/>
          <w:spacing w:val="-1"/>
          <w:sz w:val="26"/>
          <w:szCs w:val="26"/>
        </w:rPr>
        <w:t>1</w:t>
      </w:r>
      <w:r w:rsidR="0056065C">
        <w:rPr>
          <w:rFonts w:ascii="Sylfaen" w:eastAsia="Calibri" w:hAnsi="Sylfaen" w:cstheme="minorHAnsi"/>
          <w:color w:val="2F5496" w:themeColor="accent1" w:themeShade="BF"/>
          <w:spacing w:val="-1"/>
          <w:sz w:val="26"/>
          <w:szCs w:val="26"/>
        </w:rPr>
        <w:t>6</w:t>
      </w:r>
      <w:r w:rsidRPr="00AE5A84">
        <w:rPr>
          <w:rFonts w:ascii="Sylfaen" w:eastAsia="Calibri" w:hAnsi="Sylfaen" w:cstheme="minorHAnsi"/>
          <w:color w:val="2F5496" w:themeColor="accent1" w:themeShade="BF"/>
          <w:spacing w:val="-1"/>
          <w:sz w:val="26"/>
          <w:szCs w:val="26"/>
        </w:rPr>
        <w:t>. ANNOUNCING THE PROCEDURE UNSUCCESSFUL</w:t>
      </w:r>
    </w:p>
    <w:p w14:paraId="2C33AD89" w14:textId="62E1634E" w:rsidR="006644E7" w:rsidRPr="00AE5A84" w:rsidRDefault="140F00FA" w:rsidP="001B1BB4">
      <w:pPr>
        <w:spacing w:after="0" w:line="240" w:lineRule="auto"/>
        <w:jc w:val="both"/>
        <w:rPr>
          <w:rFonts w:ascii="Sylfaen" w:eastAsia="Sylfaen" w:hAnsi="Sylfaen" w:cstheme="minorHAnsi"/>
        </w:rPr>
      </w:pPr>
      <w:r w:rsidRPr="00AE5A84">
        <w:rPr>
          <w:rFonts w:ascii="Sylfaen" w:eastAsia="Sylfaen" w:hAnsi="Sylfaen" w:cstheme="minorHAnsi"/>
        </w:rPr>
        <w:t>1</w:t>
      </w:r>
      <w:r w:rsidR="0056065C">
        <w:rPr>
          <w:rFonts w:ascii="Sylfaen" w:eastAsia="Sylfaen" w:hAnsi="Sylfaen" w:cstheme="minorHAnsi"/>
        </w:rPr>
        <w:t>6</w:t>
      </w:r>
      <w:r w:rsidRPr="00AE5A84">
        <w:rPr>
          <w:rFonts w:ascii="Sylfaen" w:eastAsia="Sylfaen" w:hAnsi="Sylfaen" w:cstheme="minorHAnsi"/>
        </w:rPr>
        <w:t xml:space="preserve">.1 The evaluation commission </w:t>
      </w:r>
      <w:r w:rsidR="00F71B88" w:rsidRPr="00AE5A84">
        <w:rPr>
          <w:rFonts w:ascii="Sylfaen" w:eastAsia="Sylfaen" w:hAnsi="Sylfaen" w:cstheme="minorHAnsi"/>
        </w:rPr>
        <w:t xml:space="preserve">may </w:t>
      </w:r>
      <w:r w:rsidRPr="00AE5A84">
        <w:rPr>
          <w:rFonts w:ascii="Sylfaen" w:eastAsia="Sylfaen" w:hAnsi="Sylfaen" w:cstheme="minorHAnsi"/>
        </w:rPr>
        <w:t xml:space="preserve">announce this </w:t>
      </w:r>
      <w:r w:rsidR="00F71B88" w:rsidRPr="00AE5A84">
        <w:rPr>
          <w:rFonts w:ascii="Sylfaen" w:eastAsia="Sylfaen" w:hAnsi="Sylfaen" w:cstheme="minorHAnsi"/>
        </w:rPr>
        <w:t xml:space="preserve">RFP </w:t>
      </w:r>
      <w:r w:rsidRPr="00AE5A84">
        <w:rPr>
          <w:rFonts w:ascii="Sylfaen" w:eastAsia="Sylfaen" w:hAnsi="Sylfaen" w:cstheme="minorHAnsi"/>
        </w:rPr>
        <w:t>unsuccessful, if:</w:t>
      </w:r>
    </w:p>
    <w:p w14:paraId="55951F8F" w14:textId="7B9C1129" w:rsidR="006644E7" w:rsidRPr="00AE5A84" w:rsidRDefault="006644E7" w:rsidP="001B1BB4">
      <w:pPr>
        <w:spacing w:after="0" w:line="240" w:lineRule="auto"/>
        <w:jc w:val="both"/>
        <w:rPr>
          <w:rFonts w:ascii="Sylfaen" w:eastAsia="Sylfaen" w:hAnsi="Sylfaen" w:cstheme="minorHAnsi"/>
        </w:rPr>
      </w:pPr>
      <w:r w:rsidRPr="00AE5A84">
        <w:rPr>
          <w:rFonts w:ascii="Sylfaen" w:eastAsia="Sylfaen" w:hAnsi="Sylfaen" w:cstheme="minorHAnsi"/>
        </w:rPr>
        <w:t xml:space="preserve">1) none of the </w:t>
      </w:r>
      <w:r w:rsidR="00F71B88" w:rsidRPr="00AE5A84">
        <w:rPr>
          <w:rFonts w:ascii="Sylfaen" w:eastAsia="Sylfaen" w:hAnsi="Sylfaen" w:cstheme="minorHAnsi"/>
        </w:rPr>
        <w:t xml:space="preserve">Proposals comply with </w:t>
      </w:r>
      <w:r w:rsidRPr="00AE5A84">
        <w:rPr>
          <w:rFonts w:ascii="Sylfaen" w:eastAsia="Sylfaen" w:hAnsi="Sylfaen" w:cstheme="minorHAnsi"/>
        </w:rPr>
        <w:t xml:space="preserve">the requirements of the </w:t>
      </w:r>
      <w:proofErr w:type="gramStart"/>
      <w:r w:rsidR="00F71B88" w:rsidRPr="00AE5A84">
        <w:rPr>
          <w:rFonts w:ascii="Sylfaen" w:eastAsia="Sylfaen" w:hAnsi="Sylfaen" w:cstheme="minorHAnsi"/>
        </w:rPr>
        <w:t>RFP</w:t>
      </w:r>
      <w:r w:rsidRPr="00AE5A84">
        <w:rPr>
          <w:rFonts w:ascii="Sylfaen" w:eastAsia="Sylfaen" w:hAnsi="Sylfaen" w:cstheme="minorHAnsi"/>
        </w:rPr>
        <w:t>;</w:t>
      </w:r>
      <w:proofErr w:type="gramEnd"/>
    </w:p>
    <w:p w14:paraId="54E89308" w14:textId="2D4B3BC5" w:rsidR="006644E7" w:rsidRPr="00AE5A84" w:rsidRDefault="006644E7" w:rsidP="001B1BB4">
      <w:pPr>
        <w:spacing w:after="0" w:line="240" w:lineRule="auto"/>
        <w:jc w:val="both"/>
        <w:rPr>
          <w:rFonts w:ascii="Sylfaen" w:eastAsia="Sylfaen" w:hAnsi="Sylfaen" w:cstheme="minorHAnsi"/>
        </w:rPr>
      </w:pPr>
      <w:r w:rsidRPr="00AE5A84">
        <w:rPr>
          <w:rFonts w:ascii="Sylfaen" w:eastAsia="Sylfaen" w:hAnsi="Sylfaen" w:cstheme="minorHAnsi"/>
        </w:rPr>
        <w:t xml:space="preserve">2) need for </w:t>
      </w:r>
      <w:r w:rsidR="00F71B88" w:rsidRPr="00AE5A84">
        <w:rPr>
          <w:rFonts w:ascii="Sylfaen" w:eastAsia="Sylfaen" w:hAnsi="Sylfaen" w:cstheme="minorHAnsi"/>
        </w:rPr>
        <w:t xml:space="preserve">the contract scope </w:t>
      </w:r>
      <w:r w:rsidRPr="00AE5A84">
        <w:rPr>
          <w:rFonts w:ascii="Sylfaen" w:eastAsia="Sylfaen" w:hAnsi="Sylfaen" w:cstheme="minorHAnsi"/>
        </w:rPr>
        <w:t xml:space="preserve">cease to </w:t>
      </w:r>
      <w:proofErr w:type="gramStart"/>
      <w:r w:rsidRPr="00AE5A84">
        <w:rPr>
          <w:rFonts w:ascii="Sylfaen" w:eastAsia="Sylfaen" w:hAnsi="Sylfaen" w:cstheme="minorHAnsi"/>
        </w:rPr>
        <w:t>exist;</w:t>
      </w:r>
      <w:proofErr w:type="gramEnd"/>
    </w:p>
    <w:p w14:paraId="795D6AD3" w14:textId="01AA6388" w:rsidR="006644E7" w:rsidRPr="00AE5A84" w:rsidRDefault="006644E7" w:rsidP="001B1BB4">
      <w:pPr>
        <w:spacing w:after="0" w:line="240" w:lineRule="auto"/>
        <w:jc w:val="both"/>
        <w:rPr>
          <w:rFonts w:ascii="Sylfaen" w:eastAsia="Sylfaen" w:hAnsi="Sylfaen" w:cstheme="minorHAnsi"/>
        </w:rPr>
      </w:pPr>
      <w:r w:rsidRPr="00AE5A84">
        <w:rPr>
          <w:rFonts w:ascii="Sylfaen" w:eastAsia="Sylfaen" w:hAnsi="Sylfaen" w:cstheme="minorHAnsi"/>
        </w:rPr>
        <w:t xml:space="preserve">3) no </w:t>
      </w:r>
      <w:r w:rsidR="00F71B88" w:rsidRPr="00AE5A84">
        <w:rPr>
          <w:rFonts w:ascii="Sylfaen" w:eastAsia="Sylfaen" w:hAnsi="Sylfaen" w:cstheme="minorHAnsi"/>
        </w:rPr>
        <w:t xml:space="preserve">Proposal </w:t>
      </w:r>
      <w:r w:rsidRPr="00AE5A84">
        <w:rPr>
          <w:rFonts w:ascii="Sylfaen" w:eastAsia="Sylfaen" w:hAnsi="Sylfaen" w:cstheme="minorHAnsi"/>
        </w:rPr>
        <w:t xml:space="preserve">has been </w:t>
      </w:r>
      <w:proofErr w:type="gramStart"/>
      <w:r w:rsidR="00F71B88" w:rsidRPr="00AE5A84">
        <w:rPr>
          <w:rFonts w:ascii="Sylfaen" w:eastAsia="Sylfaen" w:hAnsi="Sylfaen" w:cstheme="minorHAnsi"/>
        </w:rPr>
        <w:t>received</w:t>
      </w:r>
      <w:r w:rsidRPr="00AE5A84">
        <w:rPr>
          <w:rFonts w:ascii="Sylfaen" w:eastAsia="Sylfaen" w:hAnsi="Sylfaen" w:cstheme="minorHAnsi"/>
        </w:rPr>
        <w:t>;</w:t>
      </w:r>
      <w:proofErr w:type="gramEnd"/>
    </w:p>
    <w:p w14:paraId="00B90D29" w14:textId="20B022FE" w:rsidR="00B06884" w:rsidRPr="00AE5A84" w:rsidRDefault="00B06884" w:rsidP="001B1BB4">
      <w:pPr>
        <w:spacing w:after="0" w:line="240" w:lineRule="auto"/>
        <w:jc w:val="both"/>
        <w:rPr>
          <w:rFonts w:ascii="Sylfaen" w:eastAsia="Sylfaen" w:hAnsi="Sylfaen" w:cstheme="minorHAnsi"/>
        </w:rPr>
      </w:pPr>
      <w:r w:rsidRPr="00AE5A84">
        <w:rPr>
          <w:rFonts w:ascii="Sylfaen" w:eastAsia="Sylfaen" w:hAnsi="Sylfaen" w:cstheme="minorHAnsi"/>
        </w:rPr>
        <w:t xml:space="preserve">4) </w:t>
      </w:r>
      <w:r w:rsidR="00687329">
        <w:rPr>
          <w:rFonts w:ascii="Sylfaen" w:eastAsia="Sylfaen" w:hAnsi="Sylfaen" w:cstheme="minorHAnsi"/>
        </w:rPr>
        <w:t>t</w:t>
      </w:r>
      <w:r w:rsidRPr="00AE5A84">
        <w:rPr>
          <w:rFonts w:ascii="Sylfaen" w:eastAsia="Sylfaen" w:hAnsi="Sylfaen" w:cstheme="minorHAnsi"/>
        </w:rPr>
        <w:t>he chosen Contractor has not passed the ContourGlobal compliance check and/or a conflict of interests has been revealed,</w:t>
      </w:r>
    </w:p>
    <w:p w14:paraId="0FD82774" w14:textId="7BAB916E" w:rsidR="006644E7" w:rsidRPr="00AE5A84" w:rsidRDefault="00B06884" w:rsidP="001B1BB4">
      <w:pPr>
        <w:spacing w:after="0" w:line="240" w:lineRule="auto"/>
        <w:jc w:val="both"/>
        <w:rPr>
          <w:rFonts w:ascii="Sylfaen" w:eastAsia="Sylfaen" w:hAnsi="Sylfaen" w:cstheme="minorHAnsi"/>
        </w:rPr>
      </w:pPr>
      <w:r w:rsidRPr="00AE5A84">
        <w:rPr>
          <w:rFonts w:ascii="Sylfaen" w:eastAsia="Sylfaen" w:hAnsi="Sylfaen" w:cstheme="minorHAnsi"/>
        </w:rPr>
        <w:t>5</w:t>
      </w:r>
      <w:r w:rsidR="006644E7" w:rsidRPr="00AE5A84">
        <w:rPr>
          <w:rFonts w:ascii="Sylfaen" w:eastAsia="Sylfaen" w:hAnsi="Sylfaen" w:cstheme="minorHAnsi"/>
        </w:rPr>
        <w:t>) contract is not awarded</w:t>
      </w:r>
      <w:r w:rsidR="00F71B88" w:rsidRPr="00AE5A84">
        <w:rPr>
          <w:rFonts w:ascii="Sylfaen" w:eastAsia="Sylfaen" w:hAnsi="Sylfaen" w:cstheme="minorHAnsi"/>
        </w:rPr>
        <w:t xml:space="preserve"> for any other reason at the discretion of the Employer</w:t>
      </w:r>
      <w:r w:rsidR="006644E7" w:rsidRPr="00AE5A84">
        <w:rPr>
          <w:rFonts w:ascii="Sylfaen" w:eastAsia="Sylfaen" w:hAnsi="Sylfaen" w:cstheme="minorHAnsi"/>
        </w:rPr>
        <w:t>.</w:t>
      </w:r>
    </w:p>
    <w:p w14:paraId="6E738708" w14:textId="61104034" w:rsidR="007E25C1" w:rsidRPr="00AE5A84" w:rsidRDefault="007E25C1" w:rsidP="001B1BB4">
      <w:pPr>
        <w:spacing w:after="0" w:line="240" w:lineRule="auto"/>
        <w:jc w:val="both"/>
        <w:rPr>
          <w:rFonts w:ascii="Sylfaen" w:eastAsia="Sylfaen" w:hAnsi="Sylfaen" w:cstheme="minorHAnsi"/>
        </w:rPr>
      </w:pPr>
    </w:p>
    <w:p w14:paraId="79BDFC0B" w14:textId="1D3BC56D" w:rsidR="007E25C1" w:rsidRPr="00AE5A84" w:rsidRDefault="007E25C1" w:rsidP="00180798">
      <w:pPr>
        <w:spacing w:after="0" w:line="240" w:lineRule="auto"/>
        <w:ind w:left="708" w:hanging="708"/>
        <w:jc w:val="both"/>
        <w:rPr>
          <w:rFonts w:ascii="Sylfaen" w:eastAsia="Sylfaen" w:hAnsi="Sylfaen" w:cstheme="minorHAnsi"/>
        </w:rPr>
      </w:pPr>
      <w:r w:rsidRPr="00AE5A84">
        <w:rPr>
          <w:rFonts w:ascii="Sylfaen" w:eastAsia="Sylfaen" w:hAnsi="Sylfaen" w:cstheme="minorHAnsi"/>
        </w:rPr>
        <w:t>1</w:t>
      </w:r>
      <w:r w:rsidR="0056065C">
        <w:rPr>
          <w:rFonts w:ascii="Sylfaen" w:eastAsia="Sylfaen" w:hAnsi="Sylfaen" w:cstheme="minorHAnsi"/>
        </w:rPr>
        <w:t>6</w:t>
      </w:r>
      <w:r w:rsidRPr="00AE5A84">
        <w:rPr>
          <w:rFonts w:ascii="Sylfaen" w:eastAsia="Sylfaen" w:hAnsi="Sylfaen" w:cstheme="minorHAnsi"/>
        </w:rPr>
        <w:t xml:space="preserve">.2 </w:t>
      </w:r>
      <w:r w:rsidRPr="00AE5A84">
        <w:rPr>
          <w:rFonts w:ascii="Sylfaen" w:eastAsia="Sylfaen" w:hAnsi="Sylfaen" w:cstheme="minorHAnsi"/>
        </w:rPr>
        <w:tab/>
        <w:t xml:space="preserve">Any </w:t>
      </w:r>
      <w:r w:rsidR="000F370D">
        <w:rPr>
          <w:rFonts w:ascii="Sylfaen" w:eastAsia="Sylfaen" w:hAnsi="Sylfaen" w:cstheme="minorHAnsi"/>
        </w:rPr>
        <w:t>Bidder</w:t>
      </w:r>
      <w:r w:rsidRPr="00AE5A84">
        <w:rPr>
          <w:rFonts w:ascii="Sylfaen" w:eastAsia="Sylfaen" w:hAnsi="Sylfaen" w:cstheme="minorHAnsi"/>
        </w:rPr>
        <w:t xml:space="preserve"> who wishes to ascertain the grounds on which its proposal was not selected, should request an explanation from the Employer. The Employer shall promptly provide an explanation of why such proposal was not selected, either in writing and/or in a debriefing meeting, at the option of the Employer. The requesting </w:t>
      </w:r>
      <w:r w:rsidR="000F370D">
        <w:rPr>
          <w:rFonts w:ascii="Sylfaen" w:eastAsia="Sylfaen" w:hAnsi="Sylfaen" w:cstheme="minorHAnsi"/>
        </w:rPr>
        <w:t>Bidder</w:t>
      </w:r>
      <w:r w:rsidRPr="00AE5A84">
        <w:rPr>
          <w:rFonts w:ascii="Sylfaen" w:eastAsia="Sylfaen" w:hAnsi="Sylfaen" w:cstheme="minorHAnsi"/>
        </w:rPr>
        <w:t xml:space="preserve"> shall bear all the costs of attending such a debriefing.  </w:t>
      </w:r>
    </w:p>
    <w:p w14:paraId="354987CE" w14:textId="409A754F" w:rsidR="00F71B88" w:rsidRPr="00AE5A84" w:rsidRDefault="00F71B88" w:rsidP="00F71B88">
      <w:pPr>
        <w:pStyle w:val="Heading1"/>
        <w:widowControl w:val="0"/>
        <w:numPr>
          <w:ilvl w:val="0"/>
          <w:numId w:val="6"/>
        </w:numPr>
        <w:spacing w:line="276" w:lineRule="auto"/>
        <w:rPr>
          <w:rFonts w:ascii="Sylfaen" w:eastAsia="Calibri" w:hAnsi="Sylfaen" w:cstheme="minorHAnsi"/>
          <w:lang w:val="en-US"/>
        </w:rPr>
      </w:pPr>
      <w:bookmarkStart w:id="77" w:name="_Toc15462026"/>
      <w:bookmarkStart w:id="78" w:name="_Toc15462027"/>
      <w:bookmarkStart w:id="79" w:name="_Toc93587791"/>
      <w:bookmarkStart w:id="80" w:name="_Toc118970222"/>
      <w:bookmarkStart w:id="81" w:name="_Toc15477918"/>
      <w:bookmarkEnd w:id="77"/>
      <w:bookmarkEnd w:id="78"/>
      <w:r w:rsidRPr="00AE5A84">
        <w:rPr>
          <w:rFonts w:ascii="Sylfaen" w:eastAsia="Calibri" w:hAnsi="Sylfaen" w:cstheme="minorHAnsi"/>
          <w:lang w:val="en-US"/>
        </w:rPr>
        <w:t>Technical Specification (attached)</w:t>
      </w:r>
      <w:bookmarkEnd w:id="79"/>
      <w:bookmarkEnd w:id="80"/>
    </w:p>
    <w:p w14:paraId="109983F9" w14:textId="03355454" w:rsidR="00F71B88" w:rsidRPr="00AE5A84" w:rsidRDefault="00F71B88" w:rsidP="00134BA9">
      <w:pPr>
        <w:pStyle w:val="Heading1"/>
        <w:widowControl w:val="0"/>
        <w:numPr>
          <w:ilvl w:val="0"/>
          <w:numId w:val="6"/>
        </w:numPr>
        <w:spacing w:line="276" w:lineRule="auto"/>
        <w:rPr>
          <w:rFonts w:ascii="Sylfaen" w:eastAsia="Calibri" w:hAnsi="Sylfaen" w:cstheme="minorHAnsi"/>
          <w:lang w:val="en-US"/>
        </w:rPr>
      </w:pPr>
      <w:bookmarkStart w:id="82" w:name="_Toc93587792"/>
      <w:bookmarkStart w:id="83" w:name="_Toc118970223"/>
      <w:r w:rsidRPr="00AE5A84">
        <w:rPr>
          <w:rFonts w:ascii="Sylfaen" w:eastAsia="Calibri" w:hAnsi="Sylfaen" w:cstheme="minorHAnsi"/>
          <w:lang w:val="en-US"/>
        </w:rPr>
        <w:t>Draft contract (attached)</w:t>
      </w:r>
      <w:bookmarkEnd w:id="82"/>
      <w:bookmarkEnd w:id="83"/>
    </w:p>
    <w:p w14:paraId="55D45693" w14:textId="77777777" w:rsidR="005154E7" w:rsidRPr="00AE5A84" w:rsidRDefault="005154E7" w:rsidP="005154E7">
      <w:pPr>
        <w:pStyle w:val="Heading1"/>
        <w:widowControl w:val="0"/>
        <w:numPr>
          <w:ilvl w:val="0"/>
          <w:numId w:val="6"/>
        </w:numPr>
        <w:spacing w:line="276" w:lineRule="auto"/>
        <w:rPr>
          <w:rFonts w:ascii="Sylfaen" w:eastAsia="Calibri" w:hAnsi="Sylfaen" w:cstheme="minorHAnsi"/>
          <w:lang w:val="en-US"/>
        </w:rPr>
      </w:pPr>
      <w:bookmarkStart w:id="84" w:name="_Toc90232837"/>
      <w:bookmarkStart w:id="85" w:name="_Toc90232838"/>
      <w:bookmarkStart w:id="86" w:name="_Toc90232839"/>
      <w:bookmarkStart w:id="87" w:name="_Toc90232840"/>
      <w:bookmarkStart w:id="88" w:name="_Toc90232841"/>
      <w:bookmarkStart w:id="89" w:name="_Toc90232842"/>
      <w:bookmarkStart w:id="90" w:name="_Toc93587793"/>
      <w:bookmarkStart w:id="91" w:name="_Toc118970224"/>
      <w:bookmarkEnd w:id="81"/>
      <w:bookmarkEnd w:id="84"/>
      <w:bookmarkEnd w:id="85"/>
      <w:bookmarkEnd w:id="86"/>
      <w:bookmarkEnd w:id="87"/>
      <w:bookmarkEnd w:id="88"/>
      <w:bookmarkEnd w:id="89"/>
      <w:r w:rsidRPr="00AE5A84">
        <w:rPr>
          <w:rFonts w:ascii="Sylfaen" w:eastAsia="Calibri" w:hAnsi="Sylfaen" w:cstheme="minorHAnsi"/>
          <w:lang w:val="en-US"/>
        </w:rPr>
        <w:t>Attachments</w:t>
      </w:r>
      <w:bookmarkEnd w:id="90"/>
      <w:bookmarkEnd w:id="91"/>
    </w:p>
    <w:p w14:paraId="4E0A3472" w14:textId="77777777" w:rsidR="005154E7" w:rsidRPr="00AE5A84" w:rsidRDefault="005154E7" w:rsidP="005154E7">
      <w:pPr>
        <w:widowControl/>
        <w:spacing w:after="100" w:line="240" w:lineRule="auto"/>
        <w:jc w:val="both"/>
        <w:rPr>
          <w:rFonts w:ascii="Sylfaen" w:hAnsi="Sylfaen" w:cstheme="minorHAnsi"/>
        </w:rPr>
      </w:pPr>
    </w:p>
    <w:p w14:paraId="123EF132" w14:textId="77777777" w:rsidR="005154E7" w:rsidRPr="00AE5A84" w:rsidRDefault="005154E7" w:rsidP="005154E7">
      <w:pPr>
        <w:widowControl/>
        <w:spacing w:after="160" w:line="259" w:lineRule="auto"/>
        <w:rPr>
          <w:rFonts w:ascii="Sylfaen" w:hAnsi="Sylfaen" w:cstheme="minorHAnsi"/>
        </w:rPr>
      </w:pPr>
      <w:r w:rsidRPr="00AE5A84">
        <w:rPr>
          <w:rFonts w:ascii="Sylfaen" w:hAnsi="Sylfaen" w:cstheme="minorHAnsi"/>
        </w:rPr>
        <w:br w:type="page"/>
      </w:r>
    </w:p>
    <w:p w14:paraId="2DF29B83" w14:textId="5EA16521" w:rsidR="0047670E" w:rsidRPr="00AE5A84" w:rsidRDefault="005154E7" w:rsidP="004705B0">
      <w:pPr>
        <w:pStyle w:val="Heading1"/>
        <w:widowControl w:val="0"/>
        <w:numPr>
          <w:ilvl w:val="0"/>
          <w:numId w:val="6"/>
        </w:numPr>
        <w:spacing w:line="276" w:lineRule="auto"/>
        <w:rPr>
          <w:rFonts w:ascii="Sylfaen" w:eastAsia="Calibri" w:hAnsi="Sylfaen" w:cstheme="minorHAnsi"/>
        </w:rPr>
      </w:pPr>
      <w:bookmarkStart w:id="92" w:name="_Toc93587794"/>
      <w:bookmarkStart w:id="93" w:name="_Toc118970225"/>
      <w:r w:rsidRPr="00AE5A84">
        <w:rPr>
          <w:rFonts w:ascii="Sylfaen" w:eastAsia="Calibri" w:hAnsi="Sylfaen" w:cstheme="minorHAnsi"/>
          <w:u w:color="000000"/>
          <w:lang w:val="en-US"/>
        </w:rPr>
        <w:lastRenderedPageBreak/>
        <w:t xml:space="preserve">Technical Proposal </w:t>
      </w:r>
      <w:r w:rsidR="0047670E" w:rsidRPr="00AE5A84">
        <w:rPr>
          <w:rFonts w:ascii="Sylfaen" w:eastAsia="Calibri" w:hAnsi="Sylfaen" w:cstheme="minorHAnsi"/>
          <w:u w:color="000000"/>
          <w:lang w:val="en-US"/>
        </w:rPr>
        <w:t>forms</w:t>
      </w:r>
      <w:bookmarkEnd w:id="92"/>
      <w:bookmarkEnd w:id="93"/>
      <w:r w:rsidR="0047670E" w:rsidRPr="00AE5A84">
        <w:rPr>
          <w:rFonts w:ascii="Sylfaen" w:eastAsia="Calibri" w:hAnsi="Sylfaen" w:cstheme="minorHAnsi"/>
          <w:u w:color="000000"/>
        </w:rPr>
        <w:t xml:space="preserve"> </w:t>
      </w:r>
    </w:p>
    <w:p w14:paraId="4B5FB910" w14:textId="158EC834" w:rsidR="00474A80" w:rsidRPr="00AE5A84" w:rsidRDefault="0092423C" w:rsidP="0092423C">
      <w:pPr>
        <w:pStyle w:val="Heading3"/>
        <w:jc w:val="center"/>
        <w:rPr>
          <w:rFonts w:ascii="Sylfaen" w:hAnsi="Sylfaen" w:cstheme="minorHAnsi"/>
        </w:rPr>
      </w:pPr>
      <w:bookmarkStart w:id="94" w:name="_CONTOURGLOBAL_THIRD_PARTY"/>
      <w:bookmarkStart w:id="95" w:name="_Toc118970226"/>
      <w:bookmarkEnd w:id="94"/>
      <w:r w:rsidRPr="00AE5A84">
        <w:rPr>
          <w:rFonts w:ascii="Sylfaen" w:hAnsi="Sylfaen" w:cstheme="minorHAnsi"/>
        </w:rPr>
        <w:t xml:space="preserve">T1 </w:t>
      </w:r>
      <w:r w:rsidR="00474A80" w:rsidRPr="00AE5A84">
        <w:rPr>
          <w:rFonts w:ascii="Sylfaen" w:hAnsi="Sylfaen" w:cstheme="minorHAnsi"/>
        </w:rPr>
        <w:t>Technical Proposal Letter</w:t>
      </w:r>
      <w:r w:rsidR="00D44139" w:rsidRPr="00AE5A84">
        <w:rPr>
          <w:rFonts w:ascii="Sylfaen" w:hAnsi="Sylfaen" w:cstheme="minorHAnsi"/>
        </w:rPr>
        <w:t xml:space="preserve"> of Submission</w:t>
      </w:r>
      <w:bookmarkEnd w:id="95"/>
    </w:p>
    <w:p w14:paraId="35F44163" w14:textId="77777777" w:rsidR="0047670E" w:rsidRPr="00AE5A84" w:rsidRDefault="0047670E" w:rsidP="0047670E">
      <w:pPr>
        <w:jc w:val="center"/>
        <w:rPr>
          <w:rFonts w:ascii="Sylfaen" w:hAnsi="Sylfaen" w:cstheme="minorHAnsi"/>
          <w:b/>
          <w:smallCaps/>
          <w:sz w:val="28"/>
        </w:rPr>
      </w:pPr>
    </w:p>
    <w:p w14:paraId="767D3B91" w14:textId="4E983FDB" w:rsidR="0047670E" w:rsidRPr="00AE5A84" w:rsidRDefault="003116C3" w:rsidP="003116C3">
      <w:pPr>
        <w:rPr>
          <w:rFonts w:ascii="Sylfaen" w:hAnsi="Sylfaen" w:cstheme="minorHAnsi"/>
        </w:rPr>
      </w:pPr>
      <w:r w:rsidRPr="00AE5A84">
        <w:rPr>
          <w:rFonts w:ascii="Sylfaen" w:hAnsi="Sylfaen" w:cstheme="minorHAnsi"/>
        </w:rPr>
        <w:t>To:</w:t>
      </w:r>
      <w:r w:rsidRPr="00AE5A84">
        <w:rPr>
          <w:rFonts w:ascii="Sylfaen" w:hAnsi="Sylfaen" w:cstheme="minorHAnsi"/>
        </w:rPr>
        <w:tab/>
      </w:r>
      <w:r w:rsidR="004D3D5F" w:rsidRPr="00AE5A84">
        <w:rPr>
          <w:rFonts w:ascii="Sylfaen" w:hAnsi="Sylfaen" w:cstheme="minorHAnsi"/>
        </w:rPr>
        <w:tab/>
      </w:r>
      <w:r w:rsidR="004D3D5F" w:rsidRPr="00AE5A84">
        <w:rPr>
          <w:rFonts w:ascii="Sylfaen" w:hAnsi="Sylfaen" w:cstheme="minorHAnsi"/>
        </w:rPr>
        <w:tab/>
      </w:r>
      <w:r w:rsidR="004D3D5F" w:rsidRPr="00AE5A84">
        <w:rPr>
          <w:rFonts w:ascii="Sylfaen" w:hAnsi="Sylfaen" w:cstheme="minorHAnsi"/>
        </w:rPr>
        <w:tab/>
      </w:r>
      <w:r w:rsidRPr="00AE5A84">
        <w:rPr>
          <w:rFonts w:ascii="Sylfaen" w:hAnsi="Sylfaen" w:cstheme="minorHAnsi"/>
        </w:rPr>
        <w:tab/>
      </w:r>
      <w:r w:rsidRPr="00AE5A84">
        <w:rPr>
          <w:rFonts w:ascii="Sylfaen" w:hAnsi="Sylfaen" w:cstheme="minorHAnsi"/>
        </w:rPr>
        <w:tab/>
      </w:r>
      <w:r w:rsidRPr="00AE5A84">
        <w:rPr>
          <w:rFonts w:ascii="Sylfaen" w:hAnsi="Sylfaen" w:cstheme="minorHAnsi"/>
        </w:rPr>
        <w:tab/>
      </w:r>
      <w:r w:rsidRPr="00AE5A84">
        <w:rPr>
          <w:rFonts w:ascii="Sylfaen" w:hAnsi="Sylfaen" w:cstheme="minorHAnsi"/>
        </w:rPr>
        <w:tab/>
      </w:r>
      <w:r w:rsidRPr="00AE5A84">
        <w:rPr>
          <w:rFonts w:ascii="Sylfaen" w:hAnsi="Sylfaen" w:cstheme="minorHAnsi"/>
        </w:rPr>
        <w:tab/>
      </w:r>
      <w:r w:rsidRPr="00AE5A84">
        <w:rPr>
          <w:rFonts w:ascii="Sylfaen" w:hAnsi="Sylfaen" w:cstheme="minorHAnsi"/>
        </w:rPr>
        <w:tab/>
      </w:r>
      <w:r w:rsidR="0047670E" w:rsidRPr="00AE5A84">
        <w:rPr>
          <w:rFonts w:ascii="Sylfaen" w:hAnsi="Sylfaen" w:cstheme="minorHAnsi"/>
        </w:rPr>
        <w:t>[</w:t>
      </w:r>
      <w:r w:rsidR="0047670E" w:rsidRPr="00AE5A84">
        <w:rPr>
          <w:rFonts w:ascii="Sylfaen" w:hAnsi="Sylfaen" w:cstheme="minorHAnsi"/>
          <w:i/>
        </w:rPr>
        <w:t>Location, Date</w:t>
      </w:r>
      <w:r w:rsidR="0047670E" w:rsidRPr="00AE5A84">
        <w:rPr>
          <w:rFonts w:ascii="Sylfaen" w:hAnsi="Sylfaen" w:cstheme="minorHAnsi"/>
        </w:rPr>
        <w:t>]</w:t>
      </w:r>
    </w:p>
    <w:p w14:paraId="569E7C4A" w14:textId="77777777" w:rsidR="003116C3" w:rsidRPr="00AE5A84" w:rsidRDefault="003116C3" w:rsidP="003116C3">
      <w:pPr>
        <w:pStyle w:val="EndnoteText"/>
        <w:numPr>
          <w:ilvl w:val="12"/>
          <w:numId w:val="0"/>
        </w:numPr>
        <w:tabs>
          <w:tab w:val="clear" w:pos="432"/>
          <w:tab w:val="left" w:pos="720"/>
        </w:tabs>
        <w:spacing w:before="0" w:after="120"/>
        <w:rPr>
          <w:rFonts w:ascii="Sylfaen" w:hAnsi="Sylfaen" w:cstheme="minorHAnsi"/>
          <w:sz w:val="22"/>
          <w:szCs w:val="22"/>
          <w:lang w:val="en-GB"/>
        </w:rPr>
      </w:pPr>
      <w:r w:rsidRPr="00AE5A84">
        <w:rPr>
          <w:rFonts w:ascii="Sylfaen" w:hAnsi="Sylfaen" w:cstheme="minorHAnsi"/>
          <w:sz w:val="22"/>
          <w:szCs w:val="22"/>
          <w:lang w:val="en-GB"/>
        </w:rPr>
        <w:t>Dear Ladies and/or Gentlemen,</w:t>
      </w:r>
    </w:p>
    <w:p w14:paraId="09E73B3D" w14:textId="77777777" w:rsidR="0047670E" w:rsidRPr="00AE5A84" w:rsidRDefault="0047670E" w:rsidP="005E4D35">
      <w:pPr>
        <w:spacing w:after="0" w:line="240" w:lineRule="auto"/>
        <w:contextualSpacing/>
        <w:rPr>
          <w:rFonts w:ascii="Sylfaen" w:hAnsi="Sylfaen" w:cstheme="minorHAnsi"/>
        </w:rPr>
      </w:pPr>
    </w:p>
    <w:p w14:paraId="06D844D7" w14:textId="2DDEFF0D" w:rsidR="0047670E" w:rsidRPr="00AE5A84" w:rsidRDefault="05ECD49A" w:rsidP="05ECD49A">
      <w:pPr>
        <w:jc w:val="both"/>
        <w:rPr>
          <w:rFonts w:ascii="Sylfaen" w:eastAsia="Calibri" w:hAnsi="Sylfaen" w:cstheme="minorHAnsi"/>
          <w:i/>
          <w:iCs/>
        </w:rPr>
      </w:pPr>
      <w:r w:rsidRPr="00AE5A84">
        <w:rPr>
          <w:rFonts w:ascii="Sylfaen" w:hAnsi="Sylfaen" w:cstheme="minorHAnsi"/>
        </w:rPr>
        <w:t xml:space="preserve">We, the undersigned, </w:t>
      </w:r>
      <w:r w:rsidR="005154E7" w:rsidRPr="00AE5A84">
        <w:rPr>
          <w:rFonts w:ascii="Sylfaen" w:hAnsi="Sylfaen" w:cstheme="minorHAnsi"/>
        </w:rPr>
        <w:t xml:space="preserve">propose </w:t>
      </w:r>
      <w:r w:rsidRPr="00AE5A84">
        <w:rPr>
          <w:rFonts w:ascii="Sylfaen" w:hAnsi="Sylfaen" w:cstheme="minorHAnsi"/>
        </w:rPr>
        <w:t xml:space="preserve">to provide </w:t>
      </w:r>
      <w:r w:rsidR="005445B4" w:rsidRPr="00AE5A84">
        <w:rPr>
          <w:rFonts w:ascii="Sylfaen" w:eastAsia="Times New Roman" w:hAnsi="Sylfaen" w:cstheme="minorHAnsi"/>
          <w:b/>
          <w:bCs/>
          <w:lang w:val="en-GB"/>
        </w:rPr>
        <w:t>CGHC 21/</w:t>
      </w:r>
      <w:proofErr w:type="gramStart"/>
      <w:r w:rsidR="005445B4" w:rsidRPr="00AE5A84">
        <w:rPr>
          <w:rFonts w:ascii="Sylfaen" w:eastAsia="Times New Roman" w:hAnsi="Sylfaen" w:cstheme="minorHAnsi"/>
          <w:b/>
          <w:bCs/>
          <w:lang w:val="en-GB"/>
        </w:rPr>
        <w:t>22</w:t>
      </w:r>
      <w:r w:rsidR="005445B4">
        <w:rPr>
          <w:rFonts w:ascii="Sylfaen" w:eastAsia="Times New Roman" w:hAnsi="Sylfaen" w:cstheme="minorHAnsi"/>
          <w:b/>
          <w:bCs/>
          <w:lang w:val="en-GB"/>
        </w:rPr>
        <w:t xml:space="preserve"> </w:t>
      </w:r>
      <w:r w:rsidR="005D418D" w:rsidRPr="00AE5A84">
        <w:rPr>
          <w:rFonts w:ascii="Sylfaen" w:hAnsi="Sylfaen" w:cstheme="minorHAnsi"/>
        </w:rPr>
        <w:t>:</w:t>
      </w:r>
      <w:proofErr w:type="gramEnd"/>
      <w:r w:rsidR="005D418D" w:rsidRPr="00AE5A84">
        <w:rPr>
          <w:rFonts w:ascii="Sylfaen" w:hAnsi="Sylfaen" w:cstheme="minorHAnsi"/>
        </w:rPr>
        <w:t xml:space="preserve"> </w:t>
      </w:r>
      <w:r w:rsidRPr="00AE5A84">
        <w:rPr>
          <w:rFonts w:ascii="Sylfaen" w:hAnsi="Sylfaen" w:cstheme="minorHAnsi"/>
          <w:i/>
          <w:iCs/>
        </w:rPr>
        <w:t xml:space="preserve">design, manufacture, supply, installation and commissioning of two new </w:t>
      </w:r>
      <w:r w:rsidR="00D84812" w:rsidRPr="00AE5A84">
        <w:rPr>
          <w:rFonts w:ascii="Sylfaen" w:hAnsi="Sylfaen" w:cstheme="minorHAnsi"/>
          <w:i/>
          <w:iCs/>
        </w:rPr>
        <w:t>125MVA</w:t>
      </w:r>
      <w:r w:rsidRPr="00AE5A84">
        <w:rPr>
          <w:rFonts w:ascii="Sylfaen" w:hAnsi="Sylfaen" w:cstheme="minorHAnsi"/>
          <w:i/>
          <w:iCs/>
        </w:rPr>
        <w:t>-13.8/220 kV transformers for Shamb HPP of ContourGlobal Hydro Cascade CJSC</w:t>
      </w:r>
      <w:r w:rsidRPr="00AE5A84">
        <w:rPr>
          <w:rFonts w:ascii="Sylfaen" w:hAnsi="Sylfaen" w:cstheme="minorHAnsi"/>
        </w:rPr>
        <w:t xml:space="preserve"> in accordance with your Request for Proposal dated </w:t>
      </w:r>
      <w:r w:rsidR="00AD2F09">
        <w:rPr>
          <w:rFonts w:ascii="Sylfaen" w:hAnsi="Sylfaen" w:cstheme="minorHAnsi"/>
        </w:rPr>
        <w:t xml:space="preserve">10 </w:t>
      </w:r>
      <w:r w:rsidR="009B4D7B">
        <w:rPr>
          <w:rFonts w:ascii="Sylfaen" w:hAnsi="Sylfaen" w:cstheme="minorHAnsi"/>
        </w:rPr>
        <w:t xml:space="preserve">November </w:t>
      </w:r>
      <w:r w:rsidR="00864262" w:rsidRPr="00AE5A84">
        <w:rPr>
          <w:rFonts w:ascii="Sylfaen" w:hAnsi="Sylfaen" w:cstheme="minorHAnsi"/>
        </w:rPr>
        <w:t xml:space="preserve"> 2022</w:t>
      </w:r>
      <w:r w:rsidRPr="00AE5A84">
        <w:rPr>
          <w:rFonts w:ascii="Sylfaen" w:hAnsi="Sylfaen" w:cstheme="minorHAnsi"/>
        </w:rPr>
        <w:t>.  We are hereby submitting our Proposal for the scope of works.</w:t>
      </w:r>
    </w:p>
    <w:p w14:paraId="04E78822" w14:textId="77777777" w:rsidR="007E323A" w:rsidRPr="00AE5A84" w:rsidRDefault="007E323A" w:rsidP="003116C3">
      <w:pPr>
        <w:spacing w:after="0" w:line="240" w:lineRule="auto"/>
        <w:ind w:right="-20"/>
        <w:jc w:val="both"/>
        <w:rPr>
          <w:rFonts w:ascii="Sylfaen" w:hAnsi="Sylfaen" w:cstheme="minorHAnsi"/>
        </w:rPr>
      </w:pPr>
      <w:r w:rsidRPr="00AE5A84">
        <w:rPr>
          <w:rFonts w:ascii="Sylfaen" w:hAnsi="Sylfaen" w:cstheme="minorHAnsi"/>
        </w:rPr>
        <w:t>We</w:t>
      </w:r>
      <w:r w:rsidRPr="00AE5A84">
        <w:rPr>
          <w:rFonts w:ascii="Sylfaen" w:hAnsi="Sylfaen" w:cstheme="minorHAnsi"/>
          <w:spacing w:val="1"/>
        </w:rPr>
        <w:t xml:space="preserve"> </w:t>
      </w:r>
      <w:r w:rsidRPr="00AE5A84">
        <w:rPr>
          <w:rFonts w:ascii="Sylfaen" w:hAnsi="Sylfaen" w:cstheme="minorHAnsi"/>
        </w:rPr>
        <w:t>he</w:t>
      </w:r>
      <w:r w:rsidRPr="00AE5A84">
        <w:rPr>
          <w:rFonts w:ascii="Sylfaen" w:hAnsi="Sylfaen" w:cstheme="minorHAnsi"/>
          <w:spacing w:val="-2"/>
        </w:rPr>
        <w:t>r</w:t>
      </w:r>
      <w:r w:rsidRPr="00AE5A84">
        <w:rPr>
          <w:rFonts w:ascii="Sylfaen" w:hAnsi="Sylfaen" w:cstheme="minorHAnsi"/>
        </w:rPr>
        <w:t>eby</w:t>
      </w:r>
      <w:r w:rsidRPr="00AE5A84">
        <w:rPr>
          <w:rFonts w:ascii="Sylfaen" w:hAnsi="Sylfaen" w:cstheme="minorHAnsi"/>
          <w:spacing w:val="1"/>
        </w:rPr>
        <w:t xml:space="preserve"> </w:t>
      </w:r>
      <w:r w:rsidRPr="00AE5A84">
        <w:rPr>
          <w:rFonts w:ascii="Sylfaen" w:hAnsi="Sylfaen" w:cstheme="minorHAnsi"/>
          <w:spacing w:val="-3"/>
        </w:rPr>
        <w:t>d</w:t>
      </w:r>
      <w:r w:rsidRPr="00AE5A84">
        <w:rPr>
          <w:rFonts w:ascii="Sylfaen" w:hAnsi="Sylfaen" w:cstheme="minorHAnsi"/>
        </w:rPr>
        <w:t>eclare</w:t>
      </w:r>
      <w:r w:rsidRPr="00AE5A84">
        <w:rPr>
          <w:rFonts w:ascii="Sylfaen" w:hAnsi="Sylfaen" w:cstheme="minorHAnsi"/>
          <w:spacing w:val="-2"/>
        </w:rPr>
        <w:t xml:space="preserve"> </w:t>
      </w:r>
      <w:r w:rsidRPr="00AE5A84">
        <w:rPr>
          <w:rFonts w:ascii="Sylfaen" w:hAnsi="Sylfaen" w:cstheme="minorHAnsi"/>
          <w:spacing w:val="1"/>
        </w:rPr>
        <w:t>t</w:t>
      </w:r>
      <w:r w:rsidRPr="00AE5A84">
        <w:rPr>
          <w:rFonts w:ascii="Sylfaen" w:hAnsi="Sylfaen" w:cstheme="minorHAnsi"/>
          <w:spacing w:val="-1"/>
        </w:rPr>
        <w:t>h</w:t>
      </w:r>
      <w:r w:rsidRPr="00AE5A84">
        <w:rPr>
          <w:rFonts w:ascii="Sylfaen" w:hAnsi="Sylfaen" w:cstheme="minorHAnsi"/>
        </w:rPr>
        <w:t>a</w:t>
      </w:r>
      <w:r w:rsidRPr="00AE5A84">
        <w:rPr>
          <w:rFonts w:ascii="Sylfaen" w:hAnsi="Sylfaen" w:cstheme="minorHAnsi"/>
          <w:spacing w:val="-2"/>
        </w:rPr>
        <w:t>t</w:t>
      </w:r>
      <w:r w:rsidRPr="00AE5A84">
        <w:rPr>
          <w:rFonts w:ascii="Sylfaen" w:hAnsi="Sylfaen" w:cstheme="minorHAnsi"/>
        </w:rPr>
        <w:t>:</w:t>
      </w:r>
    </w:p>
    <w:p w14:paraId="415E2EBC" w14:textId="77777777" w:rsidR="007E323A" w:rsidRPr="00AE5A84" w:rsidRDefault="007E323A" w:rsidP="003116C3">
      <w:pPr>
        <w:spacing w:before="10" w:after="0" w:line="260" w:lineRule="exact"/>
        <w:jc w:val="both"/>
        <w:rPr>
          <w:rFonts w:ascii="Sylfaen" w:hAnsi="Sylfaen" w:cstheme="minorHAnsi"/>
        </w:rPr>
      </w:pPr>
    </w:p>
    <w:p w14:paraId="7CF890F3" w14:textId="2158891E" w:rsidR="007E323A" w:rsidRPr="00AE5A84" w:rsidRDefault="007E323A" w:rsidP="00930FB6">
      <w:pPr>
        <w:pStyle w:val="ListParagraph"/>
        <w:numPr>
          <w:ilvl w:val="0"/>
          <w:numId w:val="9"/>
        </w:numPr>
        <w:tabs>
          <w:tab w:val="left" w:pos="840"/>
        </w:tabs>
        <w:spacing w:line="239" w:lineRule="auto"/>
        <w:ind w:right="44"/>
        <w:rPr>
          <w:rFonts w:ascii="Sylfaen" w:hAnsi="Sylfaen" w:cstheme="minorHAnsi"/>
          <w:sz w:val="22"/>
          <w:szCs w:val="22"/>
        </w:rPr>
      </w:pPr>
      <w:r w:rsidRPr="00AE5A84">
        <w:rPr>
          <w:rFonts w:ascii="Sylfaen" w:hAnsi="Sylfaen" w:cstheme="minorHAnsi"/>
          <w:sz w:val="22"/>
          <w:szCs w:val="22"/>
        </w:rPr>
        <w:t>We</w:t>
      </w:r>
      <w:r w:rsidRPr="00AE5A84">
        <w:rPr>
          <w:rFonts w:ascii="Sylfaen" w:hAnsi="Sylfaen" w:cstheme="minorHAnsi"/>
          <w:spacing w:val="6"/>
          <w:sz w:val="22"/>
          <w:szCs w:val="22"/>
        </w:rPr>
        <w:t xml:space="preserve"> </w:t>
      </w:r>
      <w:r w:rsidRPr="00AE5A84">
        <w:rPr>
          <w:rFonts w:ascii="Sylfaen" w:hAnsi="Sylfaen" w:cstheme="minorHAnsi"/>
          <w:spacing w:val="-1"/>
          <w:sz w:val="22"/>
          <w:szCs w:val="22"/>
        </w:rPr>
        <w:t>h</w:t>
      </w:r>
      <w:r w:rsidRPr="00AE5A84">
        <w:rPr>
          <w:rFonts w:ascii="Sylfaen" w:hAnsi="Sylfaen" w:cstheme="minorHAnsi"/>
          <w:spacing w:val="-3"/>
          <w:sz w:val="22"/>
          <w:szCs w:val="22"/>
        </w:rPr>
        <w:t>a</w:t>
      </w:r>
      <w:r w:rsidRPr="00AE5A84">
        <w:rPr>
          <w:rFonts w:ascii="Sylfaen" w:hAnsi="Sylfaen" w:cstheme="minorHAnsi"/>
          <w:spacing w:val="1"/>
          <w:sz w:val="22"/>
          <w:szCs w:val="22"/>
        </w:rPr>
        <w:t>v</w:t>
      </w:r>
      <w:r w:rsidRPr="00AE5A84">
        <w:rPr>
          <w:rFonts w:ascii="Sylfaen" w:hAnsi="Sylfaen" w:cstheme="minorHAnsi"/>
          <w:sz w:val="22"/>
          <w:szCs w:val="22"/>
        </w:rPr>
        <w:t>e carefully</w:t>
      </w:r>
      <w:r w:rsidRPr="00AE5A84">
        <w:rPr>
          <w:rFonts w:ascii="Sylfaen" w:hAnsi="Sylfaen" w:cstheme="minorHAnsi"/>
          <w:spacing w:val="6"/>
          <w:sz w:val="22"/>
          <w:szCs w:val="22"/>
        </w:rPr>
        <w:t xml:space="preserve"> </w:t>
      </w:r>
      <w:r w:rsidRPr="00AE5A84">
        <w:rPr>
          <w:rFonts w:ascii="Sylfaen" w:hAnsi="Sylfaen" w:cstheme="minorHAnsi"/>
          <w:spacing w:val="-3"/>
          <w:sz w:val="22"/>
          <w:szCs w:val="22"/>
        </w:rPr>
        <w:t>r</w:t>
      </w:r>
      <w:r w:rsidRPr="00AE5A84">
        <w:rPr>
          <w:rFonts w:ascii="Sylfaen" w:hAnsi="Sylfaen" w:cstheme="minorHAnsi"/>
          <w:sz w:val="22"/>
          <w:szCs w:val="22"/>
        </w:rPr>
        <w:t>e</w:t>
      </w:r>
      <w:r w:rsidRPr="00AE5A84">
        <w:rPr>
          <w:rFonts w:ascii="Sylfaen" w:hAnsi="Sylfaen" w:cstheme="minorHAnsi"/>
          <w:spacing w:val="1"/>
          <w:sz w:val="22"/>
          <w:szCs w:val="22"/>
        </w:rPr>
        <w:t>v</w:t>
      </w:r>
      <w:r w:rsidRPr="00AE5A84">
        <w:rPr>
          <w:rFonts w:ascii="Sylfaen" w:hAnsi="Sylfaen" w:cstheme="minorHAnsi"/>
          <w:spacing w:val="-3"/>
          <w:sz w:val="22"/>
          <w:szCs w:val="22"/>
        </w:rPr>
        <w:t>i</w:t>
      </w:r>
      <w:r w:rsidRPr="00AE5A84">
        <w:rPr>
          <w:rFonts w:ascii="Sylfaen" w:hAnsi="Sylfaen" w:cstheme="minorHAnsi"/>
          <w:sz w:val="22"/>
          <w:szCs w:val="22"/>
        </w:rPr>
        <w:t>e</w:t>
      </w:r>
      <w:r w:rsidRPr="00AE5A84">
        <w:rPr>
          <w:rFonts w:ascii="Sylfaen" w:hAnsi="Sylfaen" w:cstheme="minorHAnsi"/>
          <w:spacing w:val="-1"/>
          <w:sz w:val="22"/>
          <w:szCs w:val="22"/>
        </w:rPr>
        <w:t>w</w:t>
      </w:r>
      <w:r w:rsidRPr="00AE5A84">
        <w:rPr>
          <w:rFonts w:ascii="Sylfaen" w:hAnsi="Sylfaen" w:cstheme="minorHAnsi"/>
          <w:sz w:val="22"/>
          <w:szCs w:val="22"/>
        </w:rPr>
        <w:t>ed</w:t>
      </w:r>
      <w:r w:rsidRPr="00AE5A84">
        <w:rPr>
          <w:rFonts w:ascii="Sylfaen" w:hAnsi="Sylfaen" w:cstheme="minorHAnsi"/>
          <w:spacing w:val="5"/>
          <w:sz w:val="22"/>
          <w:szCs w:val="22"/>
        </w:rPr>
        <w:t xml:space="preserve"> </w:t>
      </w:r>
      <w:r w:rsidRPr="00AE5A84">
        <w:rPr>
          <w:rFonts w:ascii="Sylfaen" w:hAnsi="Sylfaen" w:cstheme="minorHAnsi"/>
          <w:sz w:val="22"/>
          <w:szCs w:val="22"/>
        </w:rPr>
        <w:t>the</w:t>
      </w:r>
      <w:r w:rsidRPr="00AE5A84">
        <w:rPr>
          <w:rFonts w:ascii="Sylfaen" w:hAnsi="Sylfaen" w:cstheme="minorHAnsi"/>
          <w:spacing w:val="3"/>
          <w:sz w:val="22"/>
          <w:szCs w:val="22"/>
        </w:rPr>
        <w:t xml:space="preserve"> Request for Proposal</w:t>
      </w:r>
      <w:r w:rsidR="005154E7" w:rsidRPr="00AE5A84">
        <w:rPr>
          <w:rFonts w:ascii="Sylfaen" w:hAnsi="Sylfaen" w:cstheme="minorHAnsi"/>
          <w:spacing w:val="3"/>
          <w:sz w:val="22"/>
          <w:szCs w:val="22"/>
        </w:rPr>
        <w:t xml:space="preserve"> (the “RFP”)</w:t>
      </w:r>
      <w:r w:rsidRPr="00AE5A84">
        <w:rPr>
          <w:rFonts w:ascii="Sylfaen" w:hAnsi="Sylfaen" w:cstheme="minorHAnsi"/>
          <w:spacing w:val="3"/>
          <w:sz w:val="22"/>
          <w:szCs w:val="22"/>
        </w:rPr>
        <w:t xml:space="preserve"> </w:t>
      </w:r>
      <w:r w:rsidR="005154E7" w:rsidRPr="00AE5A84">
        <w:rPr>
          <w:rFonts w:ascii="Sylfaen" w:hAnsi="Sylfaen" w:cstheme="minorHAnsi"/>
          <w:spacing w:val="3"/>
          <w:sz w:val="22"/>
          <w:szCs w:val="22"/>
        </w:rPr>
        <w:t>document</w:t>
      </w:r>
      <w:r w:rsidRPr="00AE5A84">
        <w:rPr>
          <w:rFonts w:ascii="Sylfaen" w:hAnsi="Sylfaen" w:cstheme="minorHAnsi"/>
          <w:sz w:val="22"/>
          <w:szCs w:val="22"/>
        </w:rPr>
        <w:t>.</w:t>
      </w:r>
      <w:r w:rsidRPr="00AE5A84">
        <w:rPr>
          <w:rFonts w:ascii="Sylfaen" w:hAnsi="Sylfaen" w:cstheme="minorHAnsi"/>
          <w:spacing w:val="5"/>
          <w:sz w:val="22"/>
          <w:szCs w:val="22"/>
        </w:rPr>
        <w:t xml:space="preserve"> </w:t>
      </w:r>
      <w:r w:rsidRPr="00AE5A84">
        <w:rPr>
          <w:rFonts w:ascii="Sylfaen" w:hAnsi="Sylfaen" w:cstheme="minorHAnsi"/>
          <w:sz w:val="22"/>
          <w:szCs w:val="22"/>
        </w:rPr>
        <w:t>We</w:t>
      </w:r>
      <w:r w:rsidRPr="00AE5A84">
        <w:rPr>
          <w:rFonts w:ascii="Sylfaen" w:hAnsi="Sylfaen" w:cstheme="minorHAnsi"/>
          <w:spacing w:val="6"/>
          <w:sz w:val="22"/>
          <w:szCs w:val="22"/>
        </w:rPr>
        <w:t xml:space="preserve"> </w:t>
      </w:r>
      <w:r w:rsidRPr="00AE5A84">
        <w:rPr>
          <w:rFonts w:ascii="Sylfaen" w:hAnsi="Sylfaen" w:cstheme="minorHAnsi"/>
          <w:spacing w:val="-3"/>
          <w:sz w:val="22"/>
          <w:szCs w:val="22"/>
        </w:rPr>
        <w:t>a</w:t>
      </w:r>
      <w:r w:rsidRPr="00AE5A84">
        <w:rPr>
          <w:rFonts w:ascii="Sylfaen" w:hAnsi="Sylfaen" w:cstheme="minorHAnsi"/>
          <w:sz w:val="22"/>
          <w:szCs w:val="22"/>
        </w:rPr>
        <w:t>cc</w:t>
      </w:r>
      <w:r w:rsidRPr="00AE5A84">
        <w:rPr>
          <w:rFonts w:ascii="Sylfaen" w:hAnsi="Sylfaen" w:cstheme="minorHAnsi"/>
          <w:spacing w:val="1"/>
          <w:sz w:val="22"/>
          <w:szCs w:val="22"/>
        </w:rPr>
        <w:t>e</w:t>
      </w:r>
      <w:r w:rsidRPr="00AE5A84">
        <w:rPr>
          <w:rFonts w:ascii="Sylfaen" w:hAnsi="Sylfaen" w:cstheme="minorHAnsi"/>
          <w:spacing w:val="-1"/>
          <w:sz w:val="22"/>
          <w:szCs w:val="22"/>
        </w:rPr>
        <w:t>p</w:t>
      </w:r>
      <w:r w:rsidRPr="00AE5A84">
        <w:rPr>
          <w:rFonts w:ascii="Sylfaen" w:hAnsi="Sylfaen" w:cstheme="minorHAnsi"/>
          <w:sz w:val="22"/>
          <w:szCs w:val="22"/>
        </w:rPr>
        <w:t>t</w:t>
      </w:r>
      <w:r w:rsidRPr="00AE5A84">
        <w:rPr>
          <w:rFonts w:ascii="Sylfaen" w:hAnsi="Sylfaen" w:cstheme="minorHAnsi"/>
          <w:spacing w:val="3"/>
          <w:sz w:val="22"/>
          <w:szCs w:val="22"/>
        </w:rPr>
        <w:t xml:space="preserve"> </w:t>
      </w:r>
      <w:r w:rsidRPr="00AE5A84">
        <w:rPr>
          <w:rFonts w:ascii="Sylfaen" w:hAnsi="Sylfaen" w:cstheme="minorHAnsi"/>
          <w:sz w:val="22"/>
          <w:szCs w:val="22"/>
        </w:rPr>
        <w:t>the</w:t>
      </w:r>
      <w:r w:rsidRPr="00AE5A84">
        <w:rPr>
          <w:rFonts w:ascii="Sylfaen" w:hAnsi="Sylfaen" w:cstheme="minorHAnsi"/>
          <w:spacing w:val="3"/>
          <w:sz w:val="22"/>
          <w:szCs w:val="22"/>
        </w:rPr>
        <w:t xml:space="preserve"> </w:t>
      </w:r>
      <w:r w:rsidRPr="00AE5A84">
        <w:rPr>
          <w:rFonts w:ascii="Sylfaen" w:hAnsi="Sylfaen" w:cstheme="minorHAnsi"/>
          <w:sz w:val="22"/>
          <w:szCs w:val="22"/>
        </w:rPr>
        <w:t>i</w:t>
      </w:r>
      <w:r w:rsidRPr="00AE5A84">
        <w:rPr>
          <w:rFonts w:ascii="Sylfaen" w:hAnsi="Sylfaen" w:cstheme="minorHAnsi"/>
          <w:spacing w:val="-1"/>
          <w:sz w:val="22"/>
          <w:szCs w:val="22"/>
        </w:rPr>
        <w:t>n</w:t>
      </w:r>
      <w:r w:rsidRPr="00AE5A84">
        <w:rPr>
          <w:rFonts w:ascii="Sylfaen" w:hAnsi="Sylfaen" w:cstheme="minorHAnsi"/>
          <w:sz w:val="22"/>
          <w:szCs w:val="22"/>
        </w:rPr>
        <w:t>struct</w:t>
      </w:r>
      <w:r w:rsidRPr="00AE5A84">
        <w:rPr>
          <w:rFonts w:ascii="Sylfaen" w:hAnsi="Sylfaen" w:cstheme="minorHAnsi"/>
          <w:spacing w:val="-3"/>
          <w:sz w:val="22"/>
          <w:szCs w:val="22"/>
        </w:rPr>
        <w:t>i</w:t>
      </w:r>
      <w:r w:rsidRPr="00AE5A84">
        <w:rPr>
          <w:rFonts w:ascii="Sylfaen" w:hAnsi="Sylfaen" w:cstheme="minorHAnsi"/>
          <w:spacing w:val="-1"/>
          <w:sz w:val="22"/>
          <w:szCs w:val="22"/>
        </w:rPr>
        <w:t>on</w:t>
      </w:r>
      <w:r w:rsidRPr="00AE5A84">
        <w:rPr>
          <w:rFonts w:ascii="Sylfaen" w:hAnsi="Sylfaen" w:cstheme="minorHAnsi"/>
          <w:sz w:val="22"/>
          <w:szCs w:val="22"/>
        </w:rPr>
        <w:t>s</w:t>
      </w:r>
      <w:r w:rsidRPr="00AE5A84">
        <w:rPr>
          <w:rFonts w:ascii="Sylfaen" w:hAnsi="Sylfaen" w:cstheme="minorHAnsi"/>
          <w:spacing w:val="5"/>
          <w:sz w:val="22"/>
          <w:szCs w:val="22"/>
        </w:rPr>
        <w:t xml:space="preserve"> </w:t>
      </w:r>
      <w:r w:rsidRPr="00AE5A84">
        <w:rPr>
          <w:rFonts w:ascii="Sylfaen" w:hAnsi="Sylfaen" w:cstheme="minorHAnsi"/>
          <w:sz w:val="22"/>
          <w:szCs w:val="22"/>
        </w:rPr>
        <w:t>a</w:t>
      </w:r>
      <w:r w:rsidRPr="00AE5A84">
        <w:rPr>
          <w:rFonts w:ascii="Sylfaen" w:hAnsi="Sylfaen" w:cstheme="minorHAnsi"/>
          <w:spacing w:val="-1"/>
          <w:sz w:val="22"/>
          <w:szCs w:val="22"/>
        </w:rPr>
        <w:t>n</w:t>
      </w:r>
      <w:r w:rsidRPr="00AE5A84">
        <w:rPr>
          <w:rFonts w:ascii="Sylfaen" w:hAnsi="Sylfaen" w:cstheme="minorHAnsi"/>
          <w:sz w:val="22"/>
          <w:szCs w:val="22"/>
        </w:rPr>
        <w:t>d</w:t>
      </w:r>
      <w:r w:rsidRPr="00AE5A84">
        <w:rPr>
          <w:rFonts w:ascii="Sylfaen" w:hAnsi="Sylfaen" w:cstheme="minorHAnsi"/>
          <w:spacing w:val="5"/>
          <w:sz w:val="22"/>
          <w:szCs w:val="22"/>
        </w:rPr>
        <w:t xml:space="preserve"> </w:t>
      </w:r>
      <w:r w:rsidRPr="00AE5A84">
        <w:rPr>
          <w:rFonts w:ascii="Sylfaen" w:hAnsi="Sylfaen" w:cstheme="minorHAnsi"/>
          <w:sz w:val="22"/>
          <w:szCs w:val="22"/>
        </w:rPr>
        <w:t>t</w:t>
      </w:r>
      <w:r w:rsidRPr="00AE5A84">
        <w:rPr>
          <w:rFonts w:ascii="Sylfaen" w:hAnsi="Sylfaen" w:cstheme="minorHAnsi"/>
          <w:spacing w:val="1"/>
          <w:sz w:val="22"/>
          <w:szCs w:val="22"/>
        </w:rPr>
        <w:t>e</w:t>
      </w:r>
      <w:r w:rsidRPr="00AE5A84">
        <w:rPr>
          <w:rFonts w:ascii="Sylfaen" w:hAnsi="Sylfaen" w:cstheme="minorHAnsi"/>
          <w:spacing w:val="-3"/>
          <w:sz w:val="22"/>
          <w:szCs w:val="22"/>
        </w:rPr>
        <w:t>r</w:t>
      </w:r>
      <w:r w:rsidRPr="00AE5A84">
        <w:rPr>
          <w:rFonts w:ascii="Sylfaen" w:hAnsi="Sylfaen" w:cstheme="minorHAnsi"/>
          <w:spacing w:val="1"/>
          <w:sz w:val="22"/>
          <w:szCs w:val="22"/>
        </w:rPr>
        <w:t>m</w:t>
      </w:r>
      <w:r w:rsidRPr="00AE5A84">
        <w:rPr>
          <w:rFonts w:ascii="Sylfaen" w:hAnsi="Sylfaen" w:cstheme="minorHAnsi"/>
          <w:sz w:val="22"/>
          <w:szCs w:val="22"/>
        </w:rPr>
        <w:t>s</w:t>
      </w:r>
      <w:r w:rsidRPr="00AE5A84">
        <w:rPr>
          <w:rFonts w:ascii="Sylfaen" w:hAnsi="Sylfaen" w:cstheme="minorHAnsi"/>
          <w:spacing w:val="3"/>
          <w:sz w:val="22"/>
          <w:szCs w:val="22"/>
        </w:rPr>
        <w:t xml:space="preserve"> </w:t>
      </w:r>
      <w:r w:rsidR="005154E7" w:rsidRPr="00AE5A84">
        <w:rPr>
          <w:rFonts w:ascii="Sylfaen" w:hAnsi="Sylfaen" w:cstheme="minorHAnsi"/>
          <w:sz w:val="22"/>
          <w:szCs w:val="22"/>
        </w:rPr>
        <w:t>of the RFP</w:t>
      </w:r>
      <w:r w:rsidRPr="00AE5A84">
        <w:rPr>
          <w:rFonts w:ascii="Sylfaen" w:hAnsi="Sylfaen" w:cstheme="minorHAnsi"/>
          <w:spacing w:val="1"/>
          <w:sz w:val="22"/>
          <w:szCs w:val="22"/>
        </w:rPr>
        <w:t xml:space="preserve"> </w:t>
      </w:r>
      <w:r w:rsidRPr="00AE5A84">
        <w:rPr>
          <w:rFonts w:ascii="Sylfaen" w:hAnsi="Sylfaen" w:cstheme="minorHAnsi"/>
          <w:sz w:val="22"/>
          <w:szCs w:val="22"/>
        </w:rPr>
        <w:t>w</w:t>
      </w:r>
      <w:r w:rsidRPr="00AE5A84">
        <w:rPr>
          <w:rFonts w:ascii="Sylfaen" w:hAnsi="Sylfaen" w:cstheme="minorHAnsi"/>
          <w:spacing w:val="-2"/>
          <w:sz w:val="22"/>
          <w:szCs w:val="22"/>
        </w:rPr>
        <w:t>i</w:t>
      </w:r>
      <w:r w:rsidRPr="00AE5A84">
        <w:rPr>
          <w:rFonts w:ascii="Sylfaen" w:hAnsi="Sylfaen" w:cstheme="minorHAnsi"/>
          <w:sz w:val="22"/>
          <w:szCs w:val="22"/>
        </w:rPr>
        <w:t>th no</w:t>
      </w:r>
      <w:r w:rsidRPr="00AE5A84">
        <w:rPr>
          <w:rFonts w:ascii="Sylfaen" w:hAnsi="Sylfaen" w:cstheme="minorHAnsi"/>
          <w:spacing w:val="-2"/>
          <w:sz w:val="22"/>
          <w:szCs w:val="22"/>
        </w:rPr>
        <w:t xml:space="preserve"> </w:t>
      </w:r>
      <w:r w:rsidRPr="00AE5A84">
        <w:rPr>
          <w:rFonts w:ascii="Sylfaen" w:hAnsi="Sylfaen" w:cstheme="minorHAnsi"/>
          <w:spacing w:val="-1"/>
          <w:sz w:val="22"/>
          <w:szCs w:val="22"/>
        </w:rPr>
        <w:t>ob</w:t>
      </w:r>
      <w:r w:rsidRPr="00AE5A84">
        <w:rPr>
          <w:rFonts w:ascii="Sylfaen" w:hAnsi="Sylfaen" w:cstheme="minorHAnsi"/>
          <w:sz w:val="22"/>
          <w:szCs w:val="22"/>
        </w:rPr>
        <w:t>je</w:t>
      </w:r>
      <w:r w:rsidRPr="00AE5A84">
        <w:rPr>
          <w:rFonts w:ascii="Sylfaen" w:hAnsi="Sylfaen" w:cstheme="minorHAnsi"/>
          <w:spacing w:val="1"/>
          <w:sz w:val="22"/>
          <w:szCs w:val="22"/>
        </w:rPr>
        <w:t>c</w:t>
      </w:r>
      <w:r w:rsidRPr="00AE5A84">
        <w:rPr>
          <w:rFonts w:ascii="Sylfaen" w:hAnsi="Sylfaen" w:cstheme="minorHAnsi"/>
          <w:sz w:val="22"/>
          <w:szCs w:val="22"/>
        </w:rPr>
        <w:t>ti</w:t>
      </w:r>
      <w:r w:rsidRPr="00AE5A84">
        <w:rPr>
          <w:rFonts w:ascii="Sylfaen" w:hAnsi="Sylfaen" w:cstheme="minorHAnsi"/>
          <w:spacing w:val="1"/>
          <w:sz w:val="22"/>
          <w:szCs w:val="22"/>
        </w:rPr>
        <w:t>o</w:t>
      </w:r>
      <w:r w:rsidRPr="00AE5A84">
        <w:rPr>
          <w:rFonts w:ascii="Sylfaen" w:hAnsi="Sylfaen" w:cstheme="minorHAnsi"/>
          <w:spacing w:val="-1"/>
          <w:sz w:val="22"/>
          <w:szCs w:val="22"/>
        </w:rPr>
        <w:t>n</w:t>
      </w:r>
      <w:r w:rsidRPr="00AE5A84">
        <w:rPr>
          <w:rFonts w:ascii="Sylfaen" w:hAnsi="Sylfaen" w:cstheme="minorHAnsi"/>
          <w:sz w:val="22"/>
          <w:szCs w:val="22"/>
        </w:rPr>
        <w:t>s.</w:t>
      </w:r>
      <w:r w:rsidR="00236F29" w:rsidRPr="00AE5A84">
        <w:rPr>
          <w:rFonts w:ascii="Sylfaen" w:hAnsi="Sylfaen" w:cstheme="minorHAnsi"/>
          <w:sz w:val="22"/>
          <w:szCs w:val="22"/>
        </w:rPr>
        <w:t xml:space="preserve"> </w:t>
      </w:r>
      <w:r w:rsidR="00236F29" w:rsidRPr="00AE5A84">
        <w:rPr>
          <w:rFonts w:ascii="Sylfaen" w:hAnsi="Sylfaen" w:cstheme="minorHAnsi"/>
          <w:color w:val="000000" w:themeColor="text1"/>
          <w:sz w:val="22"/>
          <w:szCs w:val="22"/>
        </w:rPr>
        <w:t xml:space="preserve">We </w:t>
      </w:r>
      <w:r w:rsidR="005154E7" w:rsidRPr="00AE5A84">
        <w:rPr>
          <w:rFonts w:ascii="Sylfaen" w:hAnsi="Sylfaen" w:cstheme="minorHAnsi"/>
          <w:color w:val="000000" w:themeColor="text1"/>
          <w:sz w:val="22"/>
          <w:szCs w:val="22"/>
        </w:rPr>
        <w:t xml:space="preserve">propose </w:t>
      </w:r>
      <w:r w:rsidR="00236F29" w:rsidRPr="00AE5A84">
        <w:rPr>
          <w:rFonts w:ascii="Sylfaen" w:hAnsi="Sylfaen" w:cstheme="minorHAnsi"/>
          <w:color w:val="000000" w:themeColor="text1"/>
          <w:sz w:val="22"/>
          <w:szCs w:val="22"/>
        </w:rPr>
        <w:t xml:space="preserve">to execute </w:t>
      </w:r>
      <w:r w:rsidR="00A2731C" w:rsidRPr="00AE5A84">
        <w:rPr>
          <w:rFonts w:ascii="Sylfaen" w:hAnsi="Sylfaen" w:cstheme="minorHAnsi"/>
          <w:color w:val="000000" w:themeColor="text1"/>
          <w:sz w:val="22"/>
          <w:szCs w:val="22"/>
        </w:rPr>
        <w:t xml:space="preserve">the contract </w:t>
      </w:r>
      <w:r w:rsidR="00236F29" w:rsidRPr="00AE5A84">
        <w:rPr>
          <w:rFonts w:ascii="Sylfaen" w:hAnsi="Sylfaen" w:cstheme="minorHAnsi"/>
          <w:color w:val="000000" w:themeColor="text1"/>
          <w:sz w:val="22"/>
          <w:szCs w:val="22"/>
        </w:rPr>
        <w:t>in conformity with the RF</w:t>
      </w:r>
      <w:r w:rsidR="00A2731C" w:rsidRPr="00AE5A84">
        <w:rPr>
          <w:rFonts w:ascii="Sylfaen" w:hAnsi="Sylfaen" w:cstheme="minorHAnsi"/>
          <w:color w:val="000000" w:themeColor="text1"/>
          <w:sz w:val="22"/>
          <w:szCs w:val="22"/>
        </w:rPr>
        <w:t>P</w:t>
      </w:r>
      <w:r w:rsidR="00236F29" w:rsidRPr="00AE5A84">
        <w:rPr>
          <w:rFonts w:ascii="Sylfaen" w:hAnsi="Sylfaen" w:cstheme="minorHAnsi"/>
          <w:color w:val="000000" w:themeColor="text1"/>
          <w:sz w:val="22"/>
          <w:szCs w:val="22"/>
        </w:rPr>
        <w:t xml:space="preserve"> document.</w:t>
      </w:r>
    </w:p>
    <w:p w14:paraId="7D3964D3" w14:textId="08673FE6" w:rsidR="00F148FA" w:rsidRPr="00AE5A84" w:rsidRDefault="00F148FA" w:rsidP="00930FB6">
      <w:pPr>
        <w:pStyle w:val="ListParagraph"/>
        <w:numPr>
          <w:ilvl w:val="0"/>
          <w:numId w:val="9"/>
        </w:numPr>
        <w:tabs>
          <w:tab w:val="left" w:pos="840"/>
        </w:tabs>
        <w:spacing w:line="239" w:lineRule="auto"/>
        <w:ind w:right="44"/>
        <w:rPr>
          <w:rFonts w:ascii="Sylfaen" w:hAnsi="Sylfaen" w:cstheme="minorHAnsi"/>
          <w:sz w:val="22"/>
          <w:szCs w:val="22"/>
        </w:rPr>
      </w:pPr>
      <w:r w:rsidRPr="00AE5A84">
        <w:rPr>
          <w:rFonts w:ascii="Sylfaen" w:hAnsi="Sylfaen" w:cstheme="minorHAnsi"/>
          <w:sz w:val="22"/>
          <w:szCs w:val="22"/>
        </w:rPr>
        <w:t>Our Technical and Financial Proposal</w:t>
      </w:r>
      <w:r w:rsidR="005E4D35" w:rsidRPr="00AE5A84">
        <w:rPr>
          <w:rFonts w:ascii="Sylfaen" w:hAnsi="Sylfaen" w:cstheme="minorHAnsi"/>
          <w:sz w:val="22"/>
          <w:szCs w:val="22"/>
        </w:rPr>
        <w:t>s</w:t>
      </w:r>
      <w:r w:rsidRPr="00AE5A84">
        <w:rPr>
          <w:rFonts w:ascii="Sylfaen" w:hAnsi="Sylfaen" w:cstheme="minorHAnsi"/>
          <w:sz w:val="22"/>
          <w:szCs w:val="22"/>
        </w:rPr>
        <w:t xml:space="preserve"> </w:t>
      </w:r>
      <w:r w:rsidR="005E4D35" w:rsidRPr="00AE5A84">
        <w:rPr>
          <w:rFonts w:ascii="Sylfaen" w:hAnsi="Sylfaen" w:cstheme="minorHAnsi"/>
          <w:sz w:val="22"/>
          <w:szCs w:val="22"/>
        </w:rPr>
        <w:t xml:space="preserve">(Proposal) </w:t>
      </w:r>
      <w:r w:rsidRPr="00AE5A84">
        <w:rPr>
          <w:rFonts w:ascii="Sylfaen" w:hAnsi="Sylfaen" w:cstheme="minorHAnsi"/>
          <w:sz w:val="22"/>
          <w:szCs w:val="22"/>
        </w:rPr>
        <w:t>are prepared according to the requirements of the RFP and any deviations thereof are clearly identified</w:t>
      </w:r>
      <w:r w:rsidR="004F3825" w:rsidRPr="00AE5A84">
        <w:rPr>
          <w:rFonts w:ascii="Sylfaen" w:hAnsi="Sylfaen" w:cstheme="minorHAnsi"/>
          <w:sz w:val="22"/>
          <w:szCs w:val="22"/>
        </w:rPr>
        <w:t xml:space="preserve"> in the </w:t>
      </w:r>
      <w:del w:id="96" w:author="Anush Harutyunyan" w:date="2022-11-10T22:25:00Z">
        <w:r w:rsidR="007B2CE4" w:rsidDel="00837174">
          <w:fldChar w:fldCharType="begin"/>
        </w:r>
        <w:r w:rsidR="007B2CE4" w:rsidDel="00837174">
          <w:delInstrText xml:space="preserve"> HYPERLINK \l "_Comments,_Deviations_and" </w:delInstrText>
        </w:r>
        <w:r w:rsidR="007B2CE4" w:rsidDel="00837174">
          <w:fldChar w:fldCharType="separate"/>
        </w:r>
        <w:r w:rsidR="004F3825" w:rsidRPr="00AE5A84" w:rsidDel="00837174">
          <w:rPr>
            <w:rStyle w:val="Hyperlink"/>
            <w:rFonts w:ascii="Sylfaen" w:hAnsi="Sylfaen" w:cstheme="minorHAnsi"/>
            <w:sz w:val="22"/>
            <w:szCs w:val="22"/>
          </w:rPr>
          <w:delText xml:space="preserve">Comments, Deviations and Suggestions to the </w:delText>
        </w:r>
        <w:r w:rsidR="005E4D35" w:rsidRPr="00AE5A84" w:rsidDel="00837174">
          <w:rPr>
            <w:rStyle w:val="Hyperlink"/>
            <w:rFonts w:ascii="Sylfaen" w:hAnsi="Sylfaen" w:cstheme="minorHAnsi"/>
            <w:sz w:val="22"/>
            <w:szCs w:val="22"/>
          </w:rPr>
          <w:delText>RFP</w:delText>
        </w:r>
        <w:r w:rsidR="007B2CE4" w:rsidDel="00837174">
          <w:rPr>
            <w:rStyle w:val="Hyperlink"/>
            <w:rFonts w:ascii="Sylfaen" w:hAnsi="Sylfaen" w:cstheme="minorHAnsi"/>
            <w:sz w:val="22"/>
            <w:szCs w:val="22"/>
          </w:rPr>
          <w:fldChar w:fldCharType="end"/>
        </w:r>
        <w:r w:rsidR="004F3825" w:rsidRPr="00AE5A84" w:rsidDel="00837174">
          <w:rPr>
            <w:rFonts w:ascii="Sylfaen" w:hAnsi="Sylfaen" w:cstheme="minorHAnsi"/>
            <w:sz w:val="22"/>
            <w:szCs w:val="22"/>
          </w:rPr>
          <w:delText xml:space="preserve"> </w:delText>
        </w:r>
      </w:del>
      <w:ins w:id="97" w:author="Anush Harutyunyan" w:date="2022-11-10T22:25:00Z">
        <w:r w:rsidR="00837174">
          <w:fldChar w:fldCharType="begin"/>
        </w:r>
        <w:r w:rsidR="00837174">
          <w:instrText xml:space="preserve"> HYPERLINK \l "_Comments,_Deviations_and" </w:instrText>
        </w:r>
        <w:r w:rsidR="00837174">
          <w:fldChar w:fldCharType="separate"/>
        </w:r>
        <w:r w:rsidR="00837174" w:rsidRPr="00AE5A84">
          <w:rPr>
            <w:rStyle w:val="Hyperlink"/>
            <w:rFonts w:ascii="Sylfaen" w:hAnsi="Sylfaen" w:cstheme="minorHAnsi"/>
            <w:sz w:val="22"/>
            <w:szCs w:val="22"/>
          </w:rPr>
          <w:t xml:space="preserve">Comments, Deviations and Suggestions to the </w:t>
        </w:r>
        <w:r w:rsidR="00837174">
          <w:rPr>
            <w:rStyle w:val="Hyperlink"/>
            <w:rFonts w:ascii="Sylfaen" w:hAnsi="Sylfaen" w:cstheme="minorHAnsi"/>
            <w:sz w:val="22"/>
            <w:szCs w:val="22"/>
          </w:rPr>
          <w:t>Technical</w:t>
        </w:r>
        <w:r w:rsidR="00837174">
          <w:rPr>
            <w:rStyle w:val="Hyperlink"/>
            <w:rFonts w:ascii="Sylfaen" w:hAnsi="Sylfaen" w:cstheme="minorHAnsi"/>
            <w:sz w:val="22"/>
            <w:szCs w:val="22"/>
          </w:rPr>
          <w:fldChar w:fldCharType="end"/>
        </w:r>
        <w:r w:rsidR="00837174">
          <w:rPr>
            <w:rStyle w:val="Hyperlink"/>
            <w:rFonts w:ascii="Sylfaen" w:hAnsi="Sylfaen" w:cstheme="minorHAnsi"/>
            <w:sz w:val="22"/>
            <w:szCs w:val="22"/>
          </w:rPr>
          <w:t xml:space="preserve"> Specification</w:t>
        </w:r>
        <w:r w:rsidR="00837174" w:rsidRPr="00AE5A84">
          <w:rPr>
            <w:rFonts w:ascii="Sylfaen" w:hAnsi="Sylfaen" w:cstheme="minorHAnsi"/>
            <w:sz w:val="22"/>
            <w:szCs w:val="22"/>
          </w:rPr>
          <w:t xml:space="preserve"> </w:t>
        </w:r>
      </w:ins>
      <w:r w:rsidR="004F3825" w:rsidRPr="00AE5A84">
        <w:rPr>
          <w:rFonts w:ascii="Sylfaen" w:hAnsi="Sylfaen" w:cstheme="minorHAnsi"/>
          <w:sz w:val="22"/>
          <w:szCs w:val="22"/>
        </w:rPr>
        <w:t>form</w:t>
      </w:r>
      <w:r w:rsidRPr="00AE5A84">
        <w:rPr>
          <w:rFonts w:ascii="Sylfaen" w:hAnsi="Sylfaen" w:cstheme="minorHAnsi"/>
          <w:sz w:val="22"/>
          <w:szCs w:val="22"/>
        </w:rPr>
        <w:t xml:space="preserve">. </w:t>
      </w:r>
    </w:p>
    <w:p w14:paraId="2B8948E6" w14:textId="02A62040" w:rsidR="007E323A" w:rsidRPr="00AE5A84" w:rsidRDefault="00F148FA" w:rsidP="00930FB6">
      <w:pPr>
        <w:pStyle w:val="ListParagraph"/>
        <w:numPr>
          <w:ilvl w:val="0"/>
          <w:numId w:val="9"/>
        </w:numPr>
        <w:ind w:right="-20"/>
        <w:rPr>
          <w:rFonts w:ascii="Sylfaen" w:hAnsi="Sylfaen" w:cstheme="minorHAnsi"/>
          <w:sz w:val="22"/>
          <w:szCs w:val="22"/>
        </w:rPr>
      </w:pPr>
      <w:r w:rsidRPr="00AE5A84">
        <w:rPr>
          <w:rFonts w:ascii="Sylfaen" w:hAnsi="Sylfaen" w:cstheme="minorHAnsi"/>
          <w:sz w:val="22"/>
          <w:szCs w:val="22"/>
        </w:rPr>
        <w:t xml:space="preserve">We </w:t>
      </w:r>
      <w:r w:rsidR="007E323A" w:rsidRPr="00AE5A84">
        <w:rPr>
          <w:rFonts w:ascii="Sylfaen" w:hAnsi="Sylfaen" w:cstheme="minorHAnsi"/>
          <w:sz w:val="22"/>
          <w:szCs w:val="22"/>
        </w:rPr>
        <w:t>c</w:t>
      </w:r>
      <w:r w:rsidR="007E323A" w:rsidRPr="00AE5A84">
        <w:rPr>
          <w:rFonts w:ascii="Sylfaen" w:hAnsi="Sylfaen" w:cstheme="minorHAnsi"/>
          <w:spacing w:val="1"/>
          <w:sz w:val="22"/>
          <w:szCs w:val="22"/>
        </w:rPr>
        <w:t>o</w:t>
      </w:r>
      <w:r w:rsidR="007E323A" w:rsidRPr="00AE5A84">
        <w:rPr>
          <w:rFonts w:ascii="Sylfaen" w:hAnsi="Sylfaen" w:cstheme="minorHAnsi"/>
          <w:spacing w:val="-1"/>
          <w:sz w:val="22"/>
          <w:szCs w:val="22"/>
        </w:rPr>
        <w:t>n</w:t>
      </w:r>
      <w:r w:rsidR="007E323A" w:rsidRPr="00AE5A84">
        <w:rPr>
          <w:rFonts w:ascii="Sylfaen" w:hAnsi="Sylfaen" w:cstheme="minorHAnsi"/>
          <w:sz w:val="22"/>
          <w:szCs w:val="22"/>
        </w:rPr>
        <w:t>fi</w:t>
      </w:r>
      <w:r w:rsidR="007E323A" w:rsidRPr="00AE5A84">
        <w:rPr>
          <w:rFonts w:ascii="Sylfaen" w:hAnsi="Sylfaen" w:cstheme="minorHAnsi"/>
          <w:spacing w:val="-3"/>
          <w:sz w:val="22"/>
          <w:szCs w:val="22"/>
        </w:rPr>
        <w:t>r</w:t>
      </w:r>
      <w:r w:rsidR="007E323A" w:rsidRPr="00AE5A84">
        <w:rPr>
          <w:rFonts w:ascii="Sylfaen" w:hAnsi="Sylfaen" w:cstheme="minorHAnsi"/>
          <w:sz w:val="22"/>
          <w:szCs w:val="22"/>
        </w:rPr>
        <w:t>m</w:t>
      </w:r>
      <w:r w:rsidR="007E323A" w:rsidRPr="00AE5A84">
        <w:rPr>
          <w:rFonts w:ascii="Sylfaen" w:hAnsi="Sylfaen" w:cstheme="minorHAnsi"/>
          <w:spacing w:val="-1"/>
          <w:sz w:val="22"/>
          <w:szCs w:val="22"/>
        </w:rPr>
        <w:t xml:space="preserve"> </w:t>
      </w:r>
      <w:r w:rsidRPr="00AE5A84">
        <w:rPr>
          <w:rFonts w:ascii="Sylfaen" w:hAnsi="Sylfaen" w:cstheme="minorHAnsi"/>
          <w:spacing w:val="1"/>
          <w:sz w:val="22"/>
          <w:szCs w:val="22"/>
        </w:rPr>
        <w:t>to</w:t>
      </w:r>
      <w:r w:rsidR="007E323A" w:rsidRPr="00AE5A84">
        <w:rPr>
          <w:rFonts w:ascii="Sylfaen" w:hAnsi="Sylfaen" w:cstheme="minorHAnsi"/>
          <w:sz w:val="22"/>
          <w:szCs w:val="22"/>
        </w:rPr>
        <w:t xml:space="preserve"> </w:t>
      </w:r>
      <w:r w:rsidR="007E323A" w:rsidRPr="00AE5A84">
        <w:rPr>
          <w:rFonts w:ascii="Sylfaen" w:hAnsi="Sylfaen" w:cstheme="minorHAnsi"/>
          <w:spacing w:val="-1"/>
          <w:sz w:val="22"/>
          <w:szCs w:val="22"/>
        </w:rPr>
        <w:t>h</w:t>
      </w:r>
      <w:r w:rsidR="007E323A" w:rsidRPr="00AE5A84">
        <w:rPr>
          <w:rFonts w:ascii="Sylfaen" w:hAnsi="Sylfaen" w:cstheme="minorHAnsi"/>
          <w:spacing w:val="-3"/>
          <w:sz w:val="22"/>
          <w:szCs w:val="22"/>
        </w:rPr>
        <w:t>a</w:t>
      </w:r>
      <w:r w:rsidR="007E323A" w:rsidRPr="00AE5A84">
        <w:rPr>
          <w:rFonts w:ascii="Sylfaen" w:hAnsi="Sylfaen" w:cstheme="minorHAnsi"/>
          <w:spacing w:val="1"/>
          <w:sz w:val="22"/>
          <w:szCs w:val="22"/>
        </w:rPr>
        <w:t>v</w:t>
      </w:r>
      <w:r w:rsidR="007E323A" w:rsidRPr="00AE5A84">
        <w:rPr>
          <w:rFonts w:ascii="Sylfaen" w:hAnsi="Sylfaen" w:cstheme="minorHAnsi"/>
          <w:sz w:val="22"/>
          <w:szCs w:val="22"/>
        </w:rPr>
        <w:t>e</w:t>
      </w:r>
      <w:r w:rsidR="007E323A" w:rsidRPr="00AE5A84">
        <w:rPr>
          <w:rFonts w:ascii="Sylfaen" w:hAnsi="Sylfaen" w:cstheme="minorHAnsi"/>
          <w:spacing w:val="1"/>
          <w:sz w:val="22"/>
          <w:szCs w:val="22"/>
        </w:rPr>
        <w:t xml:space="preserve"> </w:t>
      </w:r>
      <w:r w:rsidR="007E323A" w:rsidRPr="00AE5A84">
        <w:rPr>
          <w:rFonts w:ascii="Sylfaen" w:hAnsi="Sylfaen" w:cstheme="minorHAnsi"/>
          <w:spacing w:val="-3"/>
          <w:sz w:val="22"/>
          <w:szCs w:val="22"/>
        </w:rPr>
        <w:t>r</w:t>
      </w:r>
      <w:r w:rsidR="007E323A" w:rsidRPr="00AE5A84">
        <w:rPr>
          <w:rFonts w:ascii="Sylfaen" w:hAnsi="Sylfaen" w:cstheme="minorHAnsi"/>
          <w:sz w:val="22"/>
          <w:szCs w:val="22"/>
        </w:rPr>
        <w:t>ead a</w:t>
      </w:r>
      <w:r w:rsidR="007E323A" w:rsidRPr="00AE5A84">
        <w:rPr>
          <w:rFonts w:ascii="Sylfaen" w:hAnsi="Sylfaen" w:cstheme="minorHAnsi"/>
          <w:spacing w:val="-1"/>
          <w:sz w:val="22"/>
          <w:szCs w:val="22"/>
        </w:rPr>
        <w:t>n</w:t>
      </w:r>
      <w:r w:rsidR="007E323A" w:rsidRPr="00AE5A84">
        <w:rPr>
          <w:rFonts w:ascii="Sylfaen" w:hAnsi="Sylfaen" w:cstheme="minorHAnsi"/>
          <w:sz w:val="22"/>
          <w:szCs w:val="22"/>
        </w:rPr>
        <w:t>d</w:t>
      </w:r>
      <w:r w:rsidR="007E323A" w:rsidRPr="00AE5A84">
        <w:rPr>
          <w:rFonts w:ascii="Sylfaen" w:hAnsi="Sylfaen" w:cstheme="minorHAnsi"/>
          <w:spacing w:val="-1"/>
          <w:sz w:val="22"/>
          <w:szCs w:val="22"/>
        </w:rPr>
        <w:t xml:space="preserve"> </w:t>
      </w:r>
      <w:r w:rsidR="007E323A" w:rsidRPr="00AE5A84">
        <w:rPr>
          <w:rFonts w:ascii="Sylfaen" w:hAnsi="Sylfaen" w:cstheme="minorHAnsi"/>
          <w:sz w:val="22"/>
          <w:szCs w:val="22"/>
        </w:rPr>
        <w:t>u</w:t>
      </w:r>
      <w:r w:rsidR="007E323A" w:rsidRPr="00AE5A84">
        <w:rPr>
          <w:rFonts w:ascii="Sylfaen" w:hAnsi="Sylfaen" w:cstheme="minorHAnsi"/>
          <w:spacing w:val="-1"/>
          <w:sz w:val="22"/>
          <w:szCs w:val="22"/>
        </w:rPr>
        <w:t>nd</w:t>
      </w:r>
      <w:r w:rsidR="007E323A" w:rsidRPr="00AE5A84">
        <w:rPr>
          <w:rFonts w:ascii="Sylfaen" w:hAnsi="Sylfaen" w:cstheme="minorHAnsi"/>
          <w:sz w:val="22"/>
          <w:szCs w:val="22"/>
        </w:rPr>
        <w:t>e</w:t>
      </w:r>
      <w:r w:rsidR="007E323A" w:rsidRPr="00AE5A84">
        <w:rPr>
          <w:rFonts w:ascii="Sylfaen" w:hAnsi="Sylfaen" w:cstheme="minorHAnsi"/>
          <w:spacing w:val="-2"/>
          <w:sz w:val="22"/>
          <w:szCs w:val="22"/>
        </w:rPr>
        <w:t>r</w:t>
      </w:r>
      <w:r w:rsidRPr="00AE5A84">
        <w:rPr>
          <w:rFonts w:ascii="Sylfaen" w:hAnsi="Sylfaen" w:cstheme="minorHAnsi"/>
          <w:sz w:val="22"/>
          <w:szCs w:val="22"/>
        </w:rPr>
        <w:t>stoo</w:t>
      </w:r>
      <w:r w:rsidR="007E323A" w:rsidRPr="00AE5A84">
        <w:rPr>
          <w:rFonts w:ascii="Sylfaen" w:hAnsi="Sylfaen" w:cstheme="minorHAnsi"/>
          <w:sz w:val="22"/>
          <w:szCs w:val="22"/>
        </w:rPr>
        <w:t>d</w:t>
      </w:r>
      <w:r w:rsidR="007E323A" w:rsidRPr="00AE5A84">
        <w:rPr>
          <w:rFonts w:ascii="Sylfaen" w:hAnsi="Sylfaen" w:cstheme="minorHAnsi"/>
          <w:spacing w:val="-1"/>
          <w:sz w:val="22"/>
          <w:szCs w:val="22"/>
        </w:rPr>
        <w:t xml:space="preserve"> </w:t>
      </w:r>
      <w:r w:rsidR="007E323A" w:rsidRPr="00AE5A84">
        <w:rPr>
          <w:rFonts w:ascii="Sylfaen" w:hAnsi="Sylfaen" w:cstheme="minorHAnsi"/>
          <w:spacing w:val="1"/>
          <w:sz w:val="22"/>
          <w:szCs w:val="22"/>
        </w:rPr>
        <w:t>t</w:t>
      </w:r>
      <w:r w:rsidR="007E323A" w:rsidRPr="00AE5A84">
        <w:rPr>
          <w:rFonts w:ascii="Sylfaen" w:hAnsi="Sylfaen" w:cstheme="minorHAnsi"/>
          <w:spacing w:val="-1"/>
          <w:sz w:val="22"/>
          <w:szCs w:val="22"/>
        </w:rPr>
        <w:t>h</w:t>
      </w:r>
      <w:r w:rsidR="007E323A" w:rsidRPr="00AE5A84">
        <w:rPr>
          <w:rFonts w:ascii="Sylfaen" w:hAnsi="Sylfaen" w:cstheme="minorHAnsi"/>
          <w:sz w:val="22"/>
          <w:szCs w:val="22"/>
        </w:rPr>
        <w:t>e</w:t>
      </w:r>
      <w:r w:rsidR="007E323A" w:rsidRPr="00AE5A84">
        <w:rPr>
          <w:rFonts w:ascii="Sylfaen" w:hAnsi="Sylfaen" w:cstheme="minorHAnsi"/>
          <w:spacing w:val="1"/>
          <w:sz w:val="22"/>
          <w:szCs w:val="22"/>
        </w:rPr>
        <w:t xml:space="preserve"> </w:t>
      </w:r>
      <w:r w:rsidR="005154E7" w:rsidRPr="00AE5A84">
        <w:rPr>
          <w:rFonts w:ascii="Sylfaen" w:hAnsi="Sylfaen" w:cstheme="minorHAnsi"/>
          <w:spacing w:val="1"/>
          <w:sz w:val="22"/>
          <w:szCs w:val="22"/>
        </w:rPr>
        <w:t xml:space="preserve">Employer’s </w:t>
      </w:r>
      <w:hyperlink r:id="rId15" w:history="1">
        <w:r w:rsidR="007E323A" w:rsidRPr="00AE5A84">
          <w:rPr>
            <w:rStyle w:val="Hyperlink"/>
            <w:rFonts w:ascii="Sylfaen" w:hAnsi="Sylfaen" w:cstheme="minorHAnsi"/>
            <w:b/>
            <w:bCs/>
            <w:i/>
            <w:spacing w:val="-1"/>
            <w:sz w:val="22"/>
            <w:szCs w:val="22"/>
          </w:rPr>
          <w:t>A</w:t>
        </w:r>
        <w:r w:rsidR="007E323A" w:rsidRPr="00AE5A84">
          <w:rPr>
            <w:rStyle w:val="Hyperlink"/>
            <w:rFonts w:ascii="Sylfaen" w:hAnsi="Sylfaen" w:cstheme="minorHAnsi"/>
            <w:b/>
            <w:bCs/>
            <w:i/>
            <w:spacing w:val="1"/>
            <w:sz w:val="22"/>
            <w:szCs w:val="22"/>
          </w:rPr>
          <w:t>n</w:t>
        </w:r>
        <w:r w:rsidR="007E323A" w:rsidRPr="00AE5A84">
          <w:rPr>
            <w:rStyle w:val="Hyperlink"/>
            <w:rFonts w:ascii="Sylfaen" w:hAnsi="Sylfaen" w:cstheme="minorHAnsi"/>
            <w:b/>
            <w:bCs/>
            <w:i/>
            <w:sz w:val="22"/>
            <w:szCs w:val="22"/>
          </w:rPr>
          <w:t>t</w:t>
        </w:r>
        <w:r w:rsidR="007E323A" w:rsidRPr="00AE5A84">
          <w:rPr>
            <w:rStyle w:val="Hyperlink"/>
            <w:rFonts w:ascii="Sylfaen" w:hAnsi="Sylfaen" w:cstheme="minorHAnsi"/>
            <w:b/>
            <w:bCs/>
            <w:i/>
            <w:spacing w:val="2"/>
            <w:sz w:val="22"/>
            <w:szCs w:val="22"/>
          </w:rPr>
          <w:t>i</w:t>
        </w:r>
        <w:r w:rsidR="007E323A" w:rsidRPr="00AE5A84">
          <w:rPr>
            <w:rStyle w:val="Hyperlink"/>
            <w:rFonts w:ascii="Sylfaen" w:hAnsi="Sylfaen" w:cstheme="minorHAnsi"/>
            <w:b/>
            <w:bCs/>
            <w:i/>
            <w:spacing w:val="-3"/>
            <w:sz w:val="22"/>
            <w:szCs w:val="22"/>
          </w:rPr>
          <w:t>-</w:t>
        </w:r>
        <w:r w:rsidR="007E323A" w:rsidRPr="00AE5A84">
          <w:rPr>
            <w:rStyle w:val="Hyperlink"/>
            <w:rFonts w:ascii="Sylfaen" w:hAnsi="Sylfaen" w:cstheme="minorHAnsi"/>
            <w:b/>
            <w:bCs/>
            <w:i/>
            <w:sz w:val="22"/>
            <w:szCs w:val="22"/>
          </w:rPr>
          <w:t>C</w:t>
        </w:r>
        <w:r w:rsidR="007E323A" w:rsidRPr="00AE5A84">
          <w:rPr>
            <w:rStyle w:val="Hyperlink"/>
            <w:rFonts w:ascii="Sylfaen" w:hAnsi="Sylfaen" w:cstheme="minorHAnsi"/>
            <w:b/>
            <w:bCs/>
            <w:i/>
            <w:spacing w:val="2"/>
            <w:sz w:val="22"/>
            <w:szCs w:val="22"/>
          </w:rPr>
          <w:t>o</w:t>
        </w:r>
        <w:r w:rsidR="007E323A" w:rsidRPr="00AE5A84">
          <w:rPr>
            <w:rStyle w:val="Hyperlink"/>
            <w:rFonts w:ascii="Sylfaen" w:hAnsi="Sylfaen" w:cstheme="minorHAnsi"/>
            <w:b/>
            <w:bCs/>
            <w:i/>
            <w:spacing w:val="-1"/>
            <w:sz w:val="22"/>
            <w:szCs w:val="22"/>
          </w:rPr>
          <w:t>r</w:t>
        </w:r>
        <w:r w:rsidR="007E323A" w:rsidRPr="00AE5A84">
          <w:rPr>
            <w:rStyle w:val="Hyperlink"/>
            <w:rFonts w:ascii="Sylfaen" w:hAnsi="Sylfaen" w:cstheme="minorHAnsi"/>
            <w:b/>
            <w:bCs/>
            <w:i/>
            <w:spacing w:val="-3"/>
            <w:sz w:val="22"/>
            <w:szCs w:val="22"/>
          </w:rPr>
          <w:t>r</w:t>
        </w:r>
        <w:r w:rsidR="007E323A" w:rsidRPr="00AE5A84">
          <w:rPr>
            <w:rStyle w:val="Hyperlink"/>
            <w:rFonts w:ascii="Sylfaen" w:hAnsi="Sylfaen" w:cstheme="minorHAnsi"/>
            <w:b/>
            <w:bCs/>
            <w:i/>
            <w:spacing w:val="1"/>
            <w:sz w:val="22"/>
            <w:szCs w:val="22"/>
          </w:rPr>
          <w:t>up</w:t>
        </w:r>
        <w:r w:rsidR="007E323A" w:rsidRPr="00AE5A84">
          <w:rPr>
            <w:rStyle w:val="Hyperlink"/>
            <w:rFonts w:ascii="Sylfaen" w:hAnsi="Sylfaen" w:cstheme="minorHAnsi"/>
            <w:b/>
            <w:bCs/>
            <w:i/>
            <w:spacing w:val="-2"/>
            <w:sz w:val="22"/>
            <w:szCs w:val="22"/>
          </w:rPr>
          <w:t>t</w:t>
        </w:r>
        <w:r w:rsidR="007E323A" w:rsidRPr="00AE5A84">
          <w:rPr>
            <w:rStyle w:val="Hyperlink"/>
            <w:rFonts w:ascii="Sylfaen" w:hAnsi="Sylfaen" w:cstheme="minorHAnsi"/>
            <w:b/>
            <w:bCs/>
            <w:i/>
            <w:spacing w:val="1"/>
            <w:sz w:val="22"/>
            <w:szCs w:val="22"/>
          </w:rPr>
          <w:t>i</w:t>
        </w:r>
        <w:r w:rsidR="007E323A" w:rsidRPr="00AE5A84">
          <w:rPr>
            <w:rStyle w:val="Hyperlink"/>
            <w:rFonts w:ascii="Sylfaen" w:hAnsi="Sylfaen" w:cstheme="minorHAnsi"/>
            <w:b/>
            <w:bCs/>
            <w:i/>
            <w:spacing w:val="-1"/>
            <w:sz w:val="22"/>
            <w:szCs w:val="22"/>
          </w:rPr>
          <w:t>o</w:t>
        </w:r>
        <w:r w:rsidR="007E323A" w:rsidRPr="00AE5A84">
          <w:rPr>
            <w:rStyle w:val="Hyperlink"/>
            <w:rFonts w:ascii="Sylfaen" w:hAnsi="Sylfaen" w:cstheme="minorHAnsi"/>
            <w:b/>
            <w:bCs/>
            <w:i/>
            <w:sz w:val="22"/>
            <w:szCs w:val="22"/>
          </w:rPr>
          <w:t>n</w:t>
        </w:r>
        <w:r w:rsidR="007E323A" w:rsidRPr="00AE5A84">
          <w:rPr>
            <w:rStyle w:val="Hyperlink"/>
            <w:rFonts w:ascii="Sylfaen" w:hAnsi="Sylfaen" w:cstheme="minorHAnsi"/>
            <w:b/>
            <w:bCs/>
            <w:i/>
            <w:spacing w:val="-1"/>
            <w:sz w:val="22"/>
            <w:szCs w:val="22"/>
          </w:rPr>
          <w:t xml:space="preserve"> </w:t>
        </w:r>
        <w:r w:rsidR="007E323A" w:rsidRPr="00AE5A84">
          <w:rPr>
            <w:rStyle w:val="Hyperlink"/>
            <w:rFonts w:ascii="Sylfaen" w:hAnsi="Sylfaen" w:cstheme="minorHAnsi"/>
            <w:b/>
            <w:bCs/>
            <w:i/>
            <w:sz w:val="22"/>
            <w:szCs w:val="22"/>
          </w:rPr>
          <w:t>P</w:t>
        </w:r>
        <w:r w:rsidR="007E323A" w:rsidRPr="00AE5A84">
          <w:rPr>
            <w:rStyle w:val="Hyperlink"/>
            <w:rFonts w:ascii="Sylfaen" w:hAnsi="Sylfaen" w:cstheme="minorHAnsi"/>
            <w:b/>
            <w:bCs/>
            <w:i/>
            <w:spacing w:val="-1"/>
            <w:sz w:val="22"/>
            <w:szCs w:val="22"/>
          </w:rPr>
          <w:t>o</w:t>
        </w:r>
        <w:r w:rsidR="007E323A" w:rsidRPr="00AE5A84">
          <w:rPr>
            <w:rStyle w:val="Hyperlink"/>
            <w:rFonts w:ascii="Sylfaen" w:hAnsi="Sylfaen" w:cstheme="minorHAnsi"/>
            <w:b/>
            <w:bCs/>
            <w:i/>
            <w:spacing w:val="1"/>
            <w:sz w:val="22"/>
            <w:szCs w:val="22"/>
          </w:rPr>
          <w:t>l</w:t>
        </w:r>
        <w:r w:rsidR="007E323A" w:rsidRPr="00AE5A84">
          <w:rPr>
            <w:rStyle w:val="Hyperlink"/>
            <w:rFonts w:ascii="Sylfaen" w:hAnsi="Sylfaen" w:cstheme="minorHAnsi"/>
            <w:b/>
            <w:bCs/>
            <w:i/>
            <w:spacing w:val="-1"/>
            <w:sz w:val="22"/>
            <w:szCs w:val="22"/>
          </w:rPr>
          <w:t>i</w:t>
        </w:r>
        <w:r w:rsidR="007E323A" w:rsidRPr="00AE5A84">
          <w:rPr>
            <w:rStyle w:val="Hyperlink"/>
            <w:rFonts w:ascii="Sylfaen" w:hAnsi="Sylfaen" w:cstheme="minorHAnsi"/>
            <w:b/>
            <w:bCs/>
            <w:i/>
            <w:sz w:val="22"/>
            <w:szCs w:val="22"/>
          </w:rPr>
          <w:t>cy</w:t>
        </w:r>
      </w:hyperlink>
      <w:r w:rsidR="00116E53" w:rsidRPr="00AE5A84">
        <w:rPr>
          <w:rFonts w:ascii="Sylfaen" w:hAnsi="Sylfaen" w:cstheme="minorHAnsi"/>
          <w:i/>
          <w:sz w:val="22"/>
          <w:szCs w:val="22"/>
        </w:rPr>
        <w:t>,</w:t>
      </w:r>
      <w:r w:rsidR="007E323A" w:rsidRPr="00AE5A84">
        <w:rPr>
          <w:rFonts w:ascii="Sylfaen" w:hAnsi="Sylfaen" w:cstheme="minorHAnsi"/>
          <w:i/>
          <w:spacing w:val="2"/>
          <w:sz w:val="22"/>
          <w:szCs w:val="22"/>
        </w:rPr>
        <w:t xml:space="preserve"> </w:t>
      </w:r>
      <w:r w:rsidR="00116E53" w:rsidRPr="00AE5A84">
        <w:rPr>
          <w:rFonts w:ascii="Sylfaen" w:hAnsi="Sylfaen" w:cstheme="minorHAnsi"/>
          <w:i/>
          <w:sz w:val="22"/>
          <w:szCs w:val="22"/>
        </w:rPr>
        <w:t>and</w:t>
      </w:r>
      <w:r w:rsidR="00116E53" w:rsidRPr="00AE5A84">
        <w:rPr>
          <w:rFonts w:ascii="Sylfaen" w:hAnsi="Sylfaen" w:cstheme="minorHAnsi"/>
          <w:b/>
          <w:bCs/>
          <w:i/>
          <w:sz w:val="22"/>
          <w:szCs w:val="22"/>
        </w:rPr>
        <w:t xml:space="preserve"> </w:t>
      </w:r>
      <w:hyperlink r:id="rId16" w:history="1">
        <w:r w:rsidR="00116E53" w:rsidRPr="00AE5A84">
          <w:rPr>
            <w:rStyle w:val="Hyperlink"/>
            <w:rFonts w:ascii="Sylfaen" w:hAnsi="Sylfaen" w:cstheme="minorHAnsi"/>
            <w:b/>
            <w:bCs/>
            <w:i/>
            <w:sz w:val="22"/>
            <w:szCs w:val="22"/>
          </w:rPr>
          <w:t>Supplier Code of Conduct</w:t>
        </w:r>
      </w:hyperlink>
      <w:r w:rsidR="007E323A" w:rsidRPr="00AE5A84">
        <w:rPr>
          <w:rFonts w:ascii="Sylfaen" w:hAnsi="Sylfaen" w:cstheme="minorHAnsi"/>
          <w:b/>
          <w:bCs/>
          <w:i/>
          <w:spacing w:val="2"/>
          <w:sz w:val="22"/>
          <w:szCs w:val="22"/>
        </w:rPr>
        <w:t xml:space="preserve"> </w:t>
      </w:r>
      <w:r w:rsidR="007E323A" w:rsidRPr="00AE5A84">
        <w:rPr>
          <w:rFonts w:ascii="Sylfaen" w:hAnsi="Sylfaen" w:cstheme="minorHAnsi"/>
          <w:sz w:val="22"/>
          <w:szCs w:val="22"/>
        </w:rPr>
        <w:t>(</w:t>
      </w:r>
      <w:r w:rsidR="007E323A" w:rsidRPr="00AE5A84">
        <w:rPr>
          <w:rFonts w:ascii="Sylfaen" w:hAnsi="Sylfaen" w:cstheme="minorHAnsi"/>
          <w:spacing w:val="-2"/>
          <w:sz w:val="22"/>
          <w:szCs w:val="22"/>
        </w:rPr>
        <w:t>c</w:t>
      </w:r>
      <w:r w:rsidR="007E323A" w:rsidRPr="00AE5A84">
        <w:rPr>
          <w:rFonts w:ascii="Sylfaen" w:hAnsi="Sylfaen" w:cstheme="minorHAnsi"/>
          <w:spacing w:val="1"/>
          <w:sz w:val="22"/>
          <w:szCs w:val="22"/>
        </w:rPr>
        <w:t>o</w:t>
      </w:r>
      <w:r w:rsidR="007E323A" w:rsidRPr="00AE5A84">
        <w:rPr>
          <w:rFonts w:ascii="Sylfaen" w:hAnsi="Sylfaen" w:cstheme="minorHAnsi"/>
          <w:sz w:val="22"/>
          <w:szCs w:val="22"/>
        </w:rPr>
        <w:t>l</w:t>
      </w:r>
      <w:r w:rsidR="007E323A" w:rsidRPr="00AE5A84">
        <w:rPr>
          <w:rFonts w:ascii="Sylfaen" w:hAnsi="Sylfaen" w:cstheme="minorHAnsi"/>
          <w:spacing w:val="-1"/>
          <w:sz w:val="22"/>
          <w:szCs w:val="22"/>
        </w:rPr>
        <w:t>l</w:t>
      </w:r>
      <w:r w:rsidR="007E323A" w:rsidRPr="00AE5A84">
        <w:rPr>
          <w:rFonts w:ascii="Sylfaen" w:hAnsi="Sylfaen" w:cstheme="minorHAnsi"/>
          <w:sz w:val="22"/>
          <w:szCs w:val="22"/>
        </w:rPr>
        <w:t>e</w:t>
      </w:r>
      <w:r w:rsidR="007E323A" w:rsidRPr="00AE5A84">
        <w:rPr>
          <w:rFonts w:ascii="Sylfaen" w:hAnsi="Sylfaen" w:cstheme="minorHAnsi"/>
          <w:spacing w:val="-2"/>
          <w:sz w:val="22"/>
          <w:szCs w:val="22"/>
        </w:rPr>
        <w:t>c</w:t>
      </w:r>
      <w:r w:rsidR="007E323A" w:rsidRPr="00AE5A84">
        <w:rPr>
          <w:rFonts w:ascii="Sylfaen" w:hAnsi="Sylfaen" w:cstheme="minorHAnsi"/>
          <w:sz w:val="22"/>
          <w:szCs w:val="22"/>
        </w:rPr>
        <w:t>ti</w:t>
      </w:r>
      <w:r w:rsidR="007E323A" w:rsidRPr="00AE5A84">
        <w:rPr>
          <w:rFonts w:ascii="Sylfaen" w:hAnsi="Sylfaen" w:cstheme="minorHAnsi"/>
          <w:spacing w:val="-1"/>
          <w:sz w:val="22"/>
          <w:szCs w:val="22"/>
        </w:rPr>
        <w:t>v</w:t>
      </w:r>
      <w:r w:rsidR="007E323A" w:rsidRPr="00AE5A84">
        <w:rPr>
          <w:rFonts w:ascii="Sylfaen" w:hAnsi="Sylfaen" w:cstheme="minorHAnsi"/>
          <w:sz w:val="22"/>
          <w:szCs w:val="22"/>
        </w:rPr>
        <w:t>el</w:t>
      </w:r>
      <w:r w:rsidR="007E323A" w:rsidRPr="00AE5A84">
        <w:rPr>
          <w:rFonts w:ascii="Sylfaen" w:hAnsi="Sylfaen" w:cstheme="minorHAnsi"/>
          <w:spacing w:val="1"/>
          <w:sz w:val="22"/>
          <w:szCs w:val="22"/>
        </w:rPr>
        <w:t>y</w:t>
      </w:r>
      <w:r w:rsidR="007E323A" w:rsidRPr="00AE5A84">
        <w:rPr>
          <w:rFonts w:ascii="Sylfaen" w:hAnsi="Sylfaen" w:cstheme="minorHAnsi"/>
          <w:sz w:val="22"/>
          <w:szCs w:val="22"/>
        </w:rPr>
        <w:t>,</w:t>
      </w:r>
      <w:r w:rsidR="007E323A" w:rsidRPr="00AE5A84">
        <w:rPr>
          <w:rFonts w:ascii="Sylfaen" w:hAnsi="Sylfaen" w:cstheme="minorHAnsi"/>
          <w:spacing w:val="-2"/>
          <w:sz w:val="22"/>
          <w:szCs w:val="22"/>
        </w:rPr>
        <w:t xml:space="preserve"> </w:t>
      </w:r>
      <w:r w:rsidR="007E323A" w:rsidRPr="00AE5A84">
        <w:rPr>
          <w:rFonts w:ascii="Sylfaen" w:hAnsi="Sylfaen" w:cstheme="minorHAnsi"/>
          <w:spacing w:val="1"/>
          <w:sz w:val="22"/>
          <w:szCs w:val="22"/>
        </w:rPr>
        <w:t>t</w:t>
      </w:r>
      <w:r w:rsidR="007E323A" w:rsidRPr="00AE5A84">
        <w:rPr>
          <w:rFonts w:ascii="Sylfaen" w:hAnsi="Sylfaen" w:cstheme="minorHAnsi"/>
          <w:spacing w:val="-1"/>
          <w:sz w:val="22"/>
          <w:szCs w:val="22"/>
        </w:rPr>
        <w:t>h</w:t>
      </w:r>
      <w:r w:rsidR="007E323A" w:rsidRPr="00AE5A84">
        <w:rPr>
          <w:rFonts w:ascii="Sylfaen" w:hAnsi="Sylfaen" w:cstheme="minorHAnsi"/>
          <w:sz w:val="22"/>
          <w:szCs w:val="22"/>
        </w:rPr>
        <w:t>e</w:t>
      </w:r>
      <w:r w:rsidR="007E323A" w:rsidRPr="00AE5A84">
        <w:rPr>
          <w:rFonts w:ascii="Sylfaen" w:hAnsi="Sylfaen" w:cstheme="minorHAnsi"/>
          <w:spacing w:val="-1"/>
          <w:sz w:val="22"/>
          <w:szCs w:val="22"/>
        </w:rPr>
        <w:t xml:space="preserve"> “</w:t>
      </w:r>
      <w:r w:rsidR="007E323A" w:rsidRPr="00AE5A84">
        <w:rPr>
          <w:rFonts w:ascii="Sylfaen" w:hAnsi="Sylfaen" w:cstheme="minorHAnsi"/>
          <w:spacing w:val="1"/>
          <w:sz w:val="22"/>
          <w:szCs w:val="22"/>
        </w:rPr>
        <w:t>Po</w:t>
      </w:r>
      <w:r w:rsidR="007E323A" w:rsidRPr="00AE5A84">
        <w:rPr>
          <w:rFonts w:ascii="Sylfaen" w:hAnsi="Sylfaen" w:cstheme="minorHAnsi"/>
          <w:sz w:val="22"/>
          <w:szCs w:val="22"/>
        </w:rPr>
        <w:t>l</w:t>
      </w:r>
      <w:r w:rsidR="007E323A" w:rsidRPr="00AE5A84">
        <w:rPr>
          <w:rFonts w:ascii="Sylfaen" w:hAnsi="Sylfaen" w:cstheme="minorHAnsi"/>
          <w:spacing w:val="-1"/>
          <w:sz w:val="22"/>
          <w:szCs w:val="22"/>
        </w:rPr>
        <w:t>i</w:t>
      </w:r>
      <w:r w:rsidR="007E323A" w:rsidRPr="00AE5A84">
        <w:rPr>
          <w:rFonts w:ascii="Sylfaen" w:hAnsi="Sylfaen" w:cstheme="minorHAnsi"/>
          <w:spacing w:val="-2"/>
          <w:sz w:val="22"/>
          <w:szCs w:val="22"/>
        </w:rPr>
        <w:t>c</w:t>
      </w:r>
      <w:r w:rsidR="005154E7" w:rsidRPr="00AE5A84">
        <w:rPr>
          <w:rFonts w:ascii="Sylfaen" w:hAnsi="Sylfaen" w:cstheme="minorHAnsi"/>
          <w:spacing w:val="-2"/>
          <w:sz w:val="22"/>
          <w:szCs w:val="22"/>
        </w:rPr>
        <w:t>ies</w:t>
      </w:r>
      <w:r w:rsidR="007E323A" w:rsidRPr="00AE5A84">
        <w:rPr>
          <w:rFonts w:ascii="Sylfaen" w:hAnsi="Sylfaen" w:cstheme="minorHAnsi"/>
          <w:spacing w:val="1"/>
          <w:sz w:val="22"/>
          <w:szCs w:val="22"/>
        </w:rPr>
        <w:t>”</w:t>
      </w:r>
      <w:r w:rsidR="007E323A" w:rsidRPr="00AE5A84">
        <w:rPr>
          <w:rFonts w:ascii="Sylfaen" w:hAnsi="Sylfaen" w:cstheme="minorHAnsi"/>
          <w:sz w:val="22"/>
          <w:szCs w:val="22"/>
        </w:rPr>
        <w:t>). We ag</w:t>
      </w:r>
      <w:r w:rsidR="007E323A" w:rsidRPr="00AE5A84">
        <w:rPr>
          <w:rFonts w:ascii="Sylfaen" w:hAnsi="Sylfaen" w:cstheme="minorHAnsi"/>
          <w:spacing w:val="-1"/>
          <w:sz w:val="22"/>
          <w:szCs w:val="22"/>
        </w:rPr>
        <w:t>r</w:t>
      </w:r>
      <w:r w:rsidR="007E323A" w:rsidRPr="00AE5A84">
        <w:rPr>
          <w:rFonts w:ascii="Sylfaen" w:hAnsi="Sylfaen" w:cstheme="minorHAnsi"/>
          <w:spacing w:val="-2"/>
          <w:sz w:val="22"/>
          <w:szCs w:val="22"/>
        </w:rPr>
        <w:t>e</w:t>
      </w:r>
      <w:r w:rsidR="007E323A" w:rsidRPr="00AE5A84">
        <w:rPr>
          <w:rFonts w:ascii="Sylfaen" w:hAnsi="Sylfaen" w:cstheme="minorHAnsi"/>
          <w:sz w:val="22"/>
          <w:szCs w:val="22"/>
        </w:rPr>
        <w:t>e</w:t>
      </w:r>
      <w:r w:rsidR="007E323A" w:rsidRPr="00AE5A84">
        <w:rPr>
          <w:rFonts w:ascii="Sylfaen" w:hAnsi="Sylfaen" w:cstheme="minorHAnsi"/>
          <w:spacing w:val="1"/>
          <w:sz w:val="22"/>
          <w:szCs w:val="22"/>
        </w:rPr>
        <w:t xml:space="preserve"> </w:t>
      </w:r>
      <w:r w:rsidR="007E323A" w:rsidRPr="00AE5A84">
        <w:rPr>
          <w:rFonts w:ascii="Sylfaen" w:hAnsi="Sylfaen" w:cstheme="minorHAnsi"/>
          <w:spacing w:val="-2"/>
          <w:sz w:val="22"/>
          <w:szCs w:val="22"/>
        </w:rPr>
        <w:t>t</w:t>
      </w:r>
      <w:r w:rsidR="007E323A" w:rsidRPr="00AE5A84">
        <w:rPr>
          <w:rFonts w:ascii="Sylfaen" w:hAnsi="Sylfaen" w:cstheme="minorHAnsi"/>
          <w:sz w:val="22"/>
          <w:szCs w:val="22"/>
        </w:rPr>
        <w:t>o</w:t>
      </w:r>
      <w:r w:rsidR="007E323A" w:rsidRPr="00AE5A84">
        <w:rPr>
          <w:rFonts w:ascii="Sylfaen" w:hAnsi="Sylfaen" w:cstheme="minorHAnsi"/>
          <w:spacing w:val="1"/>
          <w:sz w:val="22"/>
          <w:szCs w:val="22"/>
        </w:rPr>
        <w:t xml:space="preserve"> </w:t>
      </w:r>
      <w:r w:rsidR="007E323A" w:rsidRPr="00AE5A84">
        <w:rPr>
          <w:rFonts w:ascii="Sylfaen" w:hAnsi="Sylfaen" w:cstheme="minorHAnsi"/>
          <w:sz w:val="22"/>
          <w:szCs w:val="22"/>
        </w:rPr>
        <w:t>ab</w:t>
      </w:r>
      <w:r w:rsidR="007E323A" w:rsidRPr="00AE5A84">
        <w:rPr>
          <w:rFonts w:ascii="Sylfaen" w:hAnsi="Sylfaen" w:cstheme="minorHAnsi"/>
          <w:spacing w:val="-1"/>
          <w:sz w:val="22"/>
          <w:szCs w:val="22"/>
        </w:rPr>
        <w:t>id</w:t>
      </w:r>
      <w:r w:rsidR="007E323A" w:rsidRPr="00AE5A84">
        <w:rPr>
          <w:rFonts w:ascii="Sylfaen" w:hAnsi="Sylfaen" w:cstheme="minorHAnsi"/>
          <w:sz w:val="22"/>
          <w:szCs w:val="22"/>
        </w:rPr>
        <w:t>e</w:t>
      </w:r>
      <w:r w:rsidR="007E323A" w:rsidRPr="00AE5A84">
        <w:rPr>
          <w:rFonts w:ascii="Sylfaen" w:hAnsi="Sylfaen" w:cstheme="minorHAnsi"/>
          <w:spacing w:val="1"/>
          <w:sz w:val="22"/>
          <w:szCs w:val="22"/>
        </w:rPr>
        <w:t xml:space="preserve"> </w:t>
      </w:r>
      <w:r w:rsidR="007E323A" w:rsidRPr="00AE5A84">
        <w:rPr>
          <w:rFonts w:ascii="Sylfaen" w:hAnsi="Sylfaen" w:cstheme="minorHAnsi"/>
          <w:spacing w:val="-3"/>
          <w:sz w:val="22"/>
          <w:szCs w:val="22"/>
        </w:rPr>
        <w:t>b</w:t>
      </w:r>
      <w:r w:rsidR="007E323A" w:rsidRPr="00AE5A84">
        <w:rPr>
          <w:rFonts w:ascii="Sylfaen" w:hAnsi="Sylfaen" w:cstheme="minorHAnsi"/>
          <w:sz w:val="22"/>
          <w:szCs w:val="22"/>
        </w:rPr>
        <w:t>y</w:t>
      </w:r>
      <w:r w:rsidR="007E323A" w:rsidRPr="00AE5A84">
        <w:rPr>
          <w:rFonts w:ascii="Sylfaen" w:hAnsi="Sylfaen" w:cstheme="minorHAnsi"/>
          <w:spacing w:val="1"/>
          <w:sz w:val="22"/>
          <w:szCs w:val="22"/>
        </w:rPr>
        <w:t xml:space="preserve"> t</w:t>
      </w:r>
      <w:r w:rsidR="007E323A" w:rsidRPr="00AE5A84">
        <w:rPr>
          <w:rFonts w:ascii="Sylfaen" w:hAnsi="Sylfaen" w:cstheme="minorHAnsi"/>
          <w:spacing w:val="-1"/>
          <w:sz w:val="22"/>
          <w:szCs w:val="22"/>
        </w:rPr>
        <w:t>h</w:t>
      </w:r>
      <w:r w:rsidR="007E323A" w:rsidRPr="00AE5A84">
        <w:rPr>
          <w:rFonts w:ascii="Sylfaen" w:hAnsi="Sylfaen" w:cstheme="minorHAnsi"/>
          <w:sz w:val="22"/>
          <w:szCs w:val="22"/>
        </w:rPr>
        <w:t>e</w:t>
      </w:r>
      <w:r w:rsidR="007E323A" w:rsidRPr="00AE5A84">
        <w:rPr>
          <w:rFonts w:ascii="Sylfaen" w:hAnsi="Sylfaen" w:cstheme="minorHAnsi"/>
          <w:spacing w:val="-2"/>
          <w:sz w:val="22"/>
          <w:szCs w:val="22"/>
        </w:rPr>
        <w:t xml:space="preserve"> </w:t>
      </w:r>
      <w:r w:rsidR="007E323A" w:rsidRPr="00AE5A84">
        <w:rPr>
          <w:rFonts w:ascii="Sylfaen" w:hAnsi="Sylfaen" w:cstheme="minorHAnsi"/>
          <w:spacing w:val="-1"/>
          <w:sz w:val="22"/>
          <w:szCs w:val="22"/>
        </w:rPr>
        <w:t>P</w:t>
      </w:r>
      <w:r w:rsidR="007E323A" w:rsidRPr="00AE5A84">
        <w:rPr>
          <w:rFonts w:ascii="Sylfaen" w:hAnsi="Sylfaen" w:cstheme="minorHAnsi"/>
          <w:spacing w:val="1"/>
          <w:sz w:val="22"/>
          <w:szCs w:val="22"/>
        </w:rPr>
        <w:t>o</w:t>
      </w:r>
      <w:r w:rsidR="007E323A" w:rsidRPr="00AE5A84">
        <w:rPr>
          <w:rFonts w:ascii="Sylfaen" w:hAnsi="Sylfaen" w:cstheme="minorHAnsi"/>
          <w:sz w:val="22"/>
          <w:szCs w:val="22"/>
        </w:rPr>
        <w:t>li</w:t>
      </w:r>
      <w:r w:rsidR="007E323A" w:rsidRPr="00AE5A84">
        <w:rPr>
          <w:rFonts w:ascii="Sylfaen" w:hAnsi="Sylfaen" w:cstheme="minorHAnsi"/>
          <w:spacing w:val="-2"/>
          <w:sz w:val="22"/>
          <w:szCs w:val="22"/>
        </w:rPr>
        <w:t>c</w:t>
      </w:r>
      <w:r w:rsidR="005154E7" w:rsidRPr="00AE5A84">
        <w:rPr>
          <w:rFonts w:ascii="Sylfaen" w:hAnsi="Sylfaen" w:cstheme="minorHAnsi"/>
          <w:sz w:val="22"/>
          <w:szCs w:val="22"/>
        </w:rPr>
        <w:t>ies</w:t>
      </w:r>
      <w:r w:rsidR="007E323A" w:rsidRPr="00AE5A84">
        <w:rPr>
          <w:rFonts w:ascii="Sylfaen" w:hAnsi="Sylfaen" w:cstheme="minorHAnsi"/>
          <w:spacing w:val="1"/>
          <w:sz w:val="22"/>
          <w:szCs w:val="22"/>
        </w:rPr>
        <w:t xml:space="preserve"> </w:t>
      </w:r>
      <w:r w:rsidR="007E323A" w:rsidRPr="00AE5A84">
        <w:rPr>
          <w:rFonts w:ascii="Sylfaen" w:hAnsi="Sylfaen" w:cstheme="minorHAnsi"/>
          <w:sz w:val="22"/>
          <w:szCs w:val="22"/>
        </w:rPr>
        <w:t>a</w:t>
      </w:r>
      <w:r w:rsidR="007E323A" w:rsidRPr="00AE5A84">
        <w:rPr>
          <w:rFonts w:ascii="Sylfaen" w:hAnsi="Sylfaen" w:cstheme="minorHAnsi"/>
          <w:spacing w:val="-3"/>
          <w:sz w:val="22"/>
          <w:szCs w:val="22"/>
        </w:rPr>
        <w:t>n</w:t>
      </w:r>
      <w:r w:rsidR="007E323A" w:rsidRPr="00AE5A84">
        <w:rPr>
          <w:rFonts w:ascii="Sylfaen" w:hAnsi="Sylfaen" w:cstheme="minorHAnsi"/>
          <w:sz w:val="22"/>
          <w:szCs w:val="22"/>
        </w:rPr>
        <w:t>d</w:t>
      </w:r>
      <w:r w:rsidR="007E323A" w:rsidRPr="00AE5A84">
        <w:rPr>
          <w:rFonts w:ascii="Sylfaen" w:hAnsi="Sylfaen" w:cstheme="minorHAnsi"/>
          <w:spacing w:val="-1"/>
          <w:sz w:val="22"/>
          <w:szCs w:val="22"/>
        </w:rPr>
        <w:t xml:space="preserve"> </w:t>
      </w:r>
      <w:r w:rsidR="007E323A" w:rsidRPr="00AE5A84">
        <w:rPr>
          <w:rFonts w:ascii="Sylfaen" w:hAnsi="Sylfaen" w:cstheme="minorHAnsi"/>
          <w:spacing w:val="1"/>
          <w:sz w:val="22"/>
          <w:szCs w:val="22"/>
        </w:rPr>
        <w:t>t</w:t>
      </w:r>
      <w:r w:rsidR="007E323A" w:rsidRPr="00AE5A84">
        <w:rPr>
          <w:rFonts w:ascii="Sylfaen" w:hAnsi="Sylfaen" w:cstheme="minorHAnsi"/>
          <w:sz w:val="22"/>
          <w:szCs w:val="22"/>
        </w:rPr>
        <w:t>o</w:t>
      </w:r>
      <w:r w:rsidR="007E323A" w:rsidRPr="00AE5A84">
        <w:rPr>
          <w:rFonts w:ascii="Sylfaen" w:hAnsi="Sylfaen" w:cstheme="minorHAnsi"/>
          <w:spacing w:val="1"/>
          <w:sz w:val="22"/>
          <w:szCs w:val="22"/>
        </w:rPr>
        <w:t xml:space="preserve"> </w:t>
      </w:r>
      <w:r w:rsidR="007E323A" w:rsidRPr="00AE5A84">
        <w:rPr>
          <w:rFonts w:ascii="Sylfaen" w:hAnsi="Sylfaen" w:cstheme="minorHAnsi"/>
          <w:spacing w:val="-2"/>
          <w:sz w:val="22"/>
          <w:szCs w:val="22"/>
        </w:rPr>
        <w:t>r</w:t>
      </w:r>
      <w:r w:rsidR="007E323A" w:rsidRPr="00AE5A84">
        <w:rPr>
          <w:rFonts w:ascii="Sylfaen" w:hAnsi="Sylfaen" w:cstheme="minorHAnsi"/>
          <w:sz w:val="22"/>
          <w:szCs w:val="22"/>
        </w:rPr>
        <w:t>e</w:t>
      </w:r>
      <w:r w:rsidR="007E323A" w:rsidRPr="00AE5A84">
        <w:rPr>
          <w:rFonts w:ascii="Sylfaen" w:hAnsi="Sylfaen" w:cstheme="minorHAnsi"/>
          <w:spacing w:val="1"/>
          <w:sz w:val="22"/>
          <w:szCs w:val="22"/>
        </w:rPr>
        <w:t>v</w:t>
      </w:r>
      <w:r w:rsidR="007E323A" w:rsidRPr="00AE5A84">
        <w:rPr>
          <w:rFonts w:ascii="Sylfaen" w:hAnsi="Sylfaen" w:cstheme="minorHAnsi"/>
          <w:spacing w:val="-3"/>
          <w:sz w:val="22"/>
          <w:szCs w:val="22"/>
        </w:rPr>
        <w:t>i</w:t>
      </w:r>
      <w:r w:rsidR="007E323A" w:rsidRPr="00AE5A84">
        <w:rPr>
          <w:rFonts w:ascii="Sylfaen" w:hAnsi="Sylfaen" w:cstheme="minorHAnsi"/>
          <w:sz w:val="22"/>
          <w:szCs w:val="22"/>
        </w:rPr>
        <w:t>ew</w:t>
      </w:r>
      <w:r w:rsidR="007E323A" w:rsidRPr="00AE5A84">
        <w:rPr>
          <w:rFonts w:ascii="Sylfaen" w:hAnsi="Sylfaen" w:cstheme="minorHAnsi"/>
          <w:spacing w:val="1"/>
          <w:sz w:val="22"/>
          <w:szCs w:val="22"/>
        </w:rPr>
        <w:t xml:space="preserve"> </w:t>
      </w:r>
      <w:r w:rsidR="005154E7" w:rsidRPr="00AE5A84">
        <w:rPr>
          <w:rFonts w:ascii="Sylfaen" w:hAnsi="Sylfaen" w:cstheme="minorHAnsi"/>
          <w:spacing w:val="-2"/>
          <w:sz w:val="22"/>
          <w:szCs w:val="22"/>
        </w:rPr>
        <w:t>their</w:t>
      </w:r>
      <w:r w:rsidR="005154E7" w:rsidRPr="00AE5A84">
        <w:rPr>
          <w:rFonts w:ascii="Sylfaen" w:hAnsi="Sylfaen" w:cstheme="minorHAnsi"/>
          <w:spacing w:val="1"/>
          <w:sz w:val="22"/>
          <w:szCs w:val="22"/>
        </w:rPr>
        <w:t xml:space="preserve"> </w:t>
      </w:r>
      <w:r w:rsidR="007E323A" w:rsidRPr="00AE5A84">
        <w:rPr>
          <w:rFonts w:ascii="Sylfaen" w:hAnsi="Sylfaen" w:cstheme="minorHAnsi"/>
          <w:spacing w:val="-2"/>
          <w:sz w:val="22"/>
          <w:szCs w:val="22"/>
        </w:rPr>
        <w:t>t</w:t>
      </w:r>
      <w:r w:rsidR="007E323A" w:rsidRPr="00AE5A84">
        <w:rPr>
          <w:rFonts w:ascii="Sylfaen" w:hAnsi="Sylfaen" w:cstheme="minorHAnsi"/>
          <w:sz w:val="22"/>
          <w:szCs w:val="22"/>
        </w:rPr>
        <w:t>e</w:t>
      </w:r>
      <w:r w:rsidR="007E323A" w:rsidRPr="00AE5A84">
        <w:rPr>
          <w:rFonts w:ascii="Sylfaen" w:hAnsi="Sylfaen" w:cstheme="minorHAnsi"/>
          <w:spacing w:val="-2"/>
          <w:sz w:val="22"/>
          <w:szCs w:val="22"/>
        </w:rPr>
        <w:t>r</w:t>
      </w:r>
      <w:r w:rsidR="007E323A" w:rsidRPr="00AE5A84">
        <w:rPr>
          <w:rFonts w:ascii="Sylfaen" w:hAnsi="Sylfaen" w:cstheme="minorHAnsi"/>
          <w:spacing w:val="1"/>
          <w:sz w:val="22"/>
          <w:szCs w:val="22"/>
        </w:rPr>
        <w:t>m</w:t>
      </w:r>
      <w:r w:rsidR="007E323A" w:rsidRPr="00AE5A84">
        <w:rPr>
          <w:rFonts w:ascii="Sylfaen" w:hAnsi="Sylfaen" w:cstheme="minorHAnsi"/>
          <w:sz w:val="22"/>
          <w:szCs w:val="22"/>
        </w:rPr>
        <w:t>s pr</w:t>
      </w:r>
      <w:r w:rsidR="007E323A" w:rsidRPr="00AE5A84">
        <w:rPr>
          <w:rFonts w:ascii="Sylfaen" w:hAnsi="Sylfaen" w:cstheme="minorHAnsi"/>
          <w:spacing w:val="-3"/>
          <w:sz w:val="22"/>
          <w:szCs w:val="22"/>
        </w:rPr>
        <w:t>i</w:t>
      </w:r>
      <w:r w:rsidR="007E323A" w:rsidRPr="00AE5A84">
        <w:rPr>
          <w:rFonts w:ascii="Sylfaen" w:hAnsi="Sylfaen" w:cstheme="minorHAnsi"/>
          <w:spacing w:val="1"/>
          <w:sz w:val="22"/>
          <w:szCs w:val="22"/>
        </w:rPr>
        <w:t>o</w:t>
      </w:r>
      <w:r w:rsidR="007E323A" w:rsidRPr="00AE5A84">
        <w:rPr>
          <w:rFonts w:ascii="Sylfaen" w:hAnsi="Sylfaen" w:cstheme="minorHAnsi"/>
          <w:sz w:val="22"/>
          <w:szCs w:val="22"/>
        </w:rPr>
        <w:t xml:space="preserve">r </w:t>
      </w:r>
      <w:r w:rsidR="007E323A" w:rsidRPr="00AE5A84">
        <w:rPr>
          <w:rFonts w:ascii="Sylfaen" w:hAnsi="Sylfaen" w:cstheme="minorHAnsi"/>
          <w:spacing w:val="-2"/>
          <w:sz w:val="22"/>
          <w:szCs w:val="22"/>
        </w:rPr>
        <w:t>t</w:t>
      </w:r>
      <w:r w:rsidR="007E323A" w:rsidRPr="00AE5A84">
        <w:rPr>
          <w:rFonts w:ascii="Sylfaen" w:hAnsi="Sylfaen" w:cstheme="minorHAnsi"/>
          <w:sz w:val="22"/>
          <w:szCs w:val="22"/>
        </w:rPr>
        <w:t>o</w:t>
      </w:r>
      <w:r w:rsidR="007E323A" w:rsidRPr="00AE5A84">
        <w:rPr>
          <w:rFonts w:ascii="Sylfaen" w:hAnsi="Sylfaen" w:cstheme="minorHAnsi"/>
          <w:spacing w:val="1"/>
          <w:sz w:val="22"/>
          <w:szCs w:val="22"/>
        </w:rPr>
        <w:t xml:space="preserve"> e</w:t>
      </w:r>
      <w:r w:rsidR="007E323A" w:rsidRPr="00AE5A84">
        <w:rPr>
          <w:rFonts w:ascii="Sylfaen" w:hAnsi="Sylfaen" w:cstheme="minorHAnsi"/>
          <w:spacing w:val="-1"/>
          <w:sz w:val="22"/>
          <w:szCs w:val="22"/>
        </w:rPr>
        <w:t>ng</w:t>
      </w:r>
      <w:r w:rsidR="007E323A" w:rsidRPr="00AE5A84">
        <w:rPr>
          <w:rFonts w:ascii="Sylfaen" w:hAnsi="Sylfaen" w:cstheme="minorHAnsi"/>
          <w:sz w:val="22"/>
          <w:szCs w:val="22"/>
        </w:rPr>
        <w:t>a</w:t>
      </w:r>
      <w:r w:rsidR="007E323A" w:rsidRPr="00AE5A84">
        <w:rPr>
          <w:rFonts w:ascii="Sylfaen" w:hAnsi="Sylfaen" w:cstheme="minorHAnsi"/>
          <w:spacing w:val="-1"/>
          <w:sz w:val="22"/>
          <w:szCs w:val="22"/>
        </w:rPr>
        <w:t>g</w:t>
      </w:r>
      <w:r w:rsidR="007E323A" w:rsidRPr="00AE5A84">
        <w:rPr>
          <w:rFonts w:ascii="Sylfaen" w:hAnsi="Sylfaen" w:cstheme="minorHAnsi"/>
          <w:sz w:val="22"/>
          <w:szCs w:val="22"/>
        </w:rPr>
        <w:t>i</w:t>
      </w:r>
      <w:r w:rsidR="007E323A" w:rsidRPr="00AE5A84">
        <w:rPr>
          <w:rFonts w:ascii="Sylfaen" w:hAnsi="Sylfaen" w:cstheme="minorHAnsi"/>
          <w:spacing w:val="-1"/>
          <w:sz w:val="22"/>
          <w:szCs w:val="22"/>
        </w:rPr>
        <w:t>n</w:t>
      </w:r>
      <w:r w:rsidR="007E323A" w:rsidRPr="00AE5A84">
        <w:rPr>
          <w:rFonts w:ascii="Sylfaen" w:hAnsi="Sylfaen" w:cstheme="minorHAnsi"/>
          <w:sz w:val="22"/>
          <w:szCs w:val="22"/>
        </w:rPr>
        <w:t>g</w:t>
      </w:r>
      <w:r w:rsidR="007E323A" w:rsidRPr="00AE5A84">
        <w:rPr>
          <w:rFonts w:ascii="Sylfaen" w:hAnsi="Sylfaen" w:cstheme="minorHAnsi"/>
          <w:spacing w:val="-1"/>
          <w:sz w:val="22"/>
          <w:szCs w:val="22"/>
        </w:rPr>
        <w:t xml:space="preserve"> </w:t>
      </w:r>
      <w:r w:rsidR="007E323A" w:rsidRPr="00AE5A84">
        <w:rPr>
          <w:rFonts w:ascii="Sylfaen" w:hAnsi="Sylfaen" w:cstheme="minorHAnsi"/>
          <w:sz w:val="22"/>
          <w:szCs w:val="22"/>
        </w:rPr>
        <w:t>in a</w:t>
      </w:r>
      <w:r w:rsidR="007E323A" w:rsidRPr="00AE5A84">
        <w:rPr>
          <w:rFonts w:ascii="Sylfaen" w:hAnsi="Sylfaen" w:cstheme="minorHAnsi"/>
          <w:spacing w:val="-1"/>
          <w:sz w:val="22"/>
          <w:szCs w:val="22"/>
        </w:rPr>
        <w:t>n</w:t>
      </w:r>
      <w:r w:rsidR="007E323A" w:rsidRPr="00AE5A84">
        <w:rPr>
          <w:rFonts w:ascii="Sylfaen" w:hAnsi="Sylfaen" w:cstheme="minorHAnsi"/>
          <w:sz w:val="22"/>
          <w:szCs w:val="22"/>
        </w:rPr>
        <w:t>y</w:t>
      </w:r>
      <w:r w:rsidR="007E323A" w:rsidRPr="00AE5A84">
        <w:rPr>
          <w:rFonts w:ascii="Sylfaen" w:hAnsi="Sylfaen" w:cstheme="minorHAnsi"/>
          <w:spacing w:val="-1"/>
          <w:sz w:val="22"/>
          <w:szCs w:val="22"/>
        </w:rPr>
        <w:t xml:space="preserve"> </w:t>
      </w:r>
      <w:r w:rsidR="007E323A" w:rsidRPr="00AE5A84">
        <w:rPr>
          <w:rFonts w:ascii="Sylfaen" w:hAnsi="Sylfaen" w:cstheme="minorHAnsi"/>
          <w:sz w:val="22"/>
          <w:szCs w:val="22"/>
        </w:rPr>
        <w:t>ac</w:t>
      </w:r>
      <w:r w:rsidR="007E323A" w:rsidRPr="00AE5A84">
        <w:rPr>
          <w:rFonts w:ascii="Sylfaen" w:hAnsi="Sylfaen" w:cstheme="minorHAnsi"/>
          <w:spacing w:val="1"/>
          <w:sz w:val="22"/>
          <w:szCs w:val="22"/>
        </w:rPr>
        <w:t>t</w:t>
      </w:r>
      <w:r w:rsidR="007E323A" w:rsidRPr="00AE5A84">
        <w:rPr>
          <w:rFonts w:ascii="Sylfaen" w:hAnsi="Sylfaen" w:cstheme="minorHAnsi"/>
          <w:spacing w:val="-3"/>
          <w:sz w:val="22"/>
          <w:szCs w:val="22"/>
        </w:rPr>
        <w:t>i</w:t>
      </w:r>
      <w:r w:rsidR="007E323A" w:rsidRPr="00AE5A84">
        <w:rPr>
          <w:rFonts w:ascii="Sylfaen" w:hAnsi="Sylfaen" w:cstheme="minorHAnsi"/>
          <w:spacing w:val="1"/>
          <w:sz w:val="22"/>
          <w:szCs w:val="22"/>
        </w:rPr>
        <w:t>v</w:t>
      </w:r>
      <w:r w:rsidR="007E323A" w:rsidRPr="00AE5A84">
        <w:rPr>
          <w:rFonts w:ascii="Sylfaen" w:hAnsi="Sylfaen" w:cstheme="minorHAnsi"/>
          <w:sz w:val="22"/>
          <w:szCs w:val="22"/>
        </w:rPr>
        <w:t>iti</w:t>
      </w:r>
      <w:r w:rsidR="007E323A" w:rsidRPr="00AE5A84">
        <w:rPr>
          <w:rFonts w:ascii="Sylfaen" w:hAnsi="Sylfaen" w:cstheme="minorHAnsi"/>
          <w:spacing w:val="-2"/>
          <w:sz w:val="22"/>
          <w:szCs w:val="22"/>
        </w:rPr>
        <w:t>e</w:t>
      </w:r>
      <w:r w:rsidR="007E323A" w:rsidRPr="00AE5A84">
        <w:rPr>
          <w:rFonts w:ascii="Sylfaen" w:hAnsi="Sylfaen" w:cstheme="minorHAnsi"/>
          <w:sz w:val="22"/>
          <w:szCs w:val="22"/>
        </w:rPr>
        <w:t xml:space="preserve">s that </w:t>
      </w:r>
      <w:r w:rsidR="007E323A" w:rsidRPr="00AE5A84">
        <w:rPr>
          <w:rFonts w:ascii="Sylfaen" w:hAnsi="Sylfaen" w:cstheme="minorHAnsi"/>
          <w:spacing w:val="-2"/>
          <w:sz w:val="22"/>
          <w:szCs w:val="22"/>
        </w:rPr>
        <w:t>c</w:t>
      </w:r>
      <w:r w:rsidR="007E323A" w:rsidRPr="00AE5A84">
        <w:rPr>
          <w:rFonts w:ascii="Sylfaen" w:hAnsi="Sylfaen" w:cstheme="minorHAnsi"/>
          <w:spacing w:val="1"/>
          <w:sz w:val="22"/>
          <w:szCs w:val="22"/>
        </w:rPr>
        <w:t>o</w:t>
      </w:r>
      <w:r w:rsidR="007E323A" w:rsidRPr="00AE5A84">
        <w:rPr>
          <w:rFonts w:ascii="Sylfaen" w:hAnsi="Sylfaen" w:cstheme="minorHAnsi"/>
          <w:spacing w:val="-1"/>
          <w:sz w:val="22"/>
          <w:szCs w:val="22"/>
        </w:rPr>
        <w:t>u</w:t>
      </w:r>
      <w:r w:rsidR="007E323A" w:rsidRPr="00AE5A84">
        <w:rPr>
          <w:rFonts w:ascii="Sylfaen" w:hAnsi="Sylfaen" w:cstheme="minorHAnsi"/>
          <w:sz w:val="22"/>
          <w:szCs w:val="22"/>
        </w:rPr>
        <w:t>ld</w:t>
      </w:r>
      <w:r w:rsidR="007E323A" w:rsidRPr="00AE5A84">
        <w:rPr>
          <w:rFonts w:ascii="Sylfaen" w:hAnsi="Sylfaen" w:cstheme="minorHAnsi"/>
          <w:spacing w:val="-1"/>
          <w:sz w:val="22"/>
          <w:szCs w:val="22"/>
        </w:rPr>
        <w:t xml:space="preserve"> </w:t>
      </w:r>
      <w:r w:rsidR="007E323A" w:rsidRPr="00AE5A84">
        <w:rPr>
          <w:rFonts w:ascii="Sylfaen" w:hAnsi="Sylfaen" w:cstheme="minorHAnsi"/>
          <w:sz w:val="22"/>
          <w:szCs w:val="22"/>
        </w:rPr>
        <w:t>p</w:t>
      </w:r>
      <w:r w:rsidR="007E323A" w:rsidRPr="00AE5A84">
        <w:rPr>
          <w:rFonts w:ascii="Sylfaen" w:hAnsi="Sylfaen" w:cstheme="minorHAnsi"/>
          <w:spacing w:val="1"/>
          <w:sz w:val="22"/>
          <w:szCs w:val="22"/>
        </w:rPr>
        <w:t>o</w:t>
      </w:r>
      <w:r w:rsidR="007E323A" w:rsidRPr="00AE5A84">
        <w:rPr>
          <w:rFonts w:ascii="Sylfaen" w:hAnsi="Sylfaen" w:cstheme="minorHAnsi"/>
          <w:sz w:val="22"/>
          <w:szCs w:val="22"/>
        </w:rPr>
        <w:t>ssi</w:t>
      </w:r>
      <w:r w:rsidR="007E323A" w:rsidRPr="00AE5A84">
        <w:rPr>
          <w:rFonts w:ascii="Sylfaen" w:hAnsi="Sylfaen" w:cstheme="minorHAnsi"/>
          <w:spacing w:val="-1"/>
          <w:sz w:val="22"/>
          <w:szCs w:val="22"/>
        </w:rPr>
        <w:t>b</w:t>
      </w:r>
      <w:r w:rsidR="007E323A" w:rsidRPr="00AE5A84">
        <w:rPr>
          <w:rFonts w:ascii="Sylfaen" w:hAnsi="Sylfaen" w:cstheme="minorHAnsi"/>
          <w:spacing w:val="-3"/>
          <w:sz w:val="22"/>
          <w:szCs w:val="22"/>
        </w:rPr>
        <w:t>l</w:t>
      </w:r>
      <w:r w:rsidR="007E323A" w:rsidRPr="00AE5A84">
        <w:rPr>
          <w:rFonts w:ascii="Sylfaen" w:hAnsi="Sylfaen" w:cstheme="minorHAnsi"/>
          <w:sz w:val="22"/>
          <w:szCs w:val="22"/>
        </w:rPr>
        <w:t>y</w:t>
      </w:r>
      <w:r w:rsidR="007E323A" w:rsidRPr="00AE5A84">
        <w:rPr>
          <w:rFonts w:ascii="Sylfaen" w:hAnsi="Sylfaen" w:cstheme="minorHAnsi"/>
          <w:spacing w:val="1"/>
          <w:sz w:val="22"/>
          <w:szCs w:val="22"/>
        </w:rPr>
        <w:t xml:space="preserve"> </w:t>
      </w:r>
      <w:r w:rsidR="007E323A" w:rsidRPr="00AE5A84">
        <w:rPr>
          <w:rFonts w:ascii="Sylfaen" w:hAnsi="Sylfaen" w:cstheme="minorHAnsi"/>
          <w:sz w:val="22"/>
          <w:szCs w:val="22"/>
        </w:rPr>
        <w:t>be</w:t>
      </w:r>
      <w:r w:rsidR="007E323A" w:rsidRPr="00AE5A84">
        <w:rPr>
          <w:rFonts w:ascii="Sylfaen" w:hAnsi="Sylfaen" w:cstheme="minorHAnsi"/>
          <w:spacing w:val="1"/>
          <w:sz w:val="22"/>
          <w:szCs w:val="22"/>
        </w:rPr>
        <w:t xml:space="preserve"> </w:t>
      </w:r>
      <w:r w:rsidR="007E323A" w:rsidRPr="00AE5A84">
        <w:rPr>
          <w:rFonts w:ascii="Sylfaen" w:hAnsi="Sylfaen" w:cstheme="minorHAnsi"/>
          <w:sz w:val="22"/>
          <w:szCs w:val="22"/>
        </w:rPr>
        <w:t>in</w:t>
      </w:r>
      <w:r w:rsidR="007E323A" w:rsidRPr="00AE5A84">
        <w:rPr>
          <w:rFonts w:ascii="Sylfaen" w:hAnsi="Sylfaen" w:cstheme="minorHAnsi"/>
          <w:spacing w:val="-3"/>
          <w:sz w:val="22"/>
          <w:szCs w:val="22"/>
        </w:rPr>
        <w:t xml:space="preserve"> </w:t>
      </w:r>
      <w:r w:rsidR="007E323A" w:rsidRPr="00AE5A84">
        <w:rPr>
          <w:rFonts w:ascii="Sylfaen" w:hAnsi="Sylfaen" w:cstheme="minorHAnsi"/>
          <w:spacing w:val="1"/>
          <w:sz w:val="22"/>
          <w:szCs w:val="22"/>
        </w:rPr>
        <w:t>v</w:t>
      </w:r>
      <w:r w:rsidR="007E323A" w:rsidRPr="00AE5A84">
        <w:rPr>
          <w:rFonts w:ascii="Sylfaen" w:hAnsi="Sylfaen" w:cstheme="minorHAnsi"/>
          <w:spacing w:val="-3"/>
          <w:sz w:val="22"/>
          <w:szCs w:val="22"/>
        </w:rPr>
        <w:t>i</w:t>
      </w:r>
      <w:r w:rsidR="007E323A" w:rsidRPr="00AE5A84">
        <w:rPr>
          <w:rFonts w:ascii="Sylfaen" w:hAnsi="Sylfaen" w:cstheme="minorHAnsi"/>
          <w:spacing w:val="1"/>
          <w:sz w:val="22"/>
          <w:szCs w:val="22"/>
        </w:rPr>
        <w:t>o</w:t>
      </w:r>
      <w:r w:rsidR="007E323A" w:rsidRPr="00AE5A84">
        <w:rPr>
          <w:rFonts w:ascii="Sylfaen" w:hAnsi="Sylfaen" w:cstheme="minorHAnsi"/>
          <w:sz w:val="22"/>
          <w:szCs w:val="22"/>
        </w:rPr>
        <w:t>lat</w:t>
      </w:r>
      <w:r w:rsidR="007E323A" w:rsidRPr="00AE5A84">
        <w:rPr>
          <w:rFonts w:ascii="Sylfaen" w:hAnsi="Sylfaen" w:cstheme="minorHAnsi"/>
          <w:spacing w:val="-3"/>
          <w:sz w:val="22"/>
          <w:szCs w:val="22"/>
        </w:rPr>
        <w:t>i</w:t>
      </w:r>
      <w:r w:rsidR="007E323A" w:rsidRPr="00AE5A84">
        <w:rPr>
          <w:rFonts w:ascii="Sylfaen" w:hAnsi="Sylfaen" w:cstheme="minorHAnsi"/>
          <w:spacing w:val="1"/>
          <w:sz w:val="22"/>
          <w:szCs w:val="22"/>
        </w:rPr>
        <w:t>o</w:t>
      </w:r>
      <w:r w:rsidR="007E323A" w:rsidRPr="00AE5A84">
        <w:rPr>
          <w:rFonts w:ascii="Sylfaen" w:hAnsi="Sylfaen" w:cstheme="minorHAnsi"/>
          <w:sz w:val="22"/>
          <w:szCs w:val="22"/>
        </w:rPr>
        <w:t>n</w:t>
      </w:r>
      <w:r w:rsidR="007E323A" w:rsidRPr="00AE5A84">
        <w:rPr>
          <w:rFonts w:ascii="Sylfaen" w:hAnsi="Sylfaen" w:cstheme="minorHAnsi"/>
          <w:spacing w:val="-1"/>
          <w:sz w:val="22"/>
          <w:szCs w:val="22"/>
        </w:rPr>
        <w:t xml:space="preserve"> </w:t>
      </w:r>
      <w:r w:rsidR="007E323A" w:rsidRPr="00AE5A84">
        <w:rPr>
          <w:rFonts w:ascii="Sylfaen" w:hAnsi="Sylfaen" w:cstheme="minorHAnsi"/>
          <w:spacing w:val="1"/>
          <w:sz w:val="22"/>
          <w:szCs w:val="22"/>
        </w:rPr>
        <w:t>o</w:t>
      </w:r>
      <w:r w:rsidR="007E323A" w:rsidRPr="00AE5A84">
        <w:rPr>
          <w:rFonts w:ascii="Sylfaen" w:hAnsi="Sylfaen" w:cstheme="minorHAnsi"/>
          <w:sz w:val="22"/>
          <w:szCs w:val="22"/>
        </w:rPr>
        <w:t>f</w:t>
      </w:r>
      <w:r w:rsidR="007E323A" w:rsidRPr="00AE5A84">
        <w:rPr>
          <w:rFonts w:ascii="Sylfaen" w:hAnsi="Sylfaen" w:cstheme="minorHAnsi"/>
          <w:spacing w:val="-3"/>
          <w:sz w:val="22"/>
          <w:szCs w:val="22"/>
        </w:rPr>
        <w:t xml:space="preserve"> </w:t>
      </w:r>
      <w:r w:rsidR="007E323A" w:rsidRPr="00AE5A84">
        <w:rPr>
          <w:rFonts w:ascii="Sylfaen" w:hAnsi="Sylfaen" w:cstheme="minorHAnsi"/>
          <w:spacing w:val="1"/>
          <w:sz w:val="22"/>
          <w:szCs w:val="22"/>
        </w:rPr>
        <w:t>t</w:t>
      </w:r>
      <w:r w:rsidR="007E323A" w:rsidRPr="00AE5A84">
        <w:rPr>
          <w:rFonts w:ascii="Sylfaen" w:hAnsi="Sylfaen" w:cstheme="minorHAnsi"/>
          <w:spacing w:val="-1"/>
          <w:sz w:val="22"/>
          <w:szCs w:val="22"/>
        </w:rPr>
        <w:t>h</w:t>
      </w:r>
      <w:r w:rsidR="007E323A" w:rsidRPr="00AE5A84">
        <w:rPr>
          <w:rFonts w:ascii="Sylfaen" w:hAnsi="Sylfaen" w:cstheme="minorHAnsi"/>
          <w:sz w:val="22"/>
          <w:szCs w:val="22"/>
        </w:rPr>
        <w:t>e</w:t>
      </w:r>
      <w:r w:rsidR="007E323A" w:rsidRPr="00AE5A84">
        <w:rPr>
          <w:rFonts w:ascii="Sylfaen" w:hAnsi="Sylfaen" w:cstheme="minorHAnsi"/>
          <w:spacing w:val="-1"/>
          <w:sz w:val="22"/>
          <w:szCs w:val="22"/>
        </w:rPr>
        <w:t xml:space="preserve"> P</w:t>
      </w:r>
      <w:r w:rsidR="007E323A" w:rsidRPr="00AE5A84">
        <w:rPr>
          <w:rFonts w:ascii="Sylfaen" w:hAnsi="Sylfaen" w:cstheme="minorHAnsi"/>
          <w:spacing w:val="1"/>
          <w:sz w:val="22"/>
          <w:szCs w:val="22"/>
        </w:rPr>
        <w:t>o</w:t>
      </w:r>
      <w:r w:rsidR="007E323A" w:rsidRPr="00AE5A84">
        <w:rPr>
          <w:rFonts w:ascii="Sylfaen" w:hAnsi="Sylfaen" w:cstheme="minorHAnsi"/>
          <w:sz w:val="22"/>
          <w:szCs w:val="22"/>
        </w:rPr>
        <w:t>lic</w:t>
      </w:r>
      <w:r w:rsidR="005154E7" w:rsidRPr="00AE5A84">
        <w:rPr>
          <w:rFonts w:ascii="Sylfaen" w:hAnsi="Sylfaen" w:cstheme="minorHAnsi"/>
          <w:spacing w:val="1"/>
          <w:sz w:val="22"/>
          <w:szCs w:val="22"/>
        </w:rPr>
        <w:t>ies</w:t>
      </w:r>
      <w:r w:rsidR="007E323A" w:rsidRPr="00AE5A84">
        <w:rPr>
          <w:rFonts w:ascii="Sylfaen" w:hAnsi="Sylfaen" w:cstheme="minorHAnsi"/>
          <w:sz w:val="22"/>
          <w:szCs w:val="22"/>
        </w:rPr>
        <w:t>.</w:t>
      </w:r>
      <w:r w:rsidR="007E323A" w:rsidRPr="00AE5A84">
        <w:rPr>
          <w:rFonts w:ascii="Sylfaen" w:hAnsi="Sylfaen" w:cstheme="minorHAnsi"/>
          <w:spacing w:val="-3"/>
          <w:sz w:val="22"/>
          <w:szCs w:val="22"/>
        </w:rPr>
        <w:t xml:space="preserve"> </w:t>
      </w:r>
      <w:r w:rsidRPr="00AE5A84">
        <w:rPr>
          <w:rFonts w:ascii="Sylfaen" w:hAnsi="Sylfaen" w:cstheme="minorHAnsi"/>
          <w:sz w:val="22"/>
          <w:szCs w:val="22"/>
        </w:rPr>
        <w:t>If we</w:t>
      </w:r>
      <w:r w:rsidR="007E323A" w:rsidRPr="00AE5A84">
        <w:rPr>
          <w:rFonts w:ascii="Sylfaen" w:hAnsi="Sylfaen" w:cstheme="minorHAnsi"/>
          <w:sz w:val="22"/>
          <w:szCs w:val="22"/>
        </w:rPr>
        <w:t xml:space="preserve"> h</w:t>
      </w:r>
      <w:r w:rsidR="007E323A" w:rsidRPr="00AE5A84">
        <w:rPr>
          <w:rFonts w:ascii="Sylfaen" w:hAnsi="Sylfaen" w:cstheme="minorHAnsi"/>
          <w:spacing w:val="-3"/>
          <w:sz w:val="22"/>
          <w:szCs w:val="22"/>
        </w:rPr>
        <w:t>a</w:t>
      </w:r>
      <w:r w:rsidR="007E323A" w:rsidRPr="00AE5A84">
        <w:rPr>
          <w:rFonts w:ascii="Sylfaen" w:hAnsi="Sylfaen" w:cstheme="minorHAnsi"/>
          <w:spacing w:val="1"/>
          <w:sz w:val="22"/>
          <w:szCs w:val="22"/>
        </w:rPr>
        <w:t>v</w:t>
      </w:r>
      <w:r w:rsidR="007E323A" w:rsidRPr="00AE5A84">
        <w:rPr>
          <w:rFonts w:ascii="Sylfaen" w:hAnsi="Sylfaen" w:cstheme="minorHAnsi"/>
          <w:sz w:val="22"/>
          <w:szCs w:val="22"/>
        </w:rPr>
        <w:t>e</w:t>
      </w:r>
      <w:r w:rsidR="007E323A" w:rsidRPr="00AE5A84">
        <w:rPr>
          <w:rFonts w:ascii="Sylfaen" w:hAnsi="Sylfaen" w:cstheme="minorHAnsi"/>
          <w:spacing w:val="1"/>
          <w:sz w:val="22"/>
          <w:szCs w:val="22"/>
        </w:rPr>
        <w:t xml:space="preserve"> </w:t>
      </w:r>
      <w:r w:rsidR="007E323A" w:rsidRPr="00AE5A84">
        <w:rPr>
          <w:rFonts w:ascii="Sylfaen" w:hAnsi="Sylfaen" w:cstheme="minorHAnsi"/>
          <w:sz w:val="22"/>
          <w:szCs w:val="22"/>
        </w:rPr>
        <w:t>a</w:t>
      </w:r>
      <w:r w:rsidR="007E323A" w:rsidRPr="00AE5A84">
        <w:rPr>
          <w:rFonts w:ascii="Sylfaen" w:hAnsi="Sylfaen" w:cstheme="minorHAnsi"/>
          <w:spacing w:val="-3"/>
          <w:sz w:val="22"/>
          <w:szCs w:val="22"/>
        </w:rPr>
        <w:t>n</w:t>
      </w:r>
      <w:r w:rsidR="007E323A" w:rsidRPr="00AE5A84">
        <w:rPr>
          <w:rFonts w:ascii="Sylfaen" w:hAnsi="Sylfaen" w:cstheme="minorHAnsi"/>
          <w:sz w:val="22"/>
          <w:szCs w:val="22"/>
        </w:rPr>
        <w:t>y</w:t>
      </w:r>
      <w:r w:rsidR="007E323A" w:rsidRPr="00AE5A84">
        <w:rPr>
          <w:rFonts w:ascii="Sylfaen" w:hAnsi="Sylfaen" w:cstheme="minorHAnsi"/>
          <w:spacing w:val="1"/>
          <w:sz w:val="22"/>
          <w:szCs w:val="22"/>
        </w:rPr>
        <w:t xml:space="preserve"> </w:t>
      </w:r>
      <w:r w:rsidR="007E323A" w:rsidRPr="00AE5A84">
        <w:rPr>
          <w:rFonts w:ascii="Sylfaen" w:hAnsi="Sylfaen" w:cstheme="minorHAnsi"/>
          <w:sz w:val="22"/>
          <w:szCs w:val="22"/>
        </w:rPr>
        <w:t>q</w:t>
      </w:r>
      <w:r w:rsidR="007E323A" w:rsidRPr="00AE5A84">
        <w:rPr>
          <w:rFonts w:ascii="Sylfaen" w:hAnsi="Sylfaen" w:cstheme="minorHAnsi"/>
          <w:spacing w:val="-1"/>
          <w:sz w:val="22"/>
          <w:szCs w:val="22"/>
        </w:rPr>
        <w:t>u</w:t>
      </w:r>
      <w:r w:rsidR="007E323A" w:rsidRPr="00AE5A84">
        <w:rPr>
          <w:rFonts w:ascii="Sylfaen" w:hAnsi="Sylfaen" w:cstheme="minorHAnsi"/>
          <w:sz w:val="22"/>
          <w:szCs w:val="22"/>
        </w:rPr>
        <w:t>es</w:t>
      </w:r>
      <w:r w:rsidR="007E323A" w:rsidRPr="00AE5A84">
        <w:rPr>
          <w:rFonts w:ascii="Sylfaen" w:hAnsi="Sylfaen" w:cstheme="minorHAnsi"/>
          <w:spacing w:val="1"/>
          <w:sz w:val="22"/>
          <w:szCs w:val="22"/>
        </w:rPr>
        <w:t>t</w:t>
      </w:r>
      <w:r w:rsidR="007E323A" w:rsidRPr="00AE5A84">
        <w:rPr>
          <w:rFonts w:ascii="Sylfaen" w:hAnsi="Sylfaen" w:cstheme="minorHAnsi"/>
          <w:spacing w:val="-3"/>
          <w:sz w:val="22"/>
          <w:szCs w:val="22"/>
        </w:rPr>
        <w:t>i</w:t>
      </w:r>
      <w:r w:rsidR="007E323A" w:rsidRPr="00AE5A84">
        <w:rPr>
          <w:rFonts w:ascii="Sylfaen" w:hAnsi="Sylfaen" w:cstheme="minorHAnsi"/>
          <w:spacing w:val="1"/>
          <w:sz w:val="22"/>
          <w:szCs w:val="22"/>
        </w:rPr>
        <w:t>o</w:t>
      </w:r>
      <w:r w:rsidR="007E323A" w:rsidRPr="00AE5A84">
        <w:rPr>
          <w:rFonts w:ascii="Sylfaen" w:hAnsi="Sylfaen" w:cstheme="minorHAnsi"/>
          <w:spacing w:val="-1"/>
          <w:sz w:val="22"/>
          <w:szCs w:val="22"/>
        </w:rPr>
        <w:t>n</w:t>
      </w:r>
      <w:r w:rsidR="007E323A" w:rsidRPr="00AE5A84">
        <w:rPr>
          <w:rFonts w:ascii="Sylfaen" w:hAnsi="Sylfaen" w:cstheme="minorHAnsi"/>
          <w:sz w:val="22"/>
          <w:szCs w:val="22"/>
        </w:rPr>
        <w:t>s</w:t>
      </w:r>
      <w:r w:rsidR="007E323A" w:rsidRPr="00AE5A84">
        <w:rPr>
          <w:rFonts w:ascii="Sylfaen" w:hAnsi="Sylfaen" w:cstheme="minorHAnsi"/>
          <w:spacing w:val="-2"/>
          <w:sz w:val="22"/>
          <w:szCs w:val="22"/>
        </w:rPr>
        <w:t xml:space="preserve"> </w:t>
      </w:r>
      <w:r w:rsidR="007E323A" w:rsidRPr="00AE5A84">
        <w:rPr>
          <w:rFonts w:ascii="Sylfaen" w:hAnsi="Sylfaen" w:cstheme="minorHAnsi"/>
          <w:sz w:val="22"/>
          <w:szCs w:val="22"/>
        </w:rPr>
        <w:t>c</w:t>
      </w:r>
      <w:r w:rsidR="007E323A" w:rsidRPr="00AE5A84">
        <w:rPr>
          <w:rFonts w:ascii="Sylfaen" w:hAnsi="Sylfaen" w:cstheme="minorHAnsi"/>
          <w:spacing w:val="1"/>
          <w:sz w:val="22"/>
          <w:szCs w:val="22"/>
        </w:rPr>
        <w:t>o</w:t>
      </w:r>
      <w:r w:rsidR="007E323A" w:rsidRPr="00AE5A84">
        <w:rPr>
          <w:rFonts w:ascii="Sylfaen" w:hAnsi="Sylfaen" w:cstheme="minorHAnsi"/>
          <w:spacing w:val="-1"/>
          <w:sz w:val="22"/>
          <w:szCs w:val="22"/>
        </w:rPr>
        <w:t>n</w:t>
      </w:r>
      <w:r w:rsidR="007E323A" w:rsidRPr="00AE5A84">
        <w:rPr>
          <w:rFonts w:ascii="Sylfaen" w:hAnsi="Sylfaen" w:cstheme="minorHAnsi"/>
          <w:spacing w:val="-2"/>
          <w:sz w:val="22"/>
          <w:szCs w:val="22"/>
        </w:rPr>
        <w:t>c</w:t>
      </w:r>
      <w:r w:rsidR="007E323A" w:rsidRPr="00AE5A84">
        <w:rPr>
          <w:rFonts w:ascii="Sylfaen" w:hAnsi="Sylfaen" w:cstheme="minorHAnsi"/>
          <w:sz w:val="22"/>
          <w:szCs w:val="22"/>
        </w:rPr>
        <w:t>ern</w:t>
      </w:r>
      <w:r w:rsidR="007E323A" w:rsidRPr="00AE5A84">
        <w:rPr>
          <w:rFonts w:ascii="Sylfaen" w:hAnsi="Sylfaen" w:cstheme="minorHAnsi"/>
          <w:spacing w:val="-1"/>
          <w:sz w:val="22"/>
          <w:szCs w:val="22"/>
        </w:rPr>
        <w:t>in</w:t>
      </w:r>
      <w:r w:rsidR="007E323A" w:rsidRPr="00AE5A84">
        <w:rPr>
          <w:rFonts w:ascii="Sylfaen" w:hAnsi="Sylfaen" w:cstheme="minorHAnsi"/>
          <w:sz w:val="22"/>
          <w:szCs w:val="22"/>
        </w:rPr>
        <w:t>g</w:t>
      </w:r>
      <w:r w:rsidR="007E323A" w:rsidRPr="00AE5A84">
        <w:rPr>
          <w:rFonts w:ascii="Sylfaen" w:hAnsi="Sylfaen" w:cstheme="minorHAnsi"/>
          <w:spacing w:val="-1"/>
          <w:sz w:val="22"/>
          <w:szCs w:val="22"/>
        </w:rPr>
        <w:t xml:space="preserve"> </w:t>
      </w:r>
      <w:r w:rsidR="007E323A" w:rsidRPr="00AE5A84">
        <w:rPr>
          <w:rFonts w:ascii="Sylfaen" w:hAnsi="Sylfaen" w:cstheme="minorHAnsi"/>
          <w:sz w:val="22"/>
          <w:szCs w:val="22"/>
        </w:rPr>
        <w:t>any</w:t>
      </w:r>
      <w:r w:rsidR="007E323A" w:rsidRPr="00AE5A84">
        <w:rPr>
          <w:rFonts w:ascii="Sylfaen" w:hAnsi="Sylfaen" w:cstheme="minorHAnsi"/>
          <w:spacing w:val="5"/>
          <w:sz w:val="22"/>
          <w:szCs w:val="22"/>
        </w:rPr>
        <w:t xml:space="preserve"> </w:t>
      </w:r>
      <w:r w:rsidR="007E323A" w:rsidRPr="00AE5A84">
        <w:rPr>
          <w:rFonts w:ascii="Sylfaen" w:hAnsi="Sylfaen" w:cstheme="minorHAnsi"/>
          <w:spacing w:val="-1"/>
          <w:sz w:val="22"/>
          <w:szCs w:val="22"/>
        </w:rPr>
        <w:t>m</w:t>
      </w:r>
      <w:r w:rsidR="007E323A" w:rsidRPr="00AE5A84">
        <w:rPr>
          <w:rFonts w:ascii="Sylfaen" w:hAnsi="Sylfaen" w:cstheme="minorHAnsi"/>
          <w:spacing w:val="-3"/>
          <w:sz w:val="22"/>
          <w:szCs w:val="22"/>
        </w:rPr>
        <w:t>a</w:t>
      </w:r>
      <w:r w:rsidR="007E323A" w:rsidRPr="00AE5A84">
        <w:rPr>
          <w:rFonts w:ascii="Sylfaen" w:hAnsi="Sylfaen" w:cstheme="minorHAnsi"/>
          <w:spacing w:val="-2"/>
          <w:sz w:val="22"/>
          <w:szCs w:val="22"/>
        </w:rPr>
        <w:t>tte</w:t>
      </w:r>
      <w:r w:rsidR="007E323A" w:rsidRPr="00AE5A84">
        <w:rPr>
          <w:rFonts w:ascii="Sylfaen" w:hAnsi="Sylfaen" w:cstheme="minorHAnsi"/>
          <w:sz w:val="22"/>
          <w:szCs w:val="22"/>
        </w:rPr>
        <w:t xml:space="preserve">r </w:t>
      </w:r>
      <w:r w:rsidR="007E323A" w:rsidRPr="00AE5A84">
        <w:rPr>
          <w:rFonts w:ascii="Sylfaen" w:hAnsi="Sylfaen" w:cstheme="minorHAnsi"/>
          <w:spacing w:val="-2"/>
          <w:sz w:val="22"/>
          <w:szCs w:val="22"/>
        </w:rPr>
        <w:t>w</w:t>
      </w:r>
      <w:r w:rsidR="007E323A" w:rsidRPr="00AE5A84">
        <w:rPr>
          <w:rFonts w:ascii="Sylfaen" w:hAnsi="Sylfaen" w:cstheme="minorHAnsi"/>
          <w:spacing w:val="-3"/>
          <w:sz w:val="22"/>
          <w:szCs w:val="22"/>
        </w:rPr>
        <w:t>i</w:t>
      </w:r>
      <w:r w:rsidR="007E323A" w:rsidRPr="00AE5A84">
        <w:rPr>
          <w:rFonts w:ascii="Sylfaen" w:hAnsi="Sylfaen" w:cstheme="minorHAnsi"/>
          <w:spacing w:val="-2"/>
          <w:sz w:val="22"/>
          <w:szCs w:val="22"/>
        </w:rPr>
        <w:t>t</w:t>
      </w:r>
      <w:r w:rsidR="007E323A" w:rsidRPr="00AE5A84">
        <w:rPr>
          <w:rFonts w:ascii="Sylfaen" w:hAnsi="Sylfaen" w:cstheme="minorHAnsi"/>
          <w:spacing w:val="-3"/>
          <w:sz w:val="22"/>
          <w:szCs w:val="22"/>
        </w:rPr>
        <w:t>hi</w:t>
      </w:r>
      <w:r w:rsidR="007E323A" w:rsidRPr="00AE5A84">
        <w:rPr>
          <w:rFonts w:ascii="Sylfaen" w:hAnsi="Sylfaen" w:cstheme="minorHAnsi"/>
          <w:sz w:val="22"/>
          <w:szCs w:val="22"/>
        </w:rPr>
        <w:t>n</w:t>
      </w:r>
      <w:r w:rsidR="007E323A" w:rsidRPr="00AE5A84">
        <w:rPr>
          <w:rFonts w:ascii="Sylfaen" w:hAnsi="Sylfaen" w:cstheme="minorHAnsi"/>
          <w:spacing w:val="-5"/>
          <w:sz w:val="22"/>
          <w:szCs w:val="22"/>
        </w:rPr>
        <w:t xml:space="preserve"> </w:t>
      </w:r>
      <w:r w:rsidR="007E323A" w:rsidRPr="00AE5A84">
        <w:rPr>
          <w:rFonts w:ascii="Sylfaen" w:hAnsi="Sylfaen" w:cstheme="minorHAnsi"/>
          <w:spacing w:val="-2"/>
          <w:sz w:val="22"/>
          <w:szCs w:val="22"/>
        </w:rPr>
        <w:t>t</w:t>
      </w:r>
      <w:r w:rsidR="007E323A" w:rsidRPr="00AE5A84">
        <w:rPr>
          <w:rFonts w:ascii="Sylfaen" w:hAnsi="Sylfaen" w:cstheme="minorHAnsi"/>
          <w:spacing w:val="-3"/>
          <w:sz w:val="22"/>
          <w:szCs w:val="22"/>
        </w:rPr>
        <w:t>h</w:t>
      </w:r>
      <w:r w:rsidR="007E323A" w:rsidRPr="00AE5A84">
        <w:rPr>
          <w:rFonts w:ascii="Sylfaen" w:hAnsi="Sylfaen" w:cstheme="minorHAnsi"/>
          <w:sz w:val="22"/>
          <w:szCs w:val="22"/>
        </w:rPr>
        <w:t>e</w:t>
      </w:r>
      <w:r w:rsidR="007E323A" w:rsidRPr="00AE5A84">
        <w:rPr>
          <w:rFonts w:ascii="Sylfaen" w:hAnsi="Sylfaen" w:cstheme="minorHAnsi"/>
          <w:spacing w:val="-4"/>
          <w:sz w:val="22"/>
          <w:szCs w:val="22"/>
        </w:rPr>
        <w:t xml:space="preserve"> </w:t>
      </w:r>
      <w:r w:rsidR="007E323A" w:rsidRPr="00AE5A84">
        <w:rPr>
          <w:rFonts w:ascii="Sylfaen" w:hAnsi="Sylfaen" w:cstheme="minorHAnsi"/>
          <w:spacing w:val="-2"/>
          <w:sz w:val="22"/>
          <w:szCs w:val="22"/>
        </w:rPr>
        <w:t>sc</w:t>
      </w:r>
      <w:r w:rsidR="007E323A" w:rsidRPr="00AE5A84">
        <w:rPr>
          <w:rFonts w:ascii="Sylfaen" w:hAnsi="Sylfaen" w:cstheme="minorHAnsi"/>
          <w:spacing w:val="-1"/>
          <w:sz w:val="22"/>
          <w:szCs w:val="22"/>
        </w:rPr>
        <w:t>o</w:t>
      </w:r>
      <w:r w:rsidR="007E323A" w:rsidRPr="00AE5A84">
        <w:rPr>
          <w:rFonts w:ascii="Sylfaen" w:hAnsi="Sylfaen" w:cstheme="minorHAnsi"/>
          <w:spacing w:val="-3"/>
          <w:sz w:val="22"/>
          <w:szCs w:val="22"/>
        </w:rPr>
        <w:t>p</w:t>
      </w:r>
      <w:r w:rsidR="007E323A" w:rsidRPr="00AE5A84">
        <w:rPr>
          <w:rFonts w:ascii="Sylfaen" w:hAnsi="Sylfaen" w:cstheme="minorHAnsi"/>
          <w:sz w:val="22"/>
          <w:szCs w:val="22"/>
        </w:rPr>
        <w:t>e</w:t>
      </w:r>
      <w:r w:rsidR="007E323A" w:rsidRPr="00AE5A84">
        <w:rPr>
          <w:rFonts w:ascii="Sylfaen" w:hAnsi="Sylfaen" w:cstheme="minorHAnsi"/>
          <w:spacing w:val="-4"/>
          <w:sz w:val="22"/>
          <w:szCs w:val="22"/>
        </w:rPr>
        <w:t xml:space="preserve"> </w:t>
      </w:r>
      <w:r w:rsidR="007E323A" w:rsidRPr="00AE5A84">
        <w:rPr>
          <w:rFonts w:ascii="Sylfaen" w:hAnsi="Sylfaen" w:cstheme="minorHAnsi"/>
          <w:spacing w:val="-1"/>
          <w:sz w:val="22"/>
          <w:szCs w:val="22"/>
        </w:rPr>
        <w:t>o</w:t>
      </w:r>
      <w:r w:rsidR="007E323A" w:rsidRPr="00AE5A84">
        <w:rPr>
          <w:rFonts w:ascii="Sylfaen" w:hAnsi="Sylfaen" w:cstheme="minorHAnsi"/>
          <w:sz w:val="22"/>
          <w:szCs w:val="22"/>
        </w:rPr>
        <w:t>f</w:t>
      </w:r>
      <w:r w:rsidR="007E323A" w:rsidRPr="00AE5A84">
        <w:rPr>
          <w:rFonts w:ascii="Sylfaen" w:hAnsi="Sylfaen" w:cstheme="minorHAnsi"/>
          <w:spacing w:val="-4"/>
          <w:sz w:val="22"/>
          <w:szCs w:val="22"/>
        </w:rPr>
        <w:t xml:space="preserve"> </w:t>
      </w:r>
      <w:r w:rsidR="007E323A" w:rsidRPr="00AE5A84">
        <w:rPr>
          <w:rFonts w:ascii="Sylfaen" w:hAnsi="Sylfaen" w:cstheme="minorHAnsi"/>
          <w:spacing w:val="-2"/>
          <w:sz w:val="22"/>
          <w:szCs w:val="22"/>
        </w:rPr>
        <w:t>t</w:t>
      </w:r>
      <w:r w:rsidR="007E323A" w:rsidRPr="00AE5A84">
        <w:rPr>
          <w:rFonts w:ascii="Sylfaen" w:hAnsi="Sylfaen" w:cstheme="minorHAnsi"/>
          <w:spacing w:val="-3"/>
          <w:sz w:val="22"/>
          <w:szCs w:val="22"/>
        </w:rPr>
        <w:t>h</w:t>
      </w:r>
      <w:r w:rsidR="007E323A" w:rsidRPr="00AE5A84">
        <w:rPr>
          <w:rFonts w:ascii="Sylfaen" w:hAnsi="Sylfaen" w:cstheme="minorHAnsi"/>
          <w:sz w:val="22"/>
          <w:szCs w:val="22"/>
        </w:rPr>
        <w:t>e</w:t>
      </w:r>
      <w:r w:rsidR="007E323A" w:rsidRPr="00AE5A84">
        <w:rPr>
          <w:rFonts w:ascii="Sylfaen" w:hAnsi="Sylfaen" w:cstheme="minorHAnsi"/>
          <w:spacing w:val="-4"/>
          <w:sz w:val="22"/>
          <w:szCs w:val="22"/>
        </w:rPr>
        <w:t xml:space="preserve"> P</w:t>
      </w:r>
      <w:r w:rsidR="007E323A" w:rsidRPr="00AE5A84">
        <w:rPr>
          <w:rFonts w:ascii="Sylfaen" w:hAnsi="Sylfaen" w:cstheme="minorHAnsi"/>
          <w:spacing w:val="-1"/>
          <w:sz w:val="22"/>
          <w:szCs w:val="22"/>
        </w:rPr>
        <w:t>o</w:t>
      </w:r>
      <w:r w:rsidR="007E323A" w:rsidRPr="00AE5A84">
        <w:rPr>
          <w:rFonts w:ascii="Sylfaen" w:hAnsi="Sylfaen" w:cstheme="minorHAnsi"/>
          <w:spacing w:val="-3"/>
          <w:sz w:val="22"/>
          <w:szCs w:val="22"/>
        </w:rPr>
        <w:t>li</w:t>
      </w:r>
      <w:r w:rsidR="007E323A" w:rsidRPr="00AE5A84">
        <w:rPr>
          <w:rFonts w:ascii="Sylfaen" w:hAnsi="Sylfaen" w:cstheme="minorHAnsi"/>
          <w:spacing w:val="-2"/>
          <w:sz w:val="22"/>
          <w:szCs w:val="22"/>
        </w:rPr>
        <w:t>c</w:t>
      </w:r>
      <w:r w:rsidR="005154E7" w:rsidRPr="00AE5A84">
        <w:rPr>
          <w:rFonts w:ascii="Sylfaen" w:hAnsi="Sylfaen" w:cstheme="minorHAnsi"/>
          <w:spacing w:val="-1"/>
          <w:sz w:val="22"/>
          <w:szCs w:val="22"/>
        </w:rPr>
        <w:t>ies</w:t>
      </w:r>
      <w:r w:rsidR="007E323A" w:rsidRPr="00AE5A84">
        <w:rPr>
          <w:rFonts w:ascii="Sylfaen" w:hAnsi="Sylfaen" w:cstheme="minorHAnsi"/>
          <w:sz w:val="22"/>
          <w:szCs w:val="22"/>
        </w:rPr>
        <w:t>,</w:t>
      </w:r>
      <w:r w:rsidR="007E323A" w:rsidRPr="00AE5A84">
        <w:rPr>
          <w:rFonts w:ascii="Sylfaen" w:hAnsi="Sylfaen" w:cstheme="minorHAnsi"/>
          <w:spacing w:val="-4"/>
          <w:sz w:val="22"/>
          <w:szCs w:val="22"/>
        </w:rPr>
        <w:t xml:space="preserve"> </w:t>
      </w:r>
      <w:r w:rsidRPr="00AE5A84">
        <w:rPr>
          <w:rFonts w:ascii="Sylfaen" w:hAnsi="Sylfaen" w:cstheme="minorHAnsi"/>
          <w:sz w:val="22"/>
          <w:szCs w:val="22"/>
        </w:rPr>
        <w:t>we</w:t>
      </w:r>
      <w:r w:rsidR="007E323A" w:rsidRPr="00AE5A84">
        <w:rPr>
          <w:rFonts w:ascii="Sylfaen" w:hAnsi="Sylfaen" w:cstheme="minorHAnsi"/>
          <w:spacing w:val="-5"/>
          <w:sz w:val="22"/>
          <w:szCs w:val="22"/>
        </w:rPr>
        <w:t xml:space="preserve"> </w:t>
      </w:r>
      <w:r w:rsidR="007E323A" w:rsidRPr="00AE5A84">
        <w:rPr>
          <w:rFonts w:ascii="Sylfaen" w:hAnsi="Sylfaen" w:cstheme="minorHAnsi"/>
          <w:spacing w:val="-2"/>
          <w:sz w:val="22"/>
          <w:szCs w:val="22"/>
        </w:rPr>
        <w:t>w</w:t>
      </w:r>
      <w:r w:rsidR="007E323A" w:rsidRPr="00AE5A84">
        <w:rPr>
          <w:rFonts w:ascii="Sylfaen" w:hAnsi="Sylfaen" w:cstheme="minorHAnsi"/>
          <w:spacing w:val="-3"/>
          <w:sz w:val="22"/>
          <w:szCs w:val="22"/>
        </w:rPr>
        <w:t>il</w:t>
      </w:r>
      <w:r w:rsidR="007E323A" w:rsidRPr="00AE5A84">
        <w:rPr>
          <w:rFonts w:ascii="Sylfaen" w:hAnsi="Sylfaen" w:cstheme="minorHAnsi"/>
          <w:sz w:val="22"/>
          <w:szCs w:val="22"/>
        </w:rPr>
        <w:t>l</w:t>
      </w:r>
      <w:r w:rsidR="007E323A" w:rsidRPr="00AE5A84">
        <w:rPr>
          <w:rFonts w:ascii="Sylfaen" w:hAnsi="Sylfaen" w:cstheme="minorHAnsi"/>
          <w:spacing w:val="-5"/>
          <w:sz w:val="22"/>
          <w:szCs w:val="22"/>
        </w:rPr>
        <w:t xml:space="preserve"> </w:t>
      </w:r>
      <w:r w:rsidR="005154E7" w:rsidRPr="00AE5A84">
        <w:rPr>
          <w:rFonts w:ascii="Sylfaen" w:hAnsi="Sylfaen" w:cstheme="minorHAnsi"/>
          <w:spacing w:val="-3"/>
          <w:sz w:val="22"/>
          <w:szCs w:val="22"/>
        </w:rPr>
        <w:t>address</w:t>
      </w:r>
      <w:r w:rsidR="005154E7" w:rsidRPr="00AE5A84">
        <w:rPr>
          <w:rFonts w:ascii="Sylfaen" w:hAnsi="Sylfaen" w:cstheme="minorHAnsi"/>
          <w:spacing w:val="-4"/>
          <w:sz w:val="22"/>
          <w:szCs w:val="22"/>
        </w:rPr>
        <w:t xml:space="preserve"> </w:t>
      </w:r>
      <w:r w:rsidR="007E323A" w:rsidRPr="00AE5A84">
        <w:rPr>
          <w:rFonts w:ascii="Sylfaen" w:hAnsi="Sylfaen" w:cstheme="minorHAnsi"/>
          <w:spacing w:val="-2"/>
          <w:sz w:val="22"/>
          <w:szCs w:val="22"/>
        </w:rPr>
        <w:t>t</w:t>
      </w:r>
      <w:r w:rsidR="007E323A" w:rsidRPr="00AE5A84">
        <w:rPr>
          <w:rFonts w:ascii="Sylfaen" w:hAnsi="Sylfaen" w:cstheme="minorHAnsi"/>
          <w:spacing w:val="-3"/>
          <w:sz w:val="22"/>
          <w:szCs w:val="22"/>
        </w:rPr>
        <w:t>h</w:t>
      </w:r>
      <w:r w:rsidR="007E323A" w:rsidRPr="00AE5A84">
        <w:rPr>
          <w:rFonts w:ascii="Sylfaen" w:hAnsi="Sylfaen" w:cstheme="minorHAnsi"/>
          <w:spacing w:val="-2"/>
          <w:sz w:val="22"/>
          <w:szCs w:val="22"/>
        </w:rPr>
        <w:t>e</w:t>
      </w:r>
      <w:r w:rsidR="007E323A" w:rsidRPr="00AE5A84">
        <w:rPr>
          <w:rFonts w:ascii="Sylfaen" w:hAnsi="Sylfaen" w:cstheme="minorHAnsi"/>
          <w:sz w:val="22"/>
          <w:szCs w:val="22"/>
        </w:rPr>
        <w:t>m</w:t>
      </w:r>
      <w:r w:rsidR="007E323A" w:rsidRPr="00AE5A84">
        <w:rPr>
          <w:rFonts w:ascii="Sylfaen" w:hAnsi="Sylfaen" w:cstheme="minorHAnsi"/>
          <w:spacing w:val="-3"/>
          <w:sz w:val="22"/>
          <w:szCs w:val="22"/>
        </w:rPr>
        <w:t xml:space="preserve"> </w:t>
      </w:r>
      <w:r w:rsidR="007E323A" w:rsidRPr="00AE5A84">
        <w:rPr>
          <w:rFonts w:ascii="Sylfaen" w:hAnsi="Sylfaen" w:cstheme="minorHAnsi"/>
          <w:spacing w:val="-2"/>
          <w:sz w:val="22"/>
          <w:szCs w:val="22"/>
        </w:rPr>
        <w:t>t</w:t>
      </w:r>
      <w:r w:rsidR="007E323A" w:rsidRPr="00AE5A84">
        <w:rPr>
          <w:rFonts w:ascii="Sylfaen" w:hAnsi="Sylfaen" w:cstheme="minorHAnsi"/>
          <w:sz w:val="22"/>
          <w:szCs w:val="22"/>
        </w:rPr>
        <w:t>o</w:t>
      </w:r>
      <w:r w:rsidR="007E323A" w:rsidRPr="00AE5A84">
        <w:rPr>
          <w:rFonts w:ascii="Sylfaen" w:hAnsi="Sylfaen" w:cstheme="minorHAnsi"/>
          <w:spacing w:val="-5"/>
          <w:sz w:val="22"/>
          <w:szCs w:val="22"/>
        </w:rPr>
        <w:t xml:space="preserve"> </w:t>
      </w:r>
      <w:r w:rsidR="007E323A" w:rsidRPr="00AE5A84">
        <w:rPr>
          <w:rFonts w:ascii="Sylfaen" w:hAnsi="Sylfaen" w:cstheme="minorHAnsi"/>
          <w:spacing w:val="-2"/>
          <w:sz w:val="22"/>
          <w:szCs w:val="22"/>
        </w:rPr>
        <w:t>t</w:t>
      </w:r>
      <w:r w:rsidR="007E323A" w:rsidRPr="00AE5A84">
        <w:rPr>
          <w:rFonts w:ascii="Sylfaen" w:hAnsi="Sylfaen" w:cstheme="minorHAnsi"/>
          <w:spacing w:val="-3"/>
          <w:sz w:val="22"/>
          <w:szCs w:val="22"/>
        </w:rPr>
        <w:t>h</w:t>
      </w:r>
      <w:r w:rsidR="007E323A" w:rsidRPr="00AE5A84">
        <w:rPr>
          <w:rFonts w:ascii="Sylfaen" w:hAnsi="Sylfaen" w:cstheme="minorHAnsi"/>
          <w:sz w:val="22"/>
          <w:szCs w:val="22"/>
        </w:rPr>
        <w:t>e</w:t>
      </w:r>
      <w:r w:rsidR="007E323A" w:rsidRPr="00AE5A84">
        <w:rPr>
          <w:rFonts w:ascii="Sylfaen" w:hAnsi="Sylfaen" w:cstheme="minorHAnsi"/>
          <w:spacing w:val="-3"/>
          <w:sz w:val="22"/>
          <w:szCs w:val="22"/>
        </w:rPr>
        <w:t xml:space="preserve"> </w:t>
      </w:r>
      <w:r w:rsidRPr="00AE5A84">
        <w:rPr>
          <w:rFonts w:ascii="Sylfaen" w:hAnsi="Sylfaen" w:cstheme="minorHAnsi"/>
          <w:spacing w:val="-2"/>
          <w:sz w:val="22"/>
          <w:szCs w:val="22"/>
        </w:rPr>
        <w:t>Employer</w:t>
      </w:r>
      <w:r w:rsidR="007E323A" w:rsidRPr="00AE5A84">
        <w:rPr>
          <w:rFonts w:ascii="Sylfaen" w:hAnsi="Sylfaen" w:cstheme="minorHAnsi"/>
          <w:spacing w:val="-2"/>
          <w:sz w:val="22"/>
          <w:szCs w:val="22"/>
        </w:rPr>
        <w:t>’</w:t>
      </w:r>
      <w:r w:rsidR="007E323A" w:rsidRPr="00AE5A84">
        <w:rPr>
          <w:rFonts w:ascii="Sylfaen" w:hAnsi="Sylfaen" w:cstheme="minorHAnsi"/>
          <w:sz w:val="22"/>
          <w:szCs w:val="22"/>
        </w:rPr>
        <w:t>s</w:t>
      </w:r>
      <w:r w:rsidR="007E323A" w:rsidRPr="00AE5A84">
        <w:rPr>
          <w:rFonts w:ascii="Sylfaen" w:hAnsi="Sylfaen" w:cstheme="minorHAnsi"/>
          <w:spacing w:val="-4"/>
          <w:sz w:val="22"/>
          <w:szCs w:val="22"/>
        </w:rPr>
        <w:t xml:space="preserve"> </w:t>
      </w:r>
      <w:r w:rsidR="007E323A" w:rsidRPr="00AE5A84">
        <w:rPr>
          <w:rFonts w:ascii="Sylfaen" w:hAnsi="Sylfaen" w:cstheme="minorHAnsi"/>
          <w:spacing w:val="-2"/>
          <w:sz w:val="22"/>
          <w:szCs w:val="22"/>
        </w:rPr>
        <w:t>Ge</w:t>
      </w:r>
      <w:r w:rsidR="007E323A" w:rsidRPr="00AE5A84">
        <w:rPr>
          <w:rFonts w:ascii="Sylfaen" w:hAnsi="Sylfaen" w:cstheme="minorHAnsi"/>
          <w:spacing w:val="-3"/>
          <w:sz w:val="22"/>
          <w:szCs w:val="22"/>
        </w:rPr>
        <w:t>n</w:t>
      </w:r>
      <w:r w:rsidR="007E323A" w:rsidRPr="00AE5A84">
        <w:rPr>
          <w:rFonts w:ascii="Sylfaen" w:hAnsi="Sylfaen" w:cstheme="minorHAnsi"/>
          <w:spacing w:val="-2"/>
          <w:sz w:val="22"/>
          <w:szCs w:val="22"/>
        </w:rPr>
        <w:t>e</w:t>
      </w:r>
      <w:r w:rsidR="007E323A" w:rsidRPr="00AE5A84">
        <w:rPr>
          <w:rFonts w:ascii="Sylfaen" w:hAnsi="Sylfaen" w:cstheme="minorHAnsi"/>
          <w:spacing w:val="-3"/>
          <w:sz w:val="22"/>
          <w:szCs w:val="22"/>
        </w:rPr>
        <w:t>ra</w:t>
      </w:r>
      <w:r w:rsidR="007E323A" w:rsidRPr="00AE5A84">
        <w:rPr>
          <w:rFonts w:ascii="Sylfaen" w:hAnsi="Sylfaen" w:cstheme="minorHAnsi"/>
          <w:sz w:val="22"/>
          <w:szCs w:val="22"/>
        </w:rPr>
        <w:t>l</w:t>
      </w:r>
      <w:r w:rsidR="007E323A" w:rsidRPr="00AE5A84">
        <w:rPr>
          <w:rFonts w:ascii="Sylfaen" w:hAnsi="Sylfaen" w:cstheme="minorHAnsi"/>
          <w:spacing w:val="-5"/>
          <w:sz w:val="22"/>
          <w:szCs w:val="22"/>
        </w:rPr>
        <w:t xml:space="preserve"> </w:t>
      </w:r>
      <w:r w:rsidR="007E323A" w:rsidRPr="00AE5A84">
        <w:rPr>
          <w:rFonts w:ascii="Sylfaen" w:hAnsi="Sylfaen" w:cstheme="minorHAnsi"/>
          <w:spacing w:val="-2"/>
          <w:sz w:val="22"/>
          <w:szCs w:val="22"/>
        </w:rPr>
        <w:t>C</w:t>
      </w:r>
      <w:r w:rsidR="007E323A" w:rsidRPr="00AE5A84">
        <w:rPr>
          <w:rFonts w:ascii="Sylfaen" w:hAnsi="Sylfaen" w:cstheme="minorHAnsi"/>
          <w:spacing w:val="-1"/>
          <w:sz w:val="22"/>
          <w:szCs w:val="22"/>
        </w:rPr>
        <w:t>o</w:t>
      </w:r>
      <w:r w:rsidR="007E323A" w:rsidRPr="00AE5A84">
        <w:rPr>
          <w:rFonts w:ascii="Sylfaen" w:hAnsi="Sylfaen" w:cstheme="minorHAnsi"/>
          <w:spacing w:val="-3"/>
          <w:sz w:val="22"/>
          <w:szCs w:val="22"/>
        </w:rPr>
        <w:t>un</w:t>
      </w:r>
      <w:r w:rsidR="007E323A" w:rsidRPr="00AE5A84">
        <w:rPr>
          <w:rFonts w:ascii="Sylfaen" w:hAnsi="Sylfaen" w:cstheme="minorHAnsi"/>
          <w:spacing w:val="-2"/>
          <w:sz w:val="22"/>
          <w:szCs w:val="22"/>
        </w:rPr>
        <w:t>se</w:t>
      </w:r>
      <w:r w:rsidR="007E323A" w:rsidRPr="00AE5A84">
        <w:rPr>
          <w:rFonts w:ascii="Sylfaen" w:hAnsi="Sylfaen" w:cstheme="minorHAnsi"/>
          <w:sz w:val="22"/>
          <w:szCs w:val="22"/>
        </w:rPr>
        <w:t>l</w:t>
      </w:r>
      <w:r w:rsidR="007E323A" w:rsidRPr="00AE5A84">
        <w:rPr>
          <w:rFonts w:ascii="Sylfaen" w:hAnsi="Sylfaen" w:cstheme="minorHAnsi"/>
          <w:spacing w:val="-1"/>
          <w:sz w:val="22"/>
          <w:szCs w:val="22"/>
        </w:rPr>
        <w:t xml:space="preserve"> </w:t>
      </w:r>
      <w:r w:rsidR="007E323A" w:rsidRPr="00AE5A84">
        <w:rPr>
          <w:rFonts w:ascii="Sylfaen" w:hAnsi="Sylfaen" w:cstheme="minorHAnsi"/>
          <w:sz w:val="22"/>
          <w:szCs w:val="22"/>
        </w:rPr>
        <w:t>f</w:t>
      </w:r>
      <w:r w:rsidR="007E323A" w:rsidRPr="00AE5A84">
        <w:rPr>
          <w:rFonts w:ascii="Sylfaen" w:hAnsi="Sylfaen" w:cstheme="minorHAnsi"/>
          <w:spacing w:val="1"/>
          <w:sz w:val="22"/>
          <w:szCs w:val="22"/>
        </w:rPr>
        <w:t>o</w:t>
      </w:r>
      <w:r w:rsidR="007E323A" w:rsidRPr="00AE5A84">
        <w:rPr>
          <w:rFonts w:ascii="Sylfaen" w:hAnsi="Sylfaen" w:cstheme="minorHAnsi"/>
          <w:sz w:val="22"/>
          <w:szCs w:val="22"/>
        </w:rPr>
        <w:t>r r</w:t>
      </w:r>
      <w:r w:rsidR="007E323A" w:rsidRPr="00AE5A84">
        <w:rPr>
          <w:rFonts w:ascii="Sylfaen" w:hAnsi="Sylfaen" w:cstheme="minorHAnsi"/>
          <w:spacing w:val="-2"/>
          <w:sz w:val="22"/>
          <w:szCs w:val="22"/>
        </w:rPr>
        <w:t>e</w:t>
      </w:r>
      <w:r w:rsidR="007E323A" w:rsidRPr="00AE5A84">
        <w:rPr>
          <w:rFonts w:ascii="Sylfaen" w:hAnsi="Sylfaen" w:cstheme="minorHAnsi"/>
          <w:spacing w:val="1"/>
          <w:sz w:val="22"/>
          <w:szCs w:val="22"/>
        </w:rPr>
        <w:t>v</w:t>
      </w:r>
      <w:r w:rsidR="007E323A" w:rsidRPr="00AE5A84">
        <w:rPr>
          <w:rFonts w:ascii="Sylfaen" w:hAnsi="Sylfaen" w:cstheme="minorHAnsi"/>
          <w:sz w:val="22"/>
          <w:szCs w:val="22"/>
        </w:rPr>
        <w:t>i</w:t>
      </w:r>
      <w:r w:rsidR="007E323A" w:rsidRPr="00AE5A84">
        <w:rPr>
          <w:rFonts w:ascii="Sylfaen" w:hAnsi="Sylfaen" w:cstheme="minorHAnsi"/>
          <w:spacing w:val="-2"/>
          <w:sz w:val="22"/>
          <w:szCs w:val="22"/>
        </w:rPr>
        <w:t>e</w:t>
      </w:r>
      <w:r w:rsidR="007E323A" w:rsidRPr="00AE5A84">
        <w:rPr>
          <w:rFonts w:ascii="Sylfaen" w:hAnsi="Sylfaen" w:cstheme="minorHAnsi"/>
          <w:sz w:val="22"/>
          <w:szCs w:val="22"/>
        </w:rPr>
        <w:t>w,</w:t>
      </w:r>
      <w:r w:rsidR="007E323A" w:rsidRPr="00AE5A84">
        <w:rPr>
          <w:rFonts w:ascii="Sylfaen" w:hAnsi="Sylfaen" w:cstheme="minorHAnsi"/>
          <w:spacing w:val="1"/>
          <w:sz w:val="22"/>
          <w:szCs w:val="22"/>
        </w:rPr>
        <w:t xml:space="preserve"> </w:t>
      </w:r>
      <w:r w:rsidR="007E323A" w:rsidRPr="00AE5A84">
        <w:rPr>
          <w:rFonts w:ascii="Sylfaen" w:hAnsi="Sylfaen" w:cstheme="minorHAnsi"/>
          <w:spacing w:val="-1"/>
          <w:sz w:val="22"/>
          <w:szCs w:val="22"/>
        </w:rPr>
        <w:t>p</w:t>
      </w:r>
      <w:r w:rsidR="007E323A" w:rsidRPr="00AE5A84">
        <w:rPr>
          <w:rFonts w:ascii="Sylfaen" w:hAnsi="Sylfaen" w:cstheme="minorHAnsi"/>
          <w:sz w:val="22"/>
          <w:szCs w:val="22"/>
        </w:rPr>
        <w:t>r</w:t>
      </w:r>
      <w:r w:rsidR="007E323A" w:rsidRPr="00AE5A84">
        <w:rPr>
          <w:rFonts w:ascii="Sylfaen" w:hAnsi="Sylfaen" w:cstheme="minorHAnsi"/>
          <w:spacing w:val="-3"/>
          <w:sz w:val="22"/>
          <w:szCs w:val="22"/>
        </w:rPr>
        <w:t>i</w:t>
      </w:r>
      <w:r w:rsidR="007E323A" w:rsidRPr="00AE5A84">
        <w:rPr>
          <w:rFonts w:ascii="Sylfaen" w:hAnsi="Sylfaen" w:cstheme="minorHAnsi"/>
          <w:spacing w:val="1"/>
          <w:sz w:val="22"/>
          <w:szCs w:val="22"/>
        </w:rPr>
        <w:t>o</w:t>
      </w:r>
      <w:r w:rsidR="007E323A" w:rsidRPr="00AE5A84">
        <w:rPr>
          <w:rFonts w:ascii="Sylfaen" w:hAnsi="Sylfaen" w:cstheme="minorHAnsi"/>
          <w:sz w:val="22"/>
          <w:szCs w:val="22"/>
        </w:rPr>
        <w:t xml:space="preserve">r </w:t>
      </w:r>
      <w:r w:rsidR="007E323A" w:rsidRPr="00AE5A84">
        <w:rPr>
          <w:rFonts w:ascii="Sylfaen" w:hAnsi="Sylfaen" w:cstheme="minorHAnsi"/>
          <w:spacing w:val="-2"/>
          <w:sz w:val="22"/>
          <w:szCs w:val="22"/>
        </w:rPr>
        <w:t>t</w:t>
      </w:r>
      <w:r w:rsidR="007E323A" w:rsidRPr="00AE5A84">
        <w:rPr>
          <w:rFonts w:ascii="Sylfaen" w:hAnsi="Sylfaen" w:cstheme="minorHAnsi"/>
          <w:sz w:val="22"/>
          <w:szCs w:val="22"/>
        </w:rPr>
        <w:t>o en</w:t>
      </w:r>
      <w:r w:rsidR="007E323A" w:rsidRPr="00AE5A84">
        <w:rPr>
          <w:rFonts w:ascii="Sylfaen" w:hAnsi="Sylfaen" w:cstheme="minorHAnsi"/>
          <w:spacing w:val="-1"/>
          <w:sz w:val="22"/>
          <w:szCs w:val="22"/>
        </w:rPr>
        <w:t>g</w:t>
      </w:r>
      <w:r w:rsidR="007E323A" w:rsidRPr="00AE5A84">
        <w:rPr>
          <w:rFonts w:ascii="Sylfaen" w:hAnsi="Sylfaen" w:cstheme="minorHAnsi"/>
          <w:sz w:val="22"/>
          <w:szCs w:val="22"/>
        </w:rPr>
        <w:t>a</w:t>
      </w:r>
      <w:r w:rsidR="007E323A" w:rsidRPr="00AE5A84">
        <w:rPr>
          <w:rFonts w:ascii="Sylfaen" w:hAnsi="Sylfaen" w:cstheme="minorHAnsi"/>
          <w:spacing w:val="-1"/>
          <w:sz w:val="22"/>
          <w:szCs w:val="22"/>
        </w:rPr>
        <w:t>g</w:t>
      </w:r>
      <w:r w:rsidR="007E323A" w:rsidRPr="00AE5A84">
        <w:rPr>
          <w:rFonts w:ascii="Sylfaen" w:hAnsi="Sylfaen" w:cstheme="minorHAnsi"/>
          <w:sz w:val="22"/>
          <w:szCs w:val="22"/>
        </w:rPr>
        <w:t>i</w:t>
      </w:r>
      <w:r w:rsidR="007E323A" w:rsidRPr="00AE5A84">
        <w:rPr>
          <w:rFonts w:ascii="Sylfaen" w:hAnsi="Sylfaen" w:cstheme="minorHAnsi"/>
          <w:spacing w:val="-1"/>
          <w:sz w:val="22"/>
          <w:szCs w:val="22"/>
        </w:rPr>
        <w:t>n</w:t>
      </w:r>
      <w:r w:rsidR="007E323A" w:rsidRPr="00AE5A84">
        <w:rPr>
          <w:rFonts w:ascii="Sylfaen" w:hAnsi="Sylfaen" w:cstheme="minorHAnsi"/>
          <w:sz w:val="22"/>
          <w:szCs w:val="22"/>
        </w:rPr>
        <w:t>g</w:t>
      </w:r>
      <w:r w:rsidR="007E323A" w:rsidRPr="00AE5A84">
        <w:rPr>
          <w:rFonts w:ascii="Sylfaen" w:hAnsi="Sylfaen" w:cstheme="minorHAnsi"/>
          <w:spacing w:val="-1"/>
          <w:sz w:val="22"/>
          <w:szCs w:val="22"/>
        </w:rPr>
        <w:t xml:space="preserve"> </w:t>
      </w:r>
      <w:r w:rsidR="007E323A" w:rsidRPr="00AE5A84">
        <w:rPr>
          <w:rFonts w:ascii="Sylfaen" w:hAnsi="Sylfaen" w:cstheme="minorHAnsi"/>
          <w:sz w:val="22"/>
          <w:szCs w:val="22"/>
        </w:rPr>
        <w:t>in a</w:t>
      </w:r>
      <w:r w:rsidR="007E323A" w:rsidRPr="00AE5A84">
        <w:rPr>
          <w:rFonts w:ascii="Sylfaen" w:hAnsi="Sylfaen" w:cstheme="minorHAnsi"/>
          <w:spacing w:val="-1"/>
          <w:sz w:val="22"/>
          <w:szCs w:val="22"/>
        </w:rPr>
        <w:t>n</w:t>
      </w:r>
      <w:r w:rsidR="007E323A" w:rsidRPr="00AE5A84">
        <w:rPr>
          <w:rFonts w:ascii="Sylfaen" w:hAnsi="Sylfaen" w:cstheme="minorHAnsi"/>
          <w:sz w:val="22"/>
          <w:szCs w:val="22"/>
        </w:rPr>
        <w:t>y</w:t>
      </w:r>
      <w:r w:rsidR="007E323A" w:rsidRPr="00AE5A84">
        <w:rPr>
          <w:rFonts w:ascii="Sylfaen" w:hAnsi="Sylfaen" w:cstheme="minorHAnsi"/>
          <w:spacing w:val="1"/>
          <w:sz w:val="22"/>
          <w:szCs w:val="22"/>
        </w:rPr>
        <w:t xml:space="preserve"> </w:t>
      </w:r>
      <w:r w:rsidR="007E323A" w:rsidRPr="00AE5A84">
        <w:rPr>
          <w:rFonts w:ascii="Sylfaen" w:hAnsi="Sylfaen" w:cstheme="minorHAnsi"/>
          <w:sz w:val="22"/>
          <w:szCs w:val="22"/>
        </w:rPr>
        <w:t>such</w:t>
      </w:r>
      <w:r w:rsidR="007E323A" w:rsidRPr="00AE5A84">
        <w:rPr>
          <w:rFonts w:ascii="Sylfaen" w:hAnsi="Sylfaen" w:cstheme="minorHAnsi"/>
          <w:spacing w:val="-1"/>
          <w:sz w:val="22"/>
          <w:szCs w:val="22"/>
        </w:rPr>
        <w:t xml:space="preserve"> </w:t>
      </w:r>
      <w:r w:rsidR="007E323A" w:rsidRPr="00AE5A84">
        <w:rPr>
          <w:rFonts w:ascii="Sylfaen" w:hAnsi="Sylfaen" w:cstheme="minorHAnsi"/>
          <w:spacing w:val="1"/>
          <w:sz w:val="22"/>
          <w:szCs w:val="22"/>
        </w:rPr>
        <w:t>t</w:t>
      </w:r>
      <w:r w:rsidR="007E323A" w:rsidRPr="00AE5A84">
        <w:rPr>
          <w:rFonts w:ascii="Sylfaen" w:hAnsi="Sylfaen" w:cstheme="minorHAnsi"/>
          <w:sz w:val="22"/>
          <w:szCs w:val="22"/>
        </w:rPr>
        <w:t>ra</w:t>
      </w:r>
      <w:r w:rsidR="007E323A" w:rsidRPr="00AE5A84">
        <w:rPr>
          <w:rFonts w:ascii="Sylfaen" w:hAnsi="Sylfaen" w:cstheme="minorHAnsi"/>
          <w:spacing w:val="-1"/>
          <w:sz w:val="22"/>
          <w:szCs w:val="22"/>
        </w:rPr>
        <w:t>n</w:t>
      </w:r>
      <w:r w:rsidR="007E323A" w:rsidRPr="00AE5A84">
        <w:rPr>
          <w:rFonts w:ascii="Sylfaen" w:hAnsi="Sylfaen" w:cstheme="minorHAnsi"/>
          <w:spacing w:val="-2"/>
          <w:sz w:val="22"/>
          <w:szCs w:val="22"/>
        </w:rPr>
        <w:t>s</w:t>
      </w:r>
      <w:r w:rsidR="007E323A" w:rsidRPr="00AE5A84">
        <w:rPr>
          <w:rFonts w:ascii="Sylfaen" w:hAnsi="Sylfaen" w:cstheme="minorHAnsi"/>
          <w:sz w:val="22"/>
          <w:szCs w:val="22"/>
        </w:rPr>
        <w:t>acti</w:t>
      </w:r>
      <w:r w:rsidR="007E323A" w:rsidRPr="00AE5A84">
        <w:rPr>
          <w:rFonts w:ascii="Sylfaen" w:hAnsi="Sylfaen" w:cstheme="minorHAnsi"/>
          <w:spacing w:val="1"/>
          <w:sz w:val="22"/>
          <w:szCs w:val="22"/>
        </w:rPr>
        <w:t>o</w:t>
      </w:r>
      <w:r w:rsidR="007E323A" w:rsidRPr="00AE5A84">
        <w:rPr>
          <w:rFonts w:ascii="Sylfaen" w:hAnsi="Sylfaen" w:cstheme="minorHAnsi"/>
          <w:sz w:val="22"/>
          <w:szCs w:val="22"/>
        </w:rPr>
        <w:t>n</w:t>
      </w:r>
      <w:r w:rsidR="007E323A" w:rsidRPr="00AE5A84">
        <w:rPr>
          <w:rFonts w:ascii="Sylfaen" w:hAnsi="Sylfaen" w:cstheme="minorHAnsi"/>
          <w:spacing w:val="-3"/>
          <w:sz w:val="22"/>
          <w:szCs w:val="22"/>
        </w:rPr>
        <w:t xml:space="preserve"> </w:t>
      </w:r>
      <w:r w:rsidR="007E323A" w:rsidRPr="00AE5A84">
        <w:rPr>
          <w:rFonts w:ascii="Sylfaen" w:hAnsi="Sylfaen" w:cstheme="minorHAnsi"/>
          <w:spacing w:val="1"/>
          <w:sz w:val="22"/>
          <w:szCs w:val="22"/>
        </w:rPr>
        <w:t>o</w:t>
      </w:r>
      <w:r w:rsidR="007E323A" w:rsidRPr="00AE5A84">
        <w:rPr>
          <w:rFonts w:ascii="Sylfaen" w:hAnsi="Sylfaen" w:cstheme="minorHAnsi"/>
          <w:sz w:val="22"/>
          <w:szCs w:val="22"/>
        </w:rPr>
        <w:t xml:space="preserve">r </w:t>
      </w:r>
      <w:r w:rsidR="007E323A" w:rsidRPr="00AE5A84">
        <w:rPr>
          <w:rFonts w:ascii="Sylfaen" w:hAnsi="Sylfaen" w:cstheme="minorHAnsi"/>
          <w:spacing w:val="-2"/>
          <w:sz w:val="22"/>
          <w:szCs w:val="22"/>
        </w:rPr>
        <w:t>a</w:t>
      </w:r>
      <w:r w:rsidR="007E323A" w:rsidRPr="00AE5A84">
        <w:rPr>
          <w:rFonts w:ascii="Sylfaen" w:hAnsi="Sylfaen" w:cstheme="minorHAnsi"/>
          <w:sz w:val="22"/>
          <w:szCs w:val="22"/>
        </w:rPr>
        <w:t>cti</w:t>
      </w:r>
      <w:r w:rsidR="007E323A" w:rsidRPr="00AE5A84">
        <w:rPr>
          <w:rFonts w:ascii="Sylfaen" w:hAnsi="Sylfaen" w:cstheme="minorHAnsi"/>
          <w:spacing w:val="1"/>
          <w:sz w:val="22"/>
          <w:szCs w:val="22"/>
        </w:rPr>
        <w:t>v</w:t>
      </w:r>
      <w:r w:rsidR="007E323A" w:rsidRPr="00AE5A84">
        <w:rPr>
          <w:rFonts w:ascii="Sylfaen" w:hAnsi="Sylfaen" w:cstheme="minorHAnsi"/>
          <w:spacing w:val="-3"/>
          <w:sz w:val="22"/>
          <w:szCs w:val="22"/>
        </w:rPr>
        <w:t>i</w:t>
      </w:r>
      <w:r w:rsidR="007E323A" w:rsidRPr="00AE5A84">
        <w:rPr>
          <w:rFonts w:ascii="Sylfaen" w:hAnsi="Sylfaen" w:cstheme="minorHAnsi"/>
          <w:sz w:val="22"/>
          <w:szCs w:val="22"/>
        </w:rPr>
        <w:t>t</w:t>
      </w:r>
      <w:r w:rsidR="007E323A" w:rsidRPr="00AE5A84">
        <w:rPr>
          <w:rFonts w:ascii="Sylfaen" w:hAnsi="Sylfaen" w:cstheme="minorHAnsi"/>
          <w:spacing w:val="1"/>
          <w:sz w:val="22"/>
          <w:szCs w:val="22"/>
        </w:rPr>
        <w:t>y</w:t>
      </w:r>
      <w:r w:rsidR="00856625" w:rsidRPr="00AE5A84">
        <w:rPr>
          <w:rFonts w:ascii="Sylfaen" w:hAnsi="Sylfaen" w:cstheme="minorHAnsi"/>
          <w:spacing w:val="1"/>
          <w:sz w:val="22"/>
          <w:szCs w:val="22"/>
        </w:rPr>
        <w:t>.</w:t>
      </w:r>
    </w:p>
    <w:p w14:paraId="30850A10" w14:textId="3A2FF584" w:rsidR="0061156F" w:rsidRPr="00E52B66" w:rsidRDefault="0061156F" w:rsidP="00930FB6">
      <w:pPr>
        <w:pStyle w:val="ListParagraph"/>
        <w:numPr>
          <w:ilvl w:val="0"/>
          <w:numId w:val="9"/>
        </w:numPr>
        <w:ind w:right="-20"/>
        <w:rPr>
          <w:rFonts w:ascii="Sylfaen" w:eastAsia="Calibri" w:hAnsi="Sylfaen" w:cstheme="minorHAnsi"/>
          <w:spacing w:val="-1"/>
          <w:sz w:val="22"/>
          <w:szCs w:val="22"/>
        </w:rPr>
      </w:pPr>
      <w:r w:rsidRPr="00AE5A84">
        <w:rPr>
          <w:rFonts w:ascii="Sylfaen" w:eastAsia="Calibri" w:hAnsi="Sylfaen" w:cstheme="minorHAnsi"/>
          <w:spacing w:val="-1"/>
          <w:sz w:val="22"/>
          <w:szCs w:val="22"/>
        </w:rPr>
        <w:t>we are 1</w:t>
      </w:r>
      <w:r w:rsidRPr="00E52B66">
        <w:rPr>
          <w:rFonts w:ascii="Sylfaen" w:eastAsia="Calibri" w:hAnsi="Sylfaen" w:cstheme="minorHAnsi"/>
          <w:spacing w:val="-1"/>
          <w:sz w:val="22"/>
          <w:szCs w:val="22"/>
        </w:rPr>
        <w:t>) in compliance with Anti-Bribery laws and 2) NOT in any of the situations identified in the Polic</w:t>
      </w:r>
      <w:r w:rsidR="00D42CB3" w:rsidRPr="00E52B66">
        <w:rPr>
          <w:rFonts w:ascii="Sylfaen" w:eastAsia="Calibri" w:hAnsi="Sylfaen" w:cstheme="minorHAnsi"/>
          <w:spacing w:val="-1"/>
          <w:sz w:val="22"/>
          <w:szCs w:val="22"/>
        </w:rPr>
        <w:t>ies</w:t>
      </w:r>
      <w:r w:rsidRPr="00E52B66">
        <w:rPr>
          <w:rFonts w:ascii="Sylfaen" w:eastAsia="Calibri" w:hAnsi="Sylfaen" w:cstheme="minorHAnsi"/>
          <w:spacing w:val="-1"/>
          <w:sz w:val="22"/>
          <w:szCs w:val="22"/>
        </w:rPr>
        <w:t>. [</w:t>
      </w:r>
      <w:r w:rsidRPr="00E52B66">
        <w:rPr>
          <w:rFonts w:ascii="Sylfaen" w:eastAsia="Calibri" w:hAnsi="Sylfaen" w:cstheme="minorHAnsi"/>
          <w:i/>
          <w:spacing w:val="-1"/>
          <w:sz w:val="22"/>
          <w:szCs w:val="22"/>
        </w:rPr>
        <w:t>or provide information about instances of non-compliance as well as details of any remedial measures adopted to prevent re-occurrence</w:t>
      </w:r>
      <w:r w:rsidRPr="00E52B66">
        <w:rPr>
          <w:rFonts w:ascii="Sylfaen" w:eastAsia="Calibri" w:hAnsi="Sylfaen" w:cstheme="minorHAnsi"/>
          <w:spacing w:val="-1"/>
          <w:sz w:val="22"/>
          <w:szCs w:val="22"/>
        </w:rPr>
        <w:t>].</w:t>
      </w:r>
    </w:p>
    <w:p w14:paraId="3A19A252" w14:textId="1C5B7EE1" w:rsidR="00D60300" w:rsidRPr="009775D5" w:rsidRDefault="004D7CDD" w:rsidP="00D60300">
      <w:pPr>
        <w:pStyle w:val="ListParagraph"/>
        <w:numPr>
          <w:ilvl w:val="0"/>
          <w:numId w:val="9"/>
        </w:numPr>
        <w:ind w:right="-20"/>
        <w:rPr>
          <w:rFonts w:ascii="Sylfaen" w:hAnsi="Sylfaen" w:cstheme="minorHAnsi"/>
          <w:color w:val="000000" w:themeColor="text1"/>
          <w:sz w:val="22"/>
          <w:szCs w:val="22"/>
        </w:rPr>
      </w:pPr>
      <w:r w:rsidRPr="00E52B66">
        <w:rPr>
          <w:rFonts w:ascii="Sylfaen" w:hAnsi="Sylfaen" w:cstheme="minorHAnsi"/>
          <w:color w:val="000000" w:themeColor="text1"/>
          <w:sz w:val="22"/>
          <w:szCs w:val="22"/>
        </w:rPr>
        <w:t>We,</w:t>
      </w:r>
      <w:r w:rsidR="00604C39" w:rsidRPr="00E52B66">
        <w:rPr>
          <w:rFonts w:ascii="Sylfaen" w:hAnsi="Sylfaen" w:cstheme="minorHAnsi"/>
          <w:color w:val="000000" w:themeColor="text1"/>
          <w:sz w:val="22"/>
          <w:szCs w:val="22"/>
        </w:rPr>
        <w:t xml:space="preserve"> as a Company</w:t>
      </w:r>
      <w:r w:rsidRPr="00E52B66">
        <w:rPr>
          <w:rFonts w:ascii="Sylfaen" w:hAnsi="Sylfaen" w:cstheme="minorHAnsi"/>
          <w:color w:val="000000" w:themeColor="text1"/>
          <w:sz w:val="22"/>
          <w:szCs w:val="22"/>
        </w:rPr>
        <w:t xml:space="preserve"> </w:t>
      </w:r>
      <w:r w:rsidR="009775D5" w:rsidRPr="00E52B66">
        <w:rPr>
          <w:rFonts w:ascii="Sylfaen" w:hAnsi="Sylfaen" w:cstheme="minorHAnsi"/>
          <w:color w:val="000000" w:themeColor="text1"/>
          <w:sz w:val="22"/>
          <w:szCs w:val="22"/>
        </w:rPr>
        <w:t>are not and were not</w:t>
      </w:r>
      <w:r w:rsidR="00D60300" w:rsidRPr="00E52B66">
        <w:rPr>
          <w:rFonts w:ascii="Sylfaen" w:hAnsi="Sylfaen" w:cstheme="minorHAnsi"/>
          <w:color w:val="000000" w:themeColor="text1"/>
          <w:sz w:val="22"/>
          <w:szCs w:val="22"/>
        </w:rPr>
        <w:t xml:space="preserve"> subject of or involved in any money laundering, corruption, financial or tax investigation, inquiry, proceeding (whether formal or informal), crime and/or sanctionable</w:t>
      </w:r>
      <w:r w:rsidR="00D60300" w:rsidRPr="00D60300">
        <w:rPr>
          <w:rFonts w:ascii="Sylfaen" w:hAnsi="Sylfaen" w:cstheme="minorHAnsi"/>
          <w:color w:val="000000" w:themeColor="text1"/>
          <w:sz w:val="22"/>
          <w:szCs w:val="22"/>
        </w:rPr>
        <w:t xml:space="preserve"> practice in the past 10 years, including, but not limited to, being lis</w:t>
      </w:r>
      <w:r w:rsidR="00D60300" w:rsidRPr="009775D5">
        <w:rPr>
          <w:rFonts w:ascii="Sylfaen" w:hAnsi="Sylfaen" w:cstheme="minorHAnsi"/>
          <w:color w:val="000000" w:themeColor="text1"/>
          <w:sz w:val="22"/>
          <w:szCs w:val="22"/>
        </w:rPr>
        <w:t>ted in any sanction or regulatory lists published by any country, banned and/or disqualified to participate in tenders in any country, or the company, any affiliate or any of its or theirs representatives(i.e. sales person, executive team members, legal, other) has</w:t>
      </w:r>
      <w:r w:rsidR="00604C39">
        <w:rPr>
          <w:rFonts w:ascii="Sylfaen" w:hAnsi="Sylfaen" w:cstheme="minorHAnsi"/>
          <w:color w:val="000000" w:themeColor="text1"/>
          <w:sz w:val="22"/>
          <w:szCs w:val="22"/>
        </w:rPr>
        <w:t xml:space="preserve"> not</w:t>
      </w:r>
      <w:r w:rsidR="00D60300" w:rsidRPr="009775D5">
        <w:rPr>
          <w:rFonts w:ascii="Sylfaen" w:hAnsi="Sylfaen" w:cstheme="minorHAnsi"/>
          <w:color w:val="000000" w:themeColor="text1"/>
          <w:sz w:val="22"/>
          <w:szCs w:val="22"/>
        </w:rPr>
        <w:t xml:space="preserve"> been subject of an investigation, inquiry, proceeding (whether formal or informal) or has </w:t>
      </w:r>
      <w:r w:rsidR="00604C39">
        <w:rPr>
          <w:rFonts w:ascii="Sylfaen" w:hAnsi="Sylfaen" w:cstheme="minorHAnsi"/>
          <w:color w:val="000000" w:themeColor="text1"/>
          <w:sz w:val="22"/>
          <w:szCs w:val="22"/>
        </w:rPr>
        <w:t xml:space="preserve">not </w:t>
      </w:r>
      <w:r w:rsidR="00D60300" w:rsidRPr="009775D5">
        <w:rPr>
          <w:rFonts w:ascii="Sylfaen" w:hAnsi="Sylfaen" w:cstheme="minorHAnsi"/>
          <w:color w:val="000000" w:themeColor="text1"/>
          <w:sz w:val="22"/>
          <w:szCs w:val="22"/>
        </w:rPr>
        <w:t>been accused or suspended for money laundering, bribe, corruption or any other financial or tax crimes related to the company’s activities.</w:t>
      </w:r>
    </w:p>
    <w:p w14:paraId="6ABB3281" w14:textId="7CFBC734" w:rsidR="00972A72" w:rsidRPr="00AE5A84" w:rsidRDefault="00972A72" w:rsidP="00930FB6">
      <w:pPr>
        <w:pStyle w:val="ListParagraph"/>
        <w:numPr>
          <w:ilvl w:val="0"/>
          <w:numId w:val="9"/>
        </w:numPr>
        <w:ind w:right="-20"/>
        <w:rPr>
          <w:rFonts w:ascii="Sylfaen" w:hAnsi="Sylfaen" w:cstheme="minorHAnsi"/>
          <w:sz w:val="22"/>
          <w:szCs w:val="22"/>
        </w:rPr>
      </w:pPr>
      <w:r w:rsidRPr="00AE5A84">
        <w:rPr>
          <w:rFonts w:ascii="Sylfaen" w:hAnsi="Sylfaen" w:cstheme="minorHAnsi"/>
          <w:sz w:val="22"/>
          <w:szCs w:val="22"/>
        </w:rPr>
        <w:t xml:space="preserve">are not ineligible under the Employer’s country laws or official regulations or pursuant to a decision of </w:t>
      </w:r>
      <w:r w:rsidRPr="00AE5A84">
        <w:rPr>
          <w:rFonts w:ascii="Sylfaen" w:eastAsia="Calibri" w:hAnsi="Sylfaen" w:cstheme="minorHAnsi"/>
          <w:spacing w:val="-2"/>
          <w:sz w:val="22"/>
          <w:szCs w:val="22"/>
        </w:rPr>
        <w:t>the United States government, the United Nations, the European Union, the United Kingdom, the World Bank or the respective governmental institutions or agencies of any of the foregoing</w:t>
      </w:r>
      <w:r w:rsidR="00856625" w:rsidRPr="00AE5A84">
        <w:rPr>
          <w:rFonts w:ascii="Sylfaen" w:eastAsia="Calibri" w:hAnsi="Sylfaen" w:cstheme="minorHAnsi"/>
          <w:spacing w:val="-2"/>
          <w:sz w:val="22"/>
          <w:szCs w:val="22"/>
        </w:rPr>
        <w:t>.</w:t>
      </w:r>
    </w:p>
    <w:p w14:paraId="021E7712" w14:textId="77777777" w:rsidR="00CF7A50" w:rsidRPr="00AE5A84" w:rsidRDefault="00CF7A50" w:rsidP="00930FB6">
      <w:pPr>
        <w:pStyle w:val="ListParagraph"/>
        <w:numPr>
          <w:ilvl w:val="0"/>
          <w:numId w:val="9"/>
        </w:numPr>
        <w:ind w:right="-20"/>
        <w:rPr>
          <w:rFonts w:ascii="Sylfaen" w:hAnsi="Sylfaen" w:cstheme="minorHAnsi"/>
          <w:sz w:val="22"/>
          <w:szCs w:val="22"/>
        </w:rPr>
      </w:pPr>
      <w:r w:rsidRPr="00AE5A84">
        <w:rPr>
          <w:rFonts w:ascii="Sylfaen" w:hAnsi="Sylfaen" w:cstheme="minorHAnsi"/>
          <w:sz w:val="22"/>
          <w:szCs w:val="22"/>
        </w:rPr>
        <w:t>We understand you are not bound to accept any Proposal you receive.</w:t>
      </w:r>
    </w:p>
    <w:p w14:paraId="0B5DDCE7" w14:textId="762BB6BA" w:rsidR="000842CC" w:rsidRPr="00AE5A84" w:rsidRDefault="000842CC" w:rsidP="00930FB6">
      <w:pPr>
        <w:pStyle w:val="ListParagraph"/>
        <w:numPr>
          <w:ilvl w:val="0"/>
          <w:numId w:val="9"/>
        </w:numPr>
        <w:ind w:right="-20"/>
        <w:rPr>
          <w:rFonts w:ascii="Sylfaen" w:hAnsi="Sylfaen" w:cstheme="minorHAnsi"/>
          <w:sz w:val="22"/>
          <w:szCs w:val="22"/>
        </w:rPr>
      </w:pPr>
      <w:r w:rsidRPr="00AE5A84">
        <w:rPr>
          <w:rFonts w:ascii="Sylfaen" w:hAnsi="Sylfaen" w:cstheme="minorHAnsi"/>
          <w:sz w:val="22"/>
          <w:szCs w:val="22"/>
        </w:rPr>
        <w:t>Have no</w:t>
      </w:r>
      <w:r w:rsidR="00D42CB3" w:rsidRPr="00AE5A84">
        <w:rPr>
          <w:rFonts w:ascii="Sylfaen" w:hAnsi="Sylfaen" w:cstheme="minorHAnsi"/>
          <w:sz w:val="22"/>
          <w:szCs w:val="22"/>
        </w:rPr>
        <w:t xml:space="preserve"> </w:t>
      </w:r>
      <w:hyperlink w:anchor="_12._Conflict_of" w:history="1">
        <w:r w:rsidR="00D42CB3" w:rsidRPr="00AE5A84">
          <w:rPr>
            <w:rStyle w:val="Hyperlink"/>
            <w:rFonts w:ascii="Sylfaen" w:hAnsi="Sylfaen" w:cstheme="minorHAnsi"/>
            <w:sz w:val="22"/>
            <w:szCs w:val="22"/>
          </w:rPr>
          <w:t>Conflict of Interest</w:t>
        </w:r>
      </w:hyperlink>
      <w:r w:rsidR="00856625" w:rsidRPr="00AE5A84">
        <w:rPr>
          <w:rFonts w:ascii="Sylfaen" w:hAnsi="Sylfaen" w:cstheme="minorHAnsi"/>
          <w:sz w:val="22"/>
          <w:szCs w:val="22"/>
        </w:rPr>
        <w:t>.</w:t>
      </w:r>
    </w:p>
    <w:p w14:paraId="3998E9C9" w14:textId="2CA8A12C" w:rsidR="00533BE7" w:rsidRPr="00AE5A84" w:rsidRDefault="05ECD49A" w:rsidP="451428A8">
      <w:pPr>
        <w:pStyle w:val="ListParagraph"/>
        <w:numPr>
          <w:ilvl w:val="0"/>
          <w:numId w:val="9"/>
        </w:numPr>
        <w:ind w:right="-20"/>
        <w:rPr>
          <w:rFonts w:ascii="Sylfaen" w:hAnsi="Sylfaen" w:cstheme="minorHAnsi"/>
          <w:sz w:val="22"/>
          <w:szCs w:val="22"/>
        </w:rPr>
      </w:pPr>
      <w:r w:rsidRPr="00AE5A84">
        <w:rPr>
          <w:rFonts w:ascii="Sylfaen" w:hAnsi="Sylfaen" w:cstheme="minorHAnsi"/>
          <w:sz w:val="22"/>
          <w:szCs w:val="22"/>
        </w:rPr>
        <w:lastRenderedPageBreak/>
        <w:t xml:space="preserve">Our Proposal shall remain </w:t>
      </w:r>
      <w:proofErr w:type="gramStart"/>
      <w:r w:rsidRPr="00AE5A84">
        <w:rPr>
          <w:rFonts w:ascii="Sylfaen" w:hAnsi="Sylfaen" w:cstheme="minorHAnsi"/>
          <w:sz w:val="22"/>
          <w:szCs w:val="22"/>
        </w:rPr>
        <w:t>valid  for</w:t>
      </w:r>
      <w:proofErr w:type="gramEnd"/>
      <w:r w:rsidRPr="00AE5A84">
        <w:rPr>
          <w:rFonts w:ascii="Sylfaen" w:hAnsi="Sylfaen" w:cstheme="minorHAnsi"/>
          <w:sz w:val="22"/>
          <w:szCs w:val="22"/>
        </w:rPr>
        <w:t xml:space="preserve"> </w:t>
      </w:r>
      <w:r w:rsidR="00D42CB3" w:rsidRPr="00AE5A84">
        <w:rPr>
          <w:rFonts w:ascii="Sylfaen" w:hAnsi="Sylfaen" w:cstheme="minorHAnsi"/>
          <w:sz w:val="22"/>
          <w:szCs w:val="22"/>
        </w:rPr>
        <w:t>1</w:t>
      </w:r>
      <w:r w:rsidR="00D34D06" w:rsidRPr="00AE5A84">
        <w:rPr>
          <w:rFonts w:ascii="Sylfaen" w:hAnsi="Sylfaen" w:cstheme="minorHAnsi"/>
          <w:sz w:val="22"/>
          <w:szCs w:val="22"/>
        </w:rPr>
        <w:t>2</w:t>
      </w:r>
      <w:r w:rsidR="00D42CB3" w:rsidRPr="00AE5A84">
        <w:rPr>
          <w:rFonts w:ascii="Sylfaen" w:hAnsi="Sylfaen" w:cstheme="minorHAnsi"/>
          <w:sz w:val="22"/>
          <w:szCs w:val="22"/>
        </w:rPr>
        <w:t>0</w:t>
      </w:r>
      <w:r w:rsidRPr="00AE5A84">
        <w:rPr>
          <w:rFonts w:ascii="Sylfaen" w:hAnsi="Sylfaen" w:cstheme="minorHAnsi"/>
          <w:sz w:val="22"/>
          <w:szCs w:val="22"/>
        </w:rPr>
        <w:t xml:space="preserve"> days and shall remain binding upon us and may be accepted at any time before the expiration of that period.</w:t>
      </w:r>
    </w:p>
    <w:p w14:paraId="4C3604D8" w14:textId="0F52A781" w:rsidR="007E323A" w:rsidRPr="00AE5A84" w:rsidRDefault="007E323A" w:rsidP="003116C3">
      <w:pPr>
        <w:spacing w:before="5" w:after="0" w:line="240" w:lineRule="exact"/>
        <w:jc w:val="both"/>
        <w:rPr>
          <w:rFonts w:ascii="Sylfaen" w:hAnsi="Sylfaen" w:cstheme="minorHAnsi"/>
        </w:rPr>
      </w:pPr>
    </w:p>
    <w:p w14:paraId="5CC73703" w14:textId="77777777" w:rsidR="001C7058" w:rsidRPr="00AE5A84" w:rsidRDefault="001C7058" w:rsidP="001C7058">
      <w:pPr>
        <w:spacing w:before="5" w:after="0" w:line="240" w:lineRule="exact"/>
        <w:rPr>
          <w:rFonts w:ascii="Sylfaen" w:hAnsi="Sylfaen" w:cstheme="minorHAnsi"/>
        </w:rPr>
      </w:pPr>
    </w:p>
    <w:p w14:paraId="4F64AF14" w14:textId="0DAAE2D3" w:rsidR="007E323A" w:rsidRPr="00AE5A84" w:rsidRDefault="007E323A" w:rsidP="005E4D35">
      <w:pPr>
        <w:spacing w:after="0" w:line="246" w:lineRule="auto"/>
        <w:ind w:right="49"/>
        <w:jc w:val="both"/>
        <w:rPr>
          <w:rFonts w:ascii="Sylfaen" w:hAnsi="Sylfaen" w:cstheme="minorHAnsi"/>
        </w:rPr>
      </w:pPr>
      <w:r w:rsidRPr="00AE5A84">
        <w:rPr>
          <w:rFonts w:ascii="Sylfaen" w:hAnsi="Sylfaen" w:cstheme="minorHAnsi"/>
        </w:rPr>
        <w:t>A</w:t>
      </w:r>
      <w:r w:rsidRPr="00AE5A84">
        <w:rPr>
          <w:rFonts w:ascii="Sylfaen" w:hAnsi="Sylfaen" w:cstheme="minorHAnsi"/>
          <w:spacing w:val="-1"/>
        </w:rPr>
        <w:t>l</w:t>
      </w:r>
      <w:r w:rsidRPr="00AE5A84">
        <w:rPr>
          <w:rFonts w:ascii="Sylfaen" w:hAnsi="Sylfaen" w:cstheme="minorHAnsi"/>
        </w:rPr>
        <w:t>l</w:t>
      </w:r>
      <w:r w:rsidRPr="00AE5A84">
        <w:rPr>
          <w:rFonts w:ascii="Sylfaen" w:hAnsi="Sylfaen" w:cstheme="minorHAnsi"/>
          <w:spacing w:val="24"/>
        </w:rPr>
        <w:t xml:space="preserve"> </w:t>
      </w:r>
      <w:r w:rsidRPr="00AE5A84">
        <w:rPr>
          <w:rFonts w:ascii="Sylfaen" w:hAnsi="Sylfaen" w:cstheme="minorHAnsi"/>
        </w:rPr>
        <w:t>i</w:t>
      </w:r>
      <w:r w:rsidRPr="00AE5A84">
        <w:rPr>
          <w:rFonts w:ascii="Sylfaen" w:hAnsi="Sylfaen" w:cstheme="minorHAnsi"/>
          <w:spacing w:val="-1"/>
        </w:rPr>
        <w:t>n</w:t>
      </w:r>
      <w:r w:rsidRPr="00AE5A84">
        <w:rPr>
          <w:rFonts w:ascii="Sylfaen" w:hAnsi="Sylfaen" w:cstheme="minorHAnsi"/>
        </w:rPr>
        <w:t>f</w:t>
      </w:r>
      <w:r w:rsidRPr="00AE5A84">
        <w:rPr>
          <w:rFonts w:ascii="Sylfaen" w:hAnsi="Sylfaen" w:cstheme="minorHAnsi"/>
          <w:spacing w:val="1"/>
        </w:rPr>
        <w:t>o</w:t>
      </w:r>
      <w:r w:rsidRPr="00AE5A84">
        <w:rPr>
          <w:rFonts w:ascii="Sylfaen" w:hAnsi="Sylfaen" w:cstheme="minorHAnsi"/>
        </w:rPr>
        <w:t>r</w:t>
      </w:r>
      <w:r w:rsidRPr="00AE5A84">
        <w:rPr>
          <w:rFonts w:ascii="Sylfaen" w:hAnsi="Sylfaen" w:cstheme="minorHAnsi"/>
          <w:spacing w:val="1"/>
        </w:rPr>
        <w:t>m</w:t>
      </w:r>
      <w:r w:rsidRPr="00AE5A84">
        <w:rPr>
          <w:rFonts w:ascii="Sylfaen" w:hAnsi="Sylfaen" w:cstheme="minorHAnsi"/>
        </w:rPr>
        <w:t>at</w:t>
      </w:r>
      <w:r w:rsidRPr="00AE5A84">
        <w:rPr>
          <w:rFonts w:ascii="Sylfaen" w:hAnsi="Sylfaen" w:cstheme="minorHAnsi"/>
          <w:spacing w:val="-2"/>
        </w:rPr>
        <w:t>i</w:t>
      </w:r>
      <w:r w:rsidRPr="00AE5A84">
        <w:rPr>
          <w:rFonts w:ascii="Sylfaen" w:hAnsi="Sylfaen" w:cstheme="minorHAnsi"/>
          <w:spacing w:val="1"/>
        </w:rPr>
        <w:t>o</w:t>
      </w:r>
      <w:r w:rsidRPr="00AE5A84">
        <w:rPr>
          <w:rFonts w:ascii="Sylfaen" w:hAnsi="Sylfaen" w:cstheme="minorHAnsi"/>
          <w:spacing w:val="-1"/>
        </w:rPr>
        <w:t>n</w:t>
      </w:r>
      <w:r w:rsidRPr="00AE5A84">
        <w:rPr>
          <w:rFonts w:ascii="Sylfaen" w:hAnsi="Sylfaen" w:cstheme="minorHAnsi"/>
        </w:rPr>
        <w:t>,</w:t>
      </w:r>
      <w:r w:rsidRPr="00AE5A84">
        <w:rPr>
          <w:rFonts w:ascii="Sylfaen" w:hAnsi="Sylfaen" w:cstheme="minorHAnsi"/>
          <w:spacing w:val="25"/>
        </w:rPr>
        <w:t xml:space="preserve"> </w:t>
      </w:r>
      <w:r w:rsidRPr="00AE5A84">
        <w:rPr>
          <w:rFonts w:ascii="Sylfaen" w:hAnsi="Sylfaen" w:cstheme="minorHAnsi"/>
        </w:rPr>
        <w:t>st</w:t>
      </w:r>
      <w:r w:rsidRPr="00AE5A84">
        <w:rPr>
          <w:rFonts w:ascii="Sylfaen" w:hAnsi="Sylfaen" w:cstheme="minorHAnsi"/>
          <w:spacing w:val="-2"/>
        </w:rPr>
        <w:t>a</w:t>
      </w:r>
      <w:r w:rsidRPr="00AE5A84">
        <w:rPr>
          <w:rFonts w:ascii="Sylfaen" w:hAnsi="Sylfaen" w:cstheme="minorHAnsi"/>
        </w:rPr>
        <w:t>t</w:t>
      </w:r>
      <w:r w:rsidRPr="00AE5A84">
        <w:rPr>
          <w:rFonts w:ascii="Sylfaen" w:hAnsi="Sylfaen" w:cstheme="minorHAnsi"/>
          <w:spacing w:val="-1"/>
        </w:rPr>
        <w:t>e</w:t>
      </w:r>
      <w:r w:rsidRPr="00AE5A84">
        <w:rPr>
          <w:rFonts w:ascii="Sylfaen" w:hAnsi="Sylfaen" w:cstheme="minorHAnsi"/>
          <w:spacing w:val="1"/>
        </w:rPr>
        <w:t>m</w:t>
      </w:r>
      <w:r w:rsidRPr="00AE5A84">
        <w:rPr>
          <w:rFonts w:ascii="Sylfaen" w:hAnsi="Sylfaen" w:cstheme="minorHAnsi"/>
        </w:rPr>
        <w:t>en</w:t>
      </w:r>
      <w:r w:rsidRPr="00AE5A84">
        <w:rPr>
          <w:rFonts w:ascii="Sylfaen" w:hAnsi="Sylfaen" w:cstheme="minorHAnsi"/>
          <w:spacing w:val="-2"/>
        </w:rPr>
        <w:t>t</w:t>
      </w:r>
      <w:r w:rsidRPr="00AE5A84">
        <w:rPr>
          <w:rFonts w:ascii="Sylfaen" w:hAnsi="Sylfaen" w:cstheme="minorHAnsi"/>
        </w:rPr>
        <w:t>s</w:t>
      </w:r>
      <w:r w:rsidRPr="00AE5A84">
        <w:rPr>
          <w:rFonts w:ascii="Sylfaen" w:hAnsi="Sylfaen" w:cstheme="minorHAnsi"/>
          <w:spacing w:val="24"/>
        </w:rPr>
        <w:t xml:space="preserve"> </w:t>
      </w:r>
      <w:r w:rsidRPr="00AE5A84">
        <w:rPr>
          <w:rFonts w:ascii="Sylfaen" w:hAnsi="Sylfaen" w:cstheme="minorHAnsi"/>
        </w:rPr>
        <w:t>a</w:t>
      </w:r>
      <w:r w:rsidRPr="00AE5A84">
        <w:rPr>
          <w:rFonts w:ascii="Sylfaen" w:hAnsi="Sylfaen" w:cstheme="minorHAnsi"/>
          <w:spacing w:val="-1"/>
        </w:rPr>
        <w:t>n</w:t>
      </w:r>
      <w:r w:rsidRPr="00AE5A84">
        <w:rPr>
          <w:rFonts w:ascii="Sylfaen" w:hAnsi="Sylfaen" w:cstheme="minorHAnsi"/>
        </w:rPr>
        <w:t>d</w:t>
      </w:r>
      <w:r w:rsidRPr="00AE5A84">
        <w:rPr>
          <w:rFonts w:ascii="Sylfaen" w:hAnsi="Sylfaen" w:cstheme="minorHAnsi"/>
          <w:spacing w:val="24"/>
        </w:rPr>
        <w:t xml:space="preserve"> </w:t>
      </w:r>
      <w:r w:rsidRPr="00AE5A84">
        <w:rPr>
          <w:rFonts w:ascii="Sylfaen" w:hAnsi="Sylfaen" w:cstheme="minorHAnsi"/>
          <w:spacing w:val="-1"/>
        </w:rPr>
        <w:t>d</w:t>
      </w:r>
      <w:r w:rsidRPr="00AE5A84">
        <w:rPr>
          <w:rFonts w:ascii="Sylfaen" w:hAnsi="Sylfaen" w:cstheme="minorHAnsi"/>
        </w:rPr>
        <w:t>es</w:t>
      </w:r>
      <w:r w:rsidRPr="00AE5A84">
        <w:rPr>
          <w:rFonts w:ascii="Sylfaen" w:hAnsi="Sylfaen" w:cstheme="minorHAnsi"/>
          <w:spacing w:val="1"/>
        </w:rPr>
        <w:t>c</w:t>
      </w:r>
      <w:r w:rsidRPr="00AE5A84">
        <w:rPr>
          <w:rFonts w:ascii="Sylfaen" w:hAnsi="Sylfaen" w:cstheme="minorHAnsi"/>
        </w:rPr>
        <w:t>ri</w:t>
      </w:r>
      <w:r w:rsidRPr="00AE5A84">
        <w:rPr>
          <w:rFonts w:ascii="Sylfaen" w:hAnsi="Sylfaen" w:cstheme="minorHAnsi"/>
          <w:spacing w:val="-1"/>
        </w:rPr>
        <w:t>p</w:t>
      </w:r>
      <w:r w:rsidRPr="00AE5A84">
        <w:rPr>
          <w:rFonts w:ascii="Sylfaen" w:hAnsi="Sylfaen" w:cstheme="minorHAnsi"/>
        </w:rPr>
        <w:t>ti</w:t>
      </w:r>
      <w:r w:rsidRPr="00AE5A84">
        <w:rPr>
          <w:rFonts w:ascii="Sylfaen" w:hAnsi="Sylfaen" w:cstheme="minorHAnsi"/>
          <w:spacing w:val="1"/>
        </w:rPr>
        <w:t>o</w:t>
      </w:r>
      <w:r w:rsidRPr="00AE5A84">
        <w:rPr>
          <w:rFonts w:ascii="Sylfaen" w:hAnsi="Sylfaen" w:cstheme="minorHAnsi"/>
        </w:rPr>
        <w:t>n</w:t>
      </w:r>
      <w:r w:rsidRPr="00AE5A84">
        <w:rPr>
          <w:rFonts w:ascii="Sylfaen" w:hAnsi="Sylfaen" w:cstheme="minorHAnsi"/>
          <w:spacing w:val="24"/>
        </w:rPr>
        <w:t xml:space="preserve"> </w:t>
      </w:r>
      <w:r w:rsidRPr="00AE5A84">
        <w:rPr>
          <w:rFonts w:ascii="Sylfaen" w:hAnsi="Sylfaen" w:cstheme="minorHAnsi"/>
        </w:rPr>
        <w:t>c</w:t>
      </w:r>
      <w:r w:rsidRPr="00AE5A84">
        <w:rPr>
          <w:rFonts w:ascii="Sylfaen" w:hAnsi="Sylfaen" w:cstheme="minorHAnsi"/>
          <w:spacing w:val="1"/>
        </w:rPr>
        <w:t>o</w:t>
      </w:r>
      <w:r w:rsidRPr="00AE5A84">
        <w:rPr>
          <w:rFonts w:ascii="Sylfaen" w:hAnsi="Sylfaen" w:cstheme="minorHAnsi"/>
          <w:spacing w:val="-3"/>
        </w:rPr>
        <w:t>n</w:t>
      </w:r>
      <w:r w:rsidRPr="00AE5A84">
        <w:rPr>
          <w:rFonts w:ascii="Sylfaen" w:hAnsi="Sylfaen" w:cstheme="minorHAnsi"/>
        </w:rPr>
        <w:t>tai</w:t>
      </w:r>
      <w:r w:rsidRPr="00AE5A84">
        <w:rPr>
          <w:rFonts w:ascii="Sylfaen" w:hAnsi="Sylfaen" w:cstheme="minorHAnsi"/>
          <w:spacing w:val="-1"/>
        </w:rPr>
        <w:t>n</w:t>
      </w:r>
      <w:r w:rsidRPr="00AE5A84">
        <w:rPr>
          <w:rFonts w:ascii="Sylfaen" w:hAnsi="Sylfaen" w:cstheme="minorHAnsi"/>
          <w:spacing w:val="-2"/>
        </w:rPr>
        <w:t>e</w:t>
      </w:r>
      <w:r w:rsidRPr="00AE5A84">
        <w:rPr>
          <w:rFonts w:ascii="Sylfaen" w:hAnsi="Sylfaen" w:cstheme="minorHAnsi"/>
        </w:rPr>
        <w:t>d</w:t>
      </w:r>
      <w:r w:rsidRPr="00AE5A84">
        <w:rPr>
          <w:rFonts w:ascii="Sylfaen" w:hAnsi="Sylfaen" w:cstheme="minorHAnsi"/>
          <w:spacing w:val="24"/>
        </w:rPr>
        <w:t xml:space="preserve"> </w:t>
      </w:r>
      <w:r w:rsidRPr="00AE5A84">
        <w:rPr>
          <w:rFonts w:ascii="Sylfaen" w:hAnsi="Sylfaen" w:cstheme="minorHAnsi"/>
        </w:rPr>
        <w:t>in</w:t>
      </w:r>
      <w:r w:rsidRPr="00AE5A84">
        <w:rPr>
          <w:rFonts w:ascii="Sylfaen" w:hAnsi="Sylfaen" w:cstheme="minorHAnsi"/>
          <w:spacing w:val="23"/>
        </w:rPr>
        <w:t xml:space="preserve"> </w:t>
      </w:r>
      <w:r w:rsidRPr="00AE5A84">
        <w:rPr>
          <w:rFonts w:ascii="Sylfaen" w:hAnsi="Sylfaen" w:cstheme="minorHAnsi"/>
        </w:rPr>
        <w:t>the</w:t>
      </w:r>
      <w:r w:rsidRPr="00AE5A84">
        <w:rPr>
          <w:rFonts w:ascii="Sylfaen" w:hAnsi="Sylfaen" w:cstheme="minorHAnsi"/>
          <w:spacing w:val="25"/>
        </w:rPr>
        <w:t xml:space="preserve"> </w:t>
      </w:r>
      <w:r w:rsidR="005E4D35" w:rsidRPr="00AE5A84">
        <w:rPr>
          <w:rFonts w:ascii="Sylfaen" w:hAnsi="Sylfaen" w:cstheme="minorHAnsi"/>
        </w:rPr>
        <w:t>Proposal</w:t>
      </w:r>
      <w:r w:rsidRPr="00AE5A84">
        <w:rPr>
          <w:rFonts w:ascii="Sylfaen" w:hAnsi="Sylfaen" w:cstheme="minorHAnsi"/>
          <w:spacing w:val="24"/>
        </w:rPr>
        <w:t xml:space="preserve"> </w:t>
      </w:r>
      <w:r w:rsidRPr="00AE5A84">
        <w:rPr>
          <w:rFonts w:ascii="Sylfaen" w:hAnsi="Sylfaen" w:cstheme="minorHAnsi"/>
        </w:rPr>
        <w:t>are</w:t>
      </w:r>
      <w:r w:rsidRPr="00AE5A84">
        <w:rPr>
          <w:rFonts w:ascii="Sylfaen" w:hAnsi="Sylfaen" w:cstheme="minorHAnsi"/>
          <w:spacing w:val="25"/>
        </w:rPr>
        <w:t xml:space="preserve"> </w:t>
      </w:r>
      <w:r w:rsidRPr="00AE5A84">
        <w:rPr>
          <w:rFonts w:ascii="Sylfaen" w:hAnsi="Sylfaen" w:cstheme="minorHAnsi"/>
        </w:rPr>
        <w:t>in</w:t>
      </w:r>
      <w:r w:rsidRPr="00AE5A84">
        <w:rPr>
          <w:rFonts w:ascii="Sylfaen" w:hAnsi="Sylfaen" w:cstheme="minorHAnsi"/>
          <w:spacing w:val="23"/>
        </w:rPr>
        <w:t xml:space="preserve"> </w:t>
      </w:r>
      <w:r w:rsidRPr="00AE5A84">
        <w:rPr>
          <w:rFonts w:ascii="Sylfaen" w:hAnsi="Sylfaen" w:cstheme="minorHAnsi"/>
        </w:rPr>
        <w:t>all</w:t>
      </w:r>
      <w:r w:rsidRPr="00AE5A84">
        <w:rPr>
          <w:rFonts w:ascii="Sylfaen" w:hAnsi="Sylfaen" w:cstheme="minorHAnsi"/>
          <w:spacing w:val="24"/>
        </w:rPr>
        <w:t xml:space="preserve"> </w:t>
      </w:r>
      <w:r w:rsidRPr="00AE5A84">
        <w:rPr>
          <w:rFonts w:ascii="Sylfaen" w:hAnsi="Sylfaen" w:cstheme="minorHAnsi"/>
        </w:rPr>
        <w:t>respect</w:t>
      </w:r>
      <w:r w:rsidRPr="00AE5A84">
        <w:rPr>
          <w:rFonts w:ascii="Sylfaen" w:hAnsi="Sylfaen" w:cstheme="minorHAnsi"/>
          <w:spacing w:val="26"/>
        </w:rPr>
        <w:t xml:space="preserve"> </w:t>
      </w:r>
      <w:r w:rsidRPr="00AE5A84">
        <w:rPr>
          <w:rFonts w:ascii="Sylfaen" w:hAnsi="Sylfaen" w:cstheme="minorHAnsi"/>
        </w:rPr>
        <w:t>true,</w:t>
      </w:r>
      <w:r w:rsidRPr="00AE5A84">
        <w:rPr>
          <w:rFonts w:ascii="Sylfaen" w:hAnsi="Sylfaen" w:cstheme="minorHAnsi"/>
          <w:spacing w:val="22"/>
        </w:rPr>
        <w:t xml:space="preserve"> </w:t>
      </w:r>
      <w:proofErr w:type="gramStart"/>
      <w:r w:rsidRPr="00AE5A84">
        <w:rPr>
          <w:rFonts w:ascii="Sylfaen" w:hAnsi="Sylfaen" w:cstheme="minorHAnsi"/>
        </w:rPr>
        <w:t>c</w:t>
      </w:r>
      <w:r w:rsidRPr="00AE5A84">
        <w:rPr>
          <w:rFonts w:ascii="Sylfaen" w:hAnsi="Sylfaen" w:cstheme="minorHAnsi"/>
          <w:spacing w:val="1"/>
        </w:rPr>
        <w:t>o</w:t>
      </w:r>
      <w:r w:rsidRPr="00AE5A84">
        <w:rPr>
          <w:rFonts w:ascii="Sylfaen" w:hAnsi="Sylfaen" w:cstheme="minorHAnsi"/>
        </w:rPr>
        <w:t>r</w:t>
      </w:r>
      <w:r w:rsidRPr="00AE5A84">
        <w:rPr>
          <w:rFonts w:ascii="Sylfaen" w:hAnsi="Sylfaen" w:cstheme="minorHAnsi"/>
          <w:spacing w:val="-3"/>
        </w:rPr>
        <w:t>r</w:t>
      </w:r>
      <w:r w:rsidRPr="00AE5A84">
        <w:rPr>
          <w:rFonts w:ascii="Sylfaen" w:hAnsi="Sylfaen" w:cstheme="minorHAnsi"/>
        </w:rPr>
        <w:t>ect</w:t>
      </w:r>
      <w:proofErr w:type="gramEnd"/>
      <w:r w:rsidRPr="00AE5A84">
        <w:rPr>
          <w:rFonts w:ascii="Sylfaen" w:hAnsi="Sylfaen" w:cstheme="minorHAnsi"/>
          <w:spacing w:val="26"/>
        </w:rPr>
        <w:t xml:space="preserve"> </w:t>
      </w:r>
      <w:r w:rsidRPr="00AE5A84">
        <w:rPr>
          <w:rFonts w:ascii="Sylfaen" w:hAnsi="Sylfaen" w:cstheme="minorHAnsi"/>
          <w:spacing w:val="-3"/>
        </w:rPr>
        <w:t>a</w:t>
      </w:r>
      <w:r w:rsidRPr="00AE5A84">
        <w:rPr>
          <w:rFonts w:ascii="Sylfaen" w:hAnsi="Sylfaen" w:cstheme="minorHAnsi"/>
          <w:spacing w:val="-1"/>
        </w:rPr>
        <w:t>n</w:t>
      </w:r>
      <w:r w:rsidRPr="00AE5A84">
        <w:rPr>
          <w:rFonts w:ascii="Sylfaen" w:hAnsi="Sylfaen" w:cstheme="minorHAnsi"/>
        </w:rPr>
        <w:t>d c</w:t>
      </w:r>
      <w:r w:rsidRPr="00AE5A84">
        <w:rPr>
          <w:rFonts w:ascii="Sylfaen" w:hAnsi="Sylfaen" w:cstheme="minorHAnsi"/>
          <w:spacing w:val="-1"/>
        </w:rPr>
        <w:t>o</w:t>
      </w:r>
      <w:r w:rsidRPr="00AE5A84">
        <w:rPr>
          <w:rFonts w:ascii="Sylfaen" w:hAnsi="Sylfaen" w:cstheme="minorHAnsi"/>
          <w:spacing w:val="1"/>
        </w:rPr>
        <w:t>m</w:t>
      </w:r>
      <w:r w:rsidRPr="00AE5A84">
        <w:rPr>
          <w:rFonts w:ascii="Sylfaen" w:hAnsi="Sylfaen" w:cstheme="minorHAnsi"/>
          <w:spacing w:val="-1"/>
        </w:rPr>
        <w:t>p</w:t>
      </w:r>
      <w:r w:rsidRPr="00AE5A84">
        <w:rPr>
          <w:rFonts w:ascii="Sylfaen" w:hAnsi="Sylfaen" w:cstheme="minorHAnsi"/>
        </w:rPr>
        <w:t>le</w:t>
      </w:r>
      <w:r w:rsidRPr="00AE5A84">
        <w:rPr>
          <w:rFonts w:ascii="Sylfaen" w:hAnsi="Sylfaen" w:cstheme="minorHAnsi"/>
          <w:spacing w:val="-2"/>
        </w:rPr>
        <w:t>t</w:t>
      </w:r>
      <w:r w:rsidRPr="00AE5A84">
        <w:rPr>
          <w:rFonts w:ascii="Sylfaen" w:hAnsi="Sylfaen" w:cstheme="minorHAnsi"/>
        </w:rPr>
        <w:t>e</w:t>
      </w:r>
      <w:r w:rsidRPr="00AE5A84">
        <w:rPr>
          <w:rFonts w:ascii="Sylfaen" w:hAnsi="Sylfaen" w:cstheme="minorHAnsi"/>
          <w:spacing w:val="1"/>
        </w:rPr>
        <w:t xml:space="preserve"> </w:t>
      </w:r>
      <w:r w:rsidRPr="00AE5A84">
        <w:rPr>
          <w:rFonts w:ascii="Sylfaen" w:hAnsi="Sylfaen" w:cstheme="minorHAnsi"/>
          <w:spacing w:val="-2"/>
        </w:rPr>
        <w:t>t</w:t>
      </w:r>
      <w:r w:rsidRPr="00AE5A84">
        <w:rPr>
          <w:rFonts w:ascii="Sylfaen" w:hAnsi="Sylfaen" w:cstheme="minorHAnsi"/>
        </w:rPr>
        <w:t>o</w:t>
      </w:r>
      <w:r w:rsidRPr="00AE5A84">
        <w:rPr>
          <w:rFonts w:ascii="Sylfaen" w:hAnsi="Sylfaen" w:cstheme="minorHAnsi"/>
          <w:spacing w:val="1"/>
        </w:rPr>
        <w:t xml:space="preserve"> t</w:t>
      </w:r>
      <w:r w:rsidRPr="00AE5A84">
        <w:rPr>
          <w:rFonts w:ascii="Sylfaen" w:hAnsi="Sylfaen" w:cstheme="minorHAnsi"/>
          <w:spacing w:val="-3"/>
        </w:rPr>
        <w:t>h</w:t>
      </w:r>
      <w:r w:rsidRPr="00AE5A84">
        <w:rPr>
          <w:rFonts w:ascii="Sylfaen" w:hAnsi="Sylfaen" w:cstheme="minorHAnsi"/>
        </w:rPr>
        <w:t>e</w:t>
      </w:r>
      <w:r w:rsidRPr="00AE5A84">
        <w:rPr>
          <w:rFonts w:ascii="Sylfaen" w:hAnsi="Sylfaen" w:cstheme="minorHAnsi"/>
          <w:spacing w:val="1"/>
        </w:rPr>
        <w:t xml:space="preserve"> </w:t>
      </w:r>
      <w:r w:rsidRPr="00AE5A84">
        <w:rPr>
          <w:rFonts w:ascii="Sylfaen" w:hAnsi="Sylfaen" w:cstheme="minorHAnsi"/>
          <w:spacing w:val="-1"/>
        </w:rPr>
        <w:t>b</w:t>
      </w:r>
      <w:r w:rsidRPr="00AE5A84">
        <w:rPr>
          <w:rFonts w:ascii="Sylfaen" w:hAnsi="Sylfaen" w:cstheme="minorHAnsi"/>
        </w:rPr>
        <w:t>est</w:t>
      </w:r>
      <w:r w:rsidRPr="00AE5A84">
        <w:rPr>
          <w:rFonts w:ascii="Sylfaen" w:hAnsi="Sylfaen" w:cstheme="minorHAnsi"/>
          <w:spacing w:val="-1"/>
        </w:rPr>
        <w:t xml:space="preserve"> </w:t>
      </w:r>
      <w:r w:rsidRPr="00AE5A84">
        <w:rPr>
          <w:rFonts w:ascii="Sylfaen" w:hAnsi="Sylfaen" w:cstheme="minorHAnsi"/>
          <w:spacing w:val="1"/>
        </w:rPr>
        <w:t>o</w:t>
      </w:r>
      <w:r w:rsidRPr="00AE5A84">
        <w:rPr>
          <w:rFonts w:ascii="Sylfaen" w:hAnsi="Sylfaen" w:cstheme="minorHAnsi"/>
        </w:rPr>
        <w:t>f</w:t>
      </w:r>
      <w:r w:rsidRPr="00AE5A84">
        <w:rPr>
          <w:rFonts w:ascii="Sylfaen" w:hAnsi="Sylfaen" w:cstheme="minorHAnsi"/>
          <w:spacing w:val="-3"/>
        </w:rPr>
        <w:t xml:space="preserve"> </w:t>
      </w:r>
      <w:r w:rsidRPr="00AE5A84">
        <w:rPr>
          <w:rFonts w:ascii="Sylfaen" w:hAnsi="Sylfaen" w:cstheme="minorHAnsi"/>
          <w:spacing w:val="1"/>
        </w:rPr>
        <w:t>o</w:t>
      </w:r>
      <w:r w:rsidRPr="00AE5A84">
        <w:rPr>
          <w:rFonts w:ascii="Sylfaen" w:hAnsi="Sylfaen" w:cstheme="minorHAnsi"/>
          <w:spacing w:val="-3"/>
        </w:rPr>
        <w:t>u</w:t>
      </w:r>
      <w:r w:rsidRPr="00AE5A84">
        <w:rPr>
          <w:rFonts w:ascii="Sylfaen" w:hAnsi="Sylfaen" w:cstheme="minorHAnsi"/>
        </w:rPr>
        <w:t>r kn</w:t>
      </w:r>
      <w:r w:rsidRPr="00AE5A84">
        <w:rPr>
          <w:rFonts w:ascii="Sylfaen" w:hAnsi="Sylfaen" w:cstheme="minorHAnsi"/>
          <w:spacing w:val="-1"/>
        </w:rPr>
        <w:t>o</w:t>
      </w:r>
      <w:r w:rsidRPr="00AE5A84">
        <w:rPr>
          <w:rFonts w:ascii="Sylfaen" w:hAnsi="Sylfaen" w:cstheme="minorHAnsi"/>
        </w:rPr>
        <w:t>wled</w:t>
      </w:r>
      <w:r w:rsidRPr="00AE5A84">
        <w:rPr>
          <w:rFonts w:ascii="Sylfaen" w:hAnsi="Sylfaen" w:cstheme="minorHAnsi"/>
          <w:spacing w:val="-1"/>
        </w:rPr>
        <w:t>g</w:t>
      </w:r>
      <w:r w:rsidRPr="00AE5A84">
        <w:rPr>
          <w:rFonts w:ascii="Sylfaen" w:hAnsi="Sylfaen" w:cstheme="minorHAnsi"/>
        </w:rPr>
        <w:t>e</w:t>
      </w:r>
      <w:r w:rsidRPr="00AE5A84">
        <w:rPr>
          <w:rFonts w:ascii="Sylfaen" w:hAnsi="Sylfaen" w:cstheme="minorHAnsi"/>
          <w:spacing w:val="1"/>
        </w:rPr>
        <w:t xml:space="preserve"> </w:t>
      </w:r>
      <w:r w:rsidRPr="00AE5A84">
        <w:rPr>
          <w:rFonts w:ascii="Sylfaen" w:hAnsi="Sylfaen" w:cstheme="minorHAnsi"/>
        </w:rPr>
        <w:t>a</w:t>
      </w:r>
      <w:r w:rsidRPr="00AE5A84">
        <w:rPr>
          <w:rFonts w:ascii="Sylfaen" w:hAnsi="Sylfaen" w:cstheme="minorHAnsi"/>
          <w:spacing w:val="-1"/>
        </w:rPr>
        <w:t>n</w:t>
      </w:r>
      <w:r w:rsidRPr="00AE5A84">
        <w:rPr>
          <w:rFonts w:ascii="Sylfaen" w:hAnsi="Sylfaen" w:cstheme="minorHAnsi"/>
        </w:rPr>
        <w:t>d</w:t>
      </w:r>
      <w:r w:rsidRPr="00AE5A84">
        <w:rPr>
          <w:rFonts w:ascii="Sylfaen" w:hAnsi="Sylfaen" w:cstheme="minorHAnsi"/>
          <w:spacing w:val="2"/>
        </w:rPr>
        <w:t xml:space="preserve"> </w:t>
      </w:r>
      <w:r w:rsidRPr="00AE5A84">
        <w:rPr>
          <w:rFonts w:ascii="Sylfaen" w:hAnsi="Sylfaen" w:cstheme="minorHAnsi"/>
          <w:spacing w:val="-3"/>
        </w:rPr>
        <w:t>b</w:t>
      </w:r>
      <w:r w:rsidRPr="00AE5A84">
        <w:rPr>
          <w:rFonts w:ascii="Sylfaen" w:hAnsi="Sylfaen" w:cstheme="minorHAnsi"/>
        </w:rPr>
        <w:t>elief.</w:t>
      </w:r>
    </w:p>
    <w:p w14:paraId="0277D439" w14:textId="77777777" w:rsidR="005E4D35" w:rsidRPr="00AE5A84" w:rsidRDefault="005E4D35" w:rsidP="007E323A">
      <w:pPr>
        <w:rPr>
          <w:rFonts w:ascii="Sylfaen" w:hAnsi="Sylfaen" w:cstheme="minorHAnsi"/>
        </w:rPr>
      </w:pPr>
    </w:p>
    <w:p w14:paraId="6C403120" w14:textId="397CC3FF" w:rsidR="007E323A" w:rsidRPr="00AE5A84" w:rsidRDefault="007E323A" w:rsidP="007E323A">
      <w:pPr>
        <w:rPr>
          <w:rFonts w:ascii="Sylfaen" w:hAnsi="Sylfaen" w:cstheme="minorHAnsi"/>
        </w:rPr>
      </w:pPr>
      <w:r w:rsidRPr="00AE5A84">
        <w:rPr>
          <w:rFonts w:ascii="Sylfaen" w:hAnsi="Sylfaen" w:cstheme="minorHAnsi"/>
        </w:rPr>
        <w:t>Yours sincerely,</w:t>
      </w:r>
    </w:p>
    <w:p w14:paraId="6962F16C" w14:textId="77777777" w:rsidR="005E4D35" w:rsidRPr="00AE5A84" w:rsidRDefault="005E4D35" w:rsidP="007E323A">
      <w:pPr>
        <w:rPr>
          <w:rFonts w:ascii="Sylfaen" w:hAnsi="Sylfaen" w:cstheme="minorHAnsi"/>
        </w:rPr>
      </w:pPr>
    </w:p>
    <w:p w14:paraId="02B298DF" w14:textId="3CA6E318" w:rsidR="007E323A" w:rsidRPr="00AE5A84" w:rsidRDefault="007E323A" w:rsidP="007E323A">
      <w:pPr>
        <w:rPr>
          <w:rFonts w:ascii="Sylfaen" w:hAnsi="Sylfaen" w:cstheme="minorHAnsi"/>
        </w:rPr>
      </w:pPr>
      <w:r w:rsidRPr="00AE5A84">
        <w:rPr>
          <w:rFonts w:ascii="Sylfaen" w:hAnsi="Sylfaen" w:cstheme="minorHAnsi"/>
        </w:rPr>
        <w:t>Authorized Signature:</w:t>
      </w:r>
    </w:p>
    <w:p w14:paraId="189F60AE" w14:textId="77777777" w:rsidR="007E323A" w:rsidRPr="00AE5A84" w:rsidRDefault="007E323A" w:rsidP="007E323A">
      <w:pPr>
        <w:rPr>
          <w:rFonts w:ascii="Sylfaen" w:hAnsi="Sylfaen" w:cstheme="minorHAnsi"/>
        </w:rPr>
      </w:pPr>
      <w:r w:rsidRPr="00AE5A84">
        <w:rPr>
          <w:rFonts w:ascii="Sylfaen" w:hAnsi="Sylfaen" w:cstheme="minorHAnsi"/>
        </w:rPr>
        <w:t>Name and Title of Signatory:</w:t>
      </w:r>
    </w:p>
    <w:p w14:paraId="354CB97F" w14:textId="432569C7" w:rsidR="007E323A" w:rsidRPr="00AE5A84" w:rsidRDefault="007E323A" w:rsidP="007E323A">
      <w:pPr>
        <w:rPr>
          <w:rFonts w:ascii="Sylfaen" w:hAnsi="Sylfaen" w:cstheme="minorHAnsi"/>
        </w:rPr>
      </w:pPr>
      <w:r w:rsidRPr="00AE5A84">
        <w:rPr>
          <w:rFonts w:ascii="Sylfaen" w:hAnsi="Sylfaen" w:cstheme="minorHAnsi"/>
        </w:rPr>
        <w:t xml:space="preserve">Name of </w:t>
      </w:r>
      <w:r w:rsidR="000F370D">
        <w:rPr>
          <w:rFonts w:ascii="Sylfaen" w:hAnsi="Sylfaen" w:cstheme="minorHAnsi"/>
        </w:rPr>
        <w:t>Bidder</w:t>
      </w:r>
      <w:r w:rsidRPr="00AE5A84">
        <w:rPr>
          <w:rFonts w:ascii="Sylfaen" w:hAnsi="Sylfaen" w:cstheme="minorHAnsi"/>
        </w:rPr>
        <w:t>:</w:t>
      </w:r>
    </w:p>
    <w:p w14:paraId="6DCD6C7A" w14:textId="3FE2F814" w:rsidR="0047670E" w:rsidRPr="00AE5A84" w:rsidRDefault="007E323A" w:rsidP="005E4D35">
      <w:pPr>
        <w:rPr>
          <w:rFonts w:ascii="Sylfaen" w:hAnsi="Sylfaen" w:cstheme="minorHAnsi"/>
        </w:rPr>
      </w:pPr>
      <w:r w:rsidRPr="00AE5A84">
        <w:rPr>
          <w:rFonts w:ascii="Sylfaen" w:hAnsi="Sylfaen" w:cstheme="minorHAnsi"/>
        </w:rPr>
        <w:t>Address:</w:t>
      </w:r>
    </w:p>
    <w:p w14:paraId="6747D384" w14:textId="47D5477F" w:rsidR="00B2779B" w:rsidRPr="00AE5A84" w:rsidRDefault="00B2779B" w:rsidP="005E4D35">
      <w:pPr>
        <w:rPr>
          <w:rFonts w:ascii="Sylfaen" w:hAnsi="Sylfaen" w:cstheme="minorHAnsi"/>
        </w:rPr>
      </w:pPr>
      <w:r w:rsidRPr="00AE5A84">
        <w:rPr>
          <w:rFonts w:ascii="Sylfaen" w:hAnsi="Sylfaen" w:cstheme="minorHAnsi"/>
        </w:rPr>
        <w:t xml:space="preserve">Date: </w:t>
      </w:r>
    </w:p>
    <w:p w14:paraId="6C501EFD" w14:textId="77777777" w:rsidR="00524118" w:rsidRPr="00AE5A84" w:rsidRDefault="00524118">
      <w:pPr>
        <w:widowControl/>
        <w:spacing w:after="160" w:line="259" w:lineRule="auto"/>
        <w:rPr>
          <w:rFonts w:ascii="Sylfaen" w:eastAsiaTheme="majorEastAsia" w:hAnsi="Sylfaen" w:cstheme="minorHAnsi"/>
          <w:color w:val="2F5496" w:themeColor="accent1" w:themeShade="BF"/>
          <w:sz w:val="26"/>
          <w:szCs w:val="26"/>
        </w:rPr>
      </w:pPr>
      <w:bookmarkStart w:id="98" w:name="_Comments,_Deviations_and"/>
      <w:bookmarkStart w:id="99" w:name="_Toc450841133"/>
      <w:bookmarkStart w:id="100" w:name="_Toc451188007"/>
      <w:bookmarkEnd w:id="98"/>
      <w:r w:rsidRPr="00AE5A84">
        <w:rPr>
          <w:rFonts w:ascii="Sylfaen" w:hAnsi="Sylfaen" w:cstheme="minorHAnsi"/>
        </w:rPr>
        <w:br w:type="page"/>
      </w:r>
    </w:p>
    <w:p w14:paraId="655D3677" w14:textId="5E8EAC20" w:rsidR="00EB3E34" w:rsidRPr="00AE5A84" w:rsidRDefault="00EB3E34" w:rsidP="00EB3E34">
      <w:pPr>
        <w:pStyle w:val="Heading3"/>
        <w:jc w:val="center"/>
        <w:rPr>
          <w:rFonts w:ascii="Sylfaen" w:hAnsi="Sylfaen" w:cstheme="minorHAnsi"/>
        </w:rPr>
      </w:pPr>
      <w:bookmarkStart w:id="101" w:name="_Toc118970227"/>
      <w:r w:rsidRPr="00AE5A84">
        <w:rPr>
          <w:rFonts w:ascii="Sylfaen" w:hAnsi="Sylfaen" w:cstheme="minorHAnsi"/>
          <w:lang w:val="en-GB"/>
        </w:rPr>
        <w:lastRenderedPageBreak/>
        <w:t>T2 Technical Description</w:t>
      </w:r>
      <w:bookmarkEnd w:id="101"/>
    </w:p>
    <w:p w14:paraId="43FF66EB" w14:textId="77777777" w:rsidR="00EB3E34" w:rsidRPr="00AE5A84" w:rsidRDefault="00EB3E34" w:rsidP="00EB3E34">
      <w:pPr>
        <w:jc w:val="center"/>
        <w:rPr>
          <w:rFonts w:ascii="Sylfaen" w:hAnsi="Sylfaen" w:cstheme="minorHAnsi"/>
          <w:smallCaps/>
          <w:sz w:val="28"/>
        </w:rPr>
      </w:pPr>
    </w:p>
    <w:p w14:paraId="381C3098" w14:textId="7F9F8FC3" w:rsidR="00EB3E34" w:rsidRPr="00AE5A84" w:rsidRDefault="00EB3E34" w:rsidP="00EB3E34">
      <w:pPr>
        <w:pStyle w:val="PB"/>
        <w:tabs>
          <w:tab w:val="clear" w:pos="1152"/>
          <w:tab w:val="clear" w:pos="1584"/>
          <w:tab w:val="left" w:pos="1800"/>
        </w:tabs>
        <w:spacing w:before="0" w:after="0"/>
        <w:ind w:left="0"/>
        <w:rPr>
          <w:rFonts w:ascii="Sylfaen" w:hAnsi="Sylfaen" w:cstheme="minorHAnsi"/>
          <w:lang w:val="en-GB"/>
        </w:rPr>
      </w:pPr>
      <w:r w:rsidRPr="00AE5A84">
        <w:rPr>
          <w:rFonts w:ascii="Sylfaen" w:hAnsi="Sylfaen" w:cstheme="minorHAnsi"/>
          <w:lang w:val="en-GB"/>
        </w:rPr>
        <w:t xml:space="preserve">The </w:t>
      </w:r>
      <w:r w:rsidR="000F370D">
        <w:rPr>
          <w:rFonts w:ascii="Sylfaen" w:hAnsi="Sylfaen" w:cstheme="minorHAnsi"/>
          <w:lang w:val="en-GB"/>
        </w:rPr>
        <w:t>Bidder</w:t>
      </w:r>
      <w:r w:rsidRPr="00AE5A84">
        <w:rPr>
          <w:rFonts w:ascii="Sylfaen" w:hAnsi="Sylfaen" w:cstheme="minorHAnsi"/>
          <w:lang w:val="en-GB"/>
        </w:rPr>
        <w:t xml:space="preserve"> shall submit its preliminary Project Specific Plan providing details of the arrangements and methods which the </w:t>
      </w:r>
      <w:r w:rsidR="000F370D">
        <w:rPr>
          <w:rFonts w:ascii="Sylfaen" w:hAnsi="Sylfaen" w:cstheme="minorHAnsi"/>
          <w:lang w:val="en-GB"/>
        </w:rPr>
        <w:t>Bidder</w:t>
      </w:r>
      <w:r w:rsidRPr="00AE5A84">
        <w:rPr>
          <w:rFonts w:ascii="Sylfaen" w:hAnsi="Sylfaen" w:cstheme="minorHAnsi"/>
          <w:lang w:val="en-GB"/>
        </w:rPr>
        <w:t xml:space="preserve"> proposes to execute the contract, in sufficient detail to demonstrate their adequacy to achieve the Employer’s requirements in respect of</w:t>
      </w:r>
      <w:r w:rsidRPr="00AE5A84">
        <w:rPr>
          <w:rFonts w:ascii="Sylfaen" w:hAnsi="Sylfaen" w:cstheme="minorHAnsi"/>
          <w:lang w:val="bg-BG"/>
        </w:rPr>
        <w:t>:</w:t>
      </w:r>
      <w:r w:rsidRPr="00AE5A84">
        <w:rPr>
          <w:rFonts w:ascii="Sylfaen" w:hAnsi="Sylfaen" w:cstheme="minorHAnsi"/>
          <w:lang w:val="en-GB"/>
        </w:rPr>
        <w:t xml:space="preserve"> </w:t>
      </w:r>
    </w:p>
    <w:p w14:paraId="00E77E89" w14:textId="4BEE0FEE" w:rsidR="001D6245" w:rsidRPr="00AE5A84" w:rsidRDefault="001D6245" w:rsidP="00EB3E34">
      <w:pPr>
        <w:pStyle w:val="PB"/>
        <w:tabs>
          <w:tab w:val="clear" w:pos="1152"/>
          <w:tab w:val="clear" w:pos="1584"/>
          <w:tab w:val="left" w:pos="1800"/>
        </w:tabs>
        <w:spacing w:before="0" w:after="0"/>
        <w:ind w:left="0"/>
        <w:rPr>
          <w:rFonts w:ascii="Sylfaen" w:hAnsi="Sylfaen" w:cstheme="minorHAnsi"/>
          <w:lang w:val="en-GB"/>
        </w:rPr>
      </w:pPr>
    </w:p>
    <w:p w14:paraId="06E60637" w14:textId="4189285F" w:rsidR="001D6245" w:rsidRPr="00AE5A84" w:rsidRDefault="001D6245" w:rsidP="00EB3E34">
      <w:pPr>
        <w:pStyle w:val="PB"/>
        <w:tabs>
          <w:tab w:val="clear" w:pos="1152"/>
          <w:tab w:val="clear" w:pos="1584"/>
          <w:tab w:val="left" w:pos="1800"/>
        </w:tabs>
        <w:spacing w:before="0" w:after="0"/>
        <w:ind w:left="0"/>
        <w:rPr>
          <w:rFonts w:ascii="Sylfaen" w:hAnsi="Sylfaen" w:cstheme="minorHAnsi"/>
          <w:lang w:val="en-GB"/>
        </w:rPr>
      </w:pPr>
    </w:p>
    <w:p w14:paraId="7E59693C" w14:textId="77777777" w:rsidR="002979F9" w:rsidRPr="00AE5A84" w:rsidRDefault="002979F9" w:rsidP="005B6B8A">
      <w:pPr>
        <w:pStyle w:val="PB"/>
        <w:numPr>
          <w:ilvl w:val="0"/>
          <w:numId w:val="70"/>
        </w:numPr>
        <w:tabs>
          <w:tab w:val="left" w:pos="1800"/>
        </w:tabs>
        <w:spacing w:after="0"/>
        <w:rPr>
          <w:rFonts w:ascii="Sylfaen" w:eastAsiaTheme="minorHAnsi" w:hAnsi="Sylfaen" w:cstheme="minorHAnsi"/>
          <w:lang w:val="en-GB"/>
        </w:rPr>
      </w:pPr>
      <w:r w:rsidRPr="00AE5A84">
        <w:rPr>
          <w:rFonts w:ascii="Sylfaen" w:eastAsiaTheme="minorHAnsi" w:hAnsi="Sylfaen" w:cstheme="minorHAnsi"/>
          <w:lang w:val="en-GB"/>
        </w:rPr>
        <w:t>Detailed technical description of the proposed equipment</w:t>
      </w:r>
    </w:p>
    <w:p w14:paraId="47270C5F" w14:textId="086D4061" w:rsidR="002979F9" w:rsidRPr="00AE5A84" w:rsidRDefault="002979F9" w:rsidP="005B6B8A">
      <w:pPr>
        <w:pStyle w:val="PB"/>
        <w:numPr>
          <w:ilvl w:val="0"/>
          <w:numId w:val="70"/>
        </w:numPr>
        <w:tabs>
          <w:tab w:val="left" w:pos="1800"/>
        </w:tabs>
        <w:spacing w:after="0"/>
        <w:rPr>
          <w:rFonts w:ascii="Sylfaen" w:eastAsiaTheme="minorHAnsi" w:hAnsi="Sylfaen" w:cstheme="minorHAnsi"/>
          <w:lang w:val="en-GB"/>
        </w:rPr>
      </w:pPr>
      <w:r w:rsidRPr="00AE5A84">
        <w:rPr>
          <w:rFonts w:ascii="Sylfaen" w:eastAsiaTheme="minorHAnsi" w:hAnsi="Sylfaen" w:cstheme="minorHAnsi"/>
          <w:lang w:val="en-GB"/>
        </w:rPr>
        <w:t>Contract execution plan</w:t>
      </w:r>
      <w:r w:rsidR="00AE14A8">
        <w:rPr>
          <w:rFonts w:ascii="Sylfaen" w:eastAsiaTheme="minorHAnsi" w:hAnsi="Sylfaen" w:cstheme="minorHAnsi"/>
          <w:lang w:val="en-GB"/>
        </w:rPr>
        <w:t xml:space="preserve">. </w:t>
      </w:r>
      <w:r w:rsidR="00AE14A8" w:rsidRPr="00AE14A8">
        <w:rPr>
          <w:rFonts w:ascii="Sylfaen" w:eastAsiaTheme="minorHAnsi" w:hAnsi="Sylfaen" w:cstheme="minorHAnsi"/>
          <w:lang w:val="en-GB"/>
        </w:rPr>
        <w:t>The general work schedule containing start and end of work information on the implementation of the various stages of work described in paragraph 3 of the Technical Specification</w:t>
      </w:r>
    </w:p>
    <w:p w14:paraId="3250F57E" w14:textId="624B6DA7" w:rsidR="00AE14A8" w:rsidRPr="00AE14A8" w:rsidRDefault="00AE14A8" w:rsidP="00AE14A8">
      <w:pPr>
        <w:pStyle w:val="PB"/>
        <w:numPr>
          <w:ilvl w:val="0"/>
          <w:numId w:val="70"/>
        </w:numPr>
        <w:tabs>
          <w:tab w:val="left" w:pos="1800"/>
        </w:tabs>
        <w:spacing w:after="0"/>
        <w:rPr>
          <w:rFonts w:ascii="Sylfaen" w:eastAsiaTheme="minorHAnsi" w:hAnsi="Sylfaen" w:cstheme="minorHAnsi"/>
          <w:lang w:val="en-GB"/>
        </w:rPr>
      </w:pPr>
      <w:r w:rsidRPr="00AE14A8">
        <w:rPr>
          <w:rFonts w:ascii="Sylfaen" w:eastAsiaTheme="minorHAnsi" w:hAnsi="Sylfaen" w:cstheme="minorHAnsi"/>
          <w:lang w:val="en-GB"/>
        </w:rPr>
        <w:t xml:space="preserve">Technical description of transformer design. </w:t>
      </w:r>
      <w:r>
        <w:rPr>
          <w:rFonts w:ascii="Sylfaen" w:eastAsiaTheme="minorHAnsi" w:hAnsi="Sylfaen" w:cstheme="minorHAnsi"/>
          <w:lang w:val="en-GB"/>
        </w:rPr>
        <w:t xml:space="preserve"> </w:t>
      </w:r>
    </w:p>
    <w:p w14:paraId="66E6AA41" w14:textId="77777777" w:rsidR="00AE14A8" w:rsidRPr="00AE14A8" w:rsidRDefault="00AE14A8" w:rsidP="00AE14A8">
      <w:pPr>
        <w:pStyle w:val="PB"/>
        <w:numPr>
          <w:ilvl w:val="0"/>
          <w:numId w:val="70"/>
        </w:numPr>
        <w:tabs>
          <w:tab w:val="left" w:pos="1800"/>
        </w:tabs>
        <w:spacing w:after="0"/>
        <w:rPr>
          <w:rFonts w:ascii="Sylfaen" w:eastAsiaTheme="minorHAnsi" w:hAnsi="Sylfaen" w:cstheme="minorHAnsi"/>
          <w:lang w:val="en-GB"/>
        </w:rPr>
      </w:pPr>
      <w:r w:rsidRPr="00AE14A8">
        <w:rPr>
          <w:rFonts w:ascii="Sylfaen" w:eastAsiaTheme="minorHAnsi" w:hAnsi="Sylfaen" w:cstheme="minorHAnsi"/>
          <w:lang w:val="en-GB"/>
        </w:rPr>
        <w:t xml:space="preserve">A filled-in table with guaranteed technical parameters. </w:t>
      </w:r>
    </w:p>
    <w:p w14:paraId="09486251" w14:textId="77777777" w:rsidR="00AD2F09" w:rsidRDefault="00AE14A8" w:rsidP="00AE14A8">
      <w:pPr>
        <w:pStyle w:val="PB"/>
        <w:numPr>
          <w:ilvl w:val="0"/>
          <w:numId w:val="70"/>
        </w:numPr>
        <w:tabs>
          <w:tab w:val="left" w:pos="1800"/>
        </w:tabs>
        <w:spacing w:after="0"/>
        <w:rPr>
          <w:rFonts w:ascii="Sylfaen" w:eastAsiaTheme="minorHAnsi" w:hAnsi="Sylfaen" w:cstheme="minorHAnsi"/>
          <w:lang w:val="en-GB"/>
        </w:rPr>
      </w:pPr>
      <w:r w:rsidRPr="00AE14A8">
        <w:rPr>
          <w:rFonts w:ascii="Sylfaen" w:eastAsiaTheme="minorHAnsi" w:hAnsi="Sylfaen" w:cstheme="minorHAnsi"/>
          <w:lang w:val="en-GB"/>
        </w:rPr>
        <w:t xml:space="preserve">Description of materials used, equipment, accessories, certificates. The catalogue of data and operating instructions. </w:t>
      </w:r>
    </w:p>
    <w:p w14:paraId="3A1E6464" w14:textId="4916C31F" w:rsidR="00AE14A8" w:rsidRPr="00AE14A8" w:rsidRDefault="00AE14A8" w:rsidP="00AE14A8">
      <w:pPr>
        <w:pStyle w:val="PB"/>
        <w:numPr>
          <w:ilvl w:val="0"/>
          <w:numId w:val="70"/>
        </w:numPr>
        <w:tabs>
          <w:tab w:val="left" w:pos="1800"/>
        </w:tabs>
        <w:spacing w:after="0"/>
        <w:rPr>
          <w:rFonts w:ascii="Sylfaen" w:eastAsiaTheme="minorHAnsi" w:hAnsi="Sylfaen" w:cstheme="minorHAnsi"/>
          <w:lang w:val="en-GB"/>
        </w:rPr>
      </w:pPr>
      <w:r w:rsidRPr="00AE14A8">
        <w:rPr>
          <w:rFonts w:ascii="Sylfaen" w:eastAsiaTheme="minorHAnsi" w:hAnsi="Sylfaen" w:cstheme="minorHAnsi"/>
          <w:lang w:val="en-GB"/>
        </w:rPr>
        <w:t>Transformer oil characteristics, certificates of quality and conformity.</w:t>
      </w:r>
    </w:p>
    <w:p w14:paraId="3AFE35EE" w14:textId="77777777" w:rsidR="00AE14A8" w:rsidRPr="00AE14A8" w:rsidRDefault="00AE14A8" w:rsidP="00AE14A8">
      <w:pPr>
        <w:pStyle w:val="PB"/>
        <w:numPr>
          <w:ilvl w:val="0"/>
          <w:numId w:val="70"/>
        </w:numPr>
        <w:tabs>
          <w:tab w:val="left" w:pos="1800"/>
        </w:tabs>
        <w:spacing w:after="0"/>
        <w:rPr>
          <w:rFonts w:ascii="Sylfaen" w:eastAsiaTheme="minorHAnsi" w:hAnsi="Sylfaen" w:cstheme="minorHAnsi"/>
          <w:lang w:val="en-GB"/>
        </w:rPr>
      </w:pPr>
      <w:r w:rsidRPr="00AE14A8">
        <w:rPr>
          <w:rFonts w:ascii="Sylfaen" w:eastAsiaTheme="minorHAnsi" w:hAnsi="Sylfaen" w:cstheme="minorHAnsi"/>
          <w:lang w:val="en-GB"/>
        </w:rPr>
        <w:t>Transformer type and overall dimensions with transformer sets - in shipping and operational conditions.</w:t>
      </w:r>
    </w:p>
    <w:p w14:paraId="4567D0FD" w14:textId="77777777" w:rsidR="00AE14A8" w:rsidRPr="00AE14A8" w:rsidRDefault="00AE14A8" w:rsidP="00AE14A8">
      <w:pPr>
        <w:pStyle w:val="PB"/>
        <w:numPr>
          <w:ilvl w:val="0"/>
          <w:numId w:val="70"/>
        </w:numPr>
        <w:tabs>
          <w:tab w:val="left" w:pos="1800"/>
        </w:tabs>
        <w:spacing w:after="0"/>
        <w:rPr>
          <w:rFonts w:ascii="Sylfaen" w:eastAsiaTheme="minorHAnsi" w:hAnsi="Sylfaen" w:cstheme="minorHAnsi"/>
          <w:lang w:val="en-GB"/>
        </w:rPr>
      </w:pPr>
      <w:r w:rsidRPr="00AE14A8">
        <w:rPr>
          <w:rFonts w:ascii="Sylfaen" w:eastAsiaTheme="minorHAnsi" w:hAnsi="Sylfaen" w:cstheme="minorHAnsi"/>
          <w:lang w:val="en-GB"/>
        </w:rPr>
        <w:t xml:space="preserve">Information about the specialized laboratory where the special tests will be performed. Documents certifying that it is accredited in accordance with the requirements of BDS EN ISO/IEC 17025: 2006 (or equivalent) standard (Contractor certified copy of accreditation certificate) </w:t>
      </w:r>
    </w:p>
    <w:p w14:paraId="3AC95878" w14:textId="77777777" w:rsidR="00AE14A8" w:rsidRPr="00AE14A8" w:rsidRDefault="00AE14A8" w:rsidP="00AE14A8">
      <w:pPr>
        <w:pStyle w:val="PB"/>
        <w:numPr>
          <w:ilvl w:val="0"/>
          <w:numId w:val="70"/>
        </w:numPr>
        <w:tabs>
          <w:tab w:val="left" w:pos="1800"/>
        </w:tabs>
        <w:spacing w:after="0"/>
        <w:rPr>
          <w:rFonts w:ascii="Sylfaen" w:eastAsiaTheme="minorHAnsi" w:hAnsi="Sylfaen" w:cstheme="minorHAnsi"/>
          <w:lang w:val="en-GB"/>
        </w:rPr>
      </w:pPr>
      <w:r w:rsidRPr="00AE14A8">
        <w:rPr>
          <w:rFonts w:ascii="Sylfaen" w:eastAsiaTheme="minorHAnsi" w:hAnsi="Sylfaen" w:cstheme="minorHAnsi"/>
          <w:lang w:val="en-GB"/>
        </w:rPr>
        <w:t>Documents certifying that the proposed transformer shall be manufactures in accordance with the requirements of the relevant quality control system, as per EN ISO/IEC 17025: 2006 (or equivalent) standard (submit copy of certificates valid at the time of the tender).</w:t>
      </w:r>
    </w:p>
    <w:p w14:paraId="5953D646" w14:textId="77777777" w:rsidR="00AE14A8" w:rsidRPr="00AE14A8" w:rsidRDefault="00AE14A8" w:rsidP="00AE14A8">
      <w:pPr>
        <w:pStyle w:val="PB"/>
        <w:numPr>
          <w:ilvl w:val="0"/>
          <w:numId w:val="70"/>
        </w:numPr>
        <w:tabs>
          <w:tab w:val="left" w:pos="1800"/>
        </w:tabs>
        <w:spacing w:after="0"/>
        <w:rPr>
          <w:rFonts w:ascii="Sylfaen" w:eastAsiaTheme="minorHAnsi" w:hAnsi="Sylfaen" w:cstheme="minorHAnsi"/>
          <w:lang w:val="en-GB"/>
        </w:rPr>
      </w:pPr>
      <w:r w:rsidRPr="00AE14A8">
        <w:rPr>
          <w:rFonts w:ascii="Sylfaen" w:eastAsiaTheme="minorHAnsi" w:hAnsi="Sylfaen" w:cstheme="minorHAnsi"/>
          <w:lang w:val="en-GB"/>
        </w:rPr>
        <w:t>Documents certifying that the proposed information will be prepared using an environmental management system in accordance with EN ISO-14001 (or equivalent) standard (copy of the certificate valid at the time of submission of bid package).</w:t>
      </w:r>
    </w:p>
    <w:p w14:paraId="00501DBD" w14:textId="77777777" w:rsidR="00AE14A8" w:rsidRPr="00AE14A8" w:rsidRDefault="00AE14A8" w:rsidP="00AE14A8">
      <w:pPr>
        <w:pStyle w:val="PB"/>
        <w:numPr>
          <w:ilvl w:val="0"/>
          <w:numId w:val="70"/>
        </w:numPr>
        <w:tabs>
          <w:tab w:val="left" w:pos="1800"/>
        </w:tabs>
        <w:spacing w:after="0"/>
        <w:rPr>
          <w:rFonts w:ascii="Sylfaen" w:eastAsiaTheme="minorHAnsi" w:hAnsi="Sylfaen" w:cstheme="minorHAnsi"/>
          <w:lang w:val="en-GB"/>
        </w:rPr>
      </w:pPr>
      <w:r w:rsidRPr="00AE14A8">
        <w:rPr>
          <w:rFonts w:ascii="Sylfaen" w:eastAsiaTheme="minorHAnsi" w:hAnsi="Sylfaen" w:cstheme="minorHAnsi"/>
          <w:lang w:val="en-GB"/>
        </w:rPr>
        <w:t xml:space="preserve">The logistic plan for transportation from the manufacturing plant to </w:t>
      </w:r>
      <w:proofErr w:type="spellStart"/>
      <w:r w:rsidRPr="00AE14A8">
        <w:rPr>
          <w:rFonts w:ascii="Sylfaen" w:eastAsiaTheme="minorHAnsi" w:hAnsi="Sylfaen" w:cstheme="minorHAnsi"/>
          <w:lang w:val="en-GB"/>
        </w:rPr>
        <w:t>Shamb</w:t>
      </w:r>
      <w:proofErr w:type="spellEnd"/>
      <w:r w:rsidRPr="00AE14A8">
        <w:rPr>
          <w:rFonts w:ascii="Sylfaen" w:eastAsiaTheme="minorHAnsi" w:hAnsi="Sylfaen" w:cstheme="minorHAnsi"/>
          <w:lang w:val="en-GB"/>
        </w:rPr>
        <w:t xml:space="preserve"> HPP, including information on the proposed route in case of road transportation, as well as the plan of unloading at </w:t>
      </w:r>
      <w:proofErr w:type="spellStart"/>
      <w:r w:rsidRPr="00AE14A8">
        <w:rPr>
          <w:rFonts w:ascii="Sylfaen" w:eastAsiaTheme="minorHAnsi" w:hAnsi="Sylfaen" w:cstheme="minorHAnsi"/>
          <w:lang w:val="en-GB"/>
        </w:rPr>
        <w:t>Shamb</w:t>
      </w:r>
      <w:proofErr w:type="spellEnd"/>
      <w:r w:rsidRPr="00AE14A8">
        <w:rPr>
          <w:rFonts w:ascii="Sylfaen" w:eastAsiaTheme="minorHAnsi" w:hAnsi="Sylfaen" w:cstheme="minorHAnsi"/>
          <w:lang w:val="en-GB"/>
        </w:rPr>
        <w:t xml:space="preserve"> HPP.</w:t>
      </w:r>
    </w:p>
    <w:p w14:paraId="1C919B20" w14:textId="77777777" w:rsidR="00AE14A8" w:rsidRPr="00AE14A8" w:rsidRDefault="00AE14A8" w:rsidP="00AE14A8">
      <w:pPr>
        <w:pStyle w:val="PB"/>
        <w:numPr>
          <w:ilvl w:val="0"/>
          <w:numId w:val="70"/>
        </w:numPr>
        <w:tabs>
          <w:tab w:val="left" w:pos="1800"/>
        </w:tabs>
        <w:spacing w:after="0"/>
        <w:rPr>
          <w:rFonts w:ascii="Sylfaen" w:eastAsiaTheme="minorHAnsi" w:hAnsi="Sylfaen" w:cstheme="minorHAnsi"/>
          <w:lang w:val="en-GB"/>
        </w:rPr>
      </w:pPr>
      <w:r w:rsidRPr="00AE14A8">
        <w:rPr>
          <w:rFonts w:ascii="Sylfaen" w:eastAsiaTheme="minorHAnsi" w:hAnsi="Sylfaen" w:cstheme="minorHAnsi"/>
          <w:lang w:val="en-GB"/>
        </w:rPr>
        <w:t xml:space="preserve">List of equipment and tools required for the contract execution. The list of vehicles, loading and unloading equipment and mechanisms, as well as their technical specifications. </w:t>
      </w:r>
    </w:p>
    <w:p w14:paraId="18F8EEB3" w14:textId="77777777" w:rsidR="00AE14A8" w:rsidRPr="00AE14A8" w:rsidRDefault="00AE14A8" w:rsidP="00AE14A8">
      <w:pPr>
        <w:pStyle w:val="PB"/>
        <w:numPr>
          <w:ilvl w:val="0"/>
          <w:numId w:val="70"/>
        </w:numPr>
        <w:tabs>
          <w:tab w:val="left" w:pos="1800"/>
        </w:tabs>
        <w:spacing w:after="0"/>
        <w:rPr>
          <w:rFonts w:ascii="Sylfaen" w:eastAsiaTheme="minorHAnsi" w:hAnsi="Sylfaen" w:cstheme="minorHAnsi"/>
          <w:lang w:val="en-GB"/>
        </w:rPr>
      </w:pPr>
      <w:r w:rsidRPr="00AE14A8">
        <w:rPr>
          <w:rFonts w:ascii="Sylfaen" w:eastAsiaTheme="minorHAnsi" w:hAnsi="Sylfaen" w:cstheme="minorHAnsi"/>
          <w:lang w:val="en-GB"/>
        </w:rPr>
        <w:t>Information on the offered warranty conditions.</w:t>
      </w:r>
    </w:p>
    <w:p w14:paraId="40126FCE" w14:textId="7816FA5C" w:rsidR="002979F9" w:rsidRPr="00AE5A84" w:rsidRDefault="00AE14A8" w:rsidP="00AE14A8">
      <w:pPr>
        <w:pStyle w:val="PB"/>
        <w:numPr>
          <w:ilvl w:val="0"/>
          <w:numId w:val="70"/>
        </w:numPr>
        <w:tabs>
          <w:tab w:val="left" w:pos="1800"/>
        </w:tabs>
        <w:spacing w:after="0"/>
        <w:rPr>
          <w:rFonts w:ascii="Sylfaen" w:eastAsiaTheme="minorHAnsi" w:hAnsi="Sylfaen" w:cstheme="minorHAnsi"/>
          <w:lang w:val="en-GB"/>
        </w:rPr>
      </w:pPr>
      <w:r w:rsidRPr="00AE14A8">
        <w:rPr>
          <w:rFonts w:ascii="Sylfaen" w:eastAsiaTheme="minorHAnsi" w:hAnsi="Sylfaen" w:cstheme="minorHAnsi"/>
          <w:lang w:val="en-GB"/>
        </w:rPr>
        <w:t>The Contractor's statement on inspection of the site and familiarization with its specifics</w:t>
      </w:r>
      <w:r>
        <w:rPr>
          <w:rFonts w:ascii="Sylfaen" w:eastAsiaTheme="minorHAnsi" w:hAnsi="Sylfaen" w:cstheme="minorHAnsi"/>
          <w:lang w:val="en-GB"/>
        </w:rPr>
        <w:t xml:space="preserve"> </w:t>
      </w:r>
    </w:p>
    <w:p w14:paraId="3088B742" w14:textId="77777777" w:rsidR="002979F9" w:rsidRPr="00AE5A84" w:rsidRDefault="002979F9" w:rsidP="005B6B8A">
      <w:pPr>
        <w:pStyle w:val="PB"/>
        <w:numPr>
          <w:ilvl w:val="0"/>
          <w:numId w:val="70"/>
        </w:numPr>
        <w:tabs>
          <w:tab w:val="left" w:pos="1800"/>
        </w:tabs>
        <w:spacing w:after="0"/>
        <w:rPr>
          <w:rFonts w:ascii="Sylfaen" w:eastAsiaTheme="minorHAnsi" w:hAnsi="Sylfaen" w:cstheme="minorHAnsi"/>
          <w:lang w:val="en-GB"/>
        </w:rPr>
      </w:pPr>
      <w:r w:rsidRPr="00AE5A84">
        <w:rPr>
          <w:rFonts w:ascii="Sylfaen" w:eastAsiaTheme="minorHAnsi" w:hAnsi="Sylfaen" w:cstheme="minorHAnsi"/>
          <w:lang w:val="en-GB"/>
        </w:rPr>
        <w:t>Contract Schedule (Level 1)</w:t>
      </w:r>
    </w:p>
    <w:p w14:paraId="624945A0" w14:textId="0144BCA5" w:rsidR="002979F9" w:rsidRPr="00AE5A84" w:rsidRDefault="002979F9" w:rsidP="005B6B8A">
      <w:pPr>
        <w:pStyle w:val="PB"/>
        <w:numPr>
          <w:ilvl w:val="0"/>
          <w:numId w:val="70"/>
        </w:numPr>
        <w:tabs>
          <w:tab w:val="left" w:pos="1800"/>
        </w:tabs>
        <w:spacing w:after="0"/>
        <w:rPr>
          <w:rFonts w:ascii="Sylfaen" w:eastAsiaTheme="minorHAnsi" w:hAnsi="Sylfaen" w:cstheme="minorHAnsi"/>
          <w:lang w:val="en-GB"/>
        </w:rPr>
      </w:pPr>
      <w:r w:rsidRPr="00AE5A84">
        <w:rPr>
          <w:rFonts w:ascii="Sylfaen" w:eastAsiaTheme="minorHAnsi" w:hAnsi="Sylfaen" w:cstheme="minorHAnsi"/>
          <w:lang w:val="en-GB"/>
        </w:rPr>
        <w:t>Environmental, Social Health and Safety Plan</w:t>
      </w:r>
    </w:p>
    <w:p w14:paraId="30010782" w14:textId="77777777" w:rsidR="002979F9" w:rsidRPr="00AE5A84" w:rsidRDefault="002979F9" w:rsidP="005B6B8A">
      <w:pPr>
        <w:pStyle w:val="PB"/>
        <w:numPr>
          <w:ilvl w:val="0"/>
          <w:numId w:val="70"/>
        </w:numPr>
        <w:tabs>
          <w:tab w:val="left" w:pos="1800"/>
        </w:tabs>
        <w:spacing w:after="0"/>
        <w:rPr>
          <w:rFonts w:ascii="Sylfaen" w:eastAsiaTheme="minorHAnsi" w:hAnsi="Sylfaen" w:cstheme="minorHAnsi"/>
          <w:lang w:val="en-GB"/>
        </w:rPr>
      </w:pPr>
      <w:r w:rsidRPr="00AE5A84">
        <w:rPr>
          <w:rFonts w:ascii="Sylfaen" w:eastAsiaTheme="minorHAnsi" w:hAnsi="Sylfaen" w:cstheme="minorHAnsi"/>
          <w:lang w:val="en-GB"/>
        </w:rPr>
        <w:t>QA/QC concept</w:t>
      </w:r>
    </w:p>
    <w:p w14:paraId="3289CDC9" w14:textId="77777777" w:rsidR="002979F9" w:rsidRPr="00AE5A84" w:rsidRDefault="002979F9" w:rsidP="005B6B8A">
      <w:pPr>
        <w:pStyle w:val="PB"/>
        <w:numPr>
          <w:ilvl w:val="0"/>
          <w:numId w:val="70"/>
        </w:numPr>
        <w:tabs>
          <w:tab w:val="left" w:pos="1800"/>
        </w:tabs>
        <w:spacing w:after="0"/>
        <w:rPr>
          <w:rFonts w:ascii="Sylfaen" w:eastAsiaTheme="minorHAnsi" w:hAnsi="Sylfaen" w:cstheme="minorHAnsi"/>
          <w:lang w:val="en-GB"/>
        </w:rPr>
      </w:pPr>
      <w:r w:rsidRPr="00AE5A84">
        <w:rPr>
          <w:rFonts w:ascii="Sylfaen" w:eastAsiaTheme="minorHAnsi" w:hAnsi="Sylfaen" w:cstheme="minorHAnsi"/>
          <w:lang w:val="en-GB"/>
        </w:rPr>
        <w:t>CVs of proposed Qualified Staff</w:t>
      </w:r>
    </w:p>
    <w:p w14:paraId="6BA85D67" w14:textId="3790EE0E" w:rsidR="002979F9" w:rsidRDefault="002979F9" w:rsidP="005B6B8A">
      <w:pPr>
        <w:pStyle w:val="PB"/>
        <w:numPr>
          <w:ilvl w:val="0"/>
          <w:numId w:val="70"/>
        </w:numPr>
        <w:tabs>
          <w:tab w:val="left" w:pos="1800"/>
        </w:tabs>
        <w:spacing w:after="0"/>
        <w:rPr>
          <w:rFonts w:ascii="Sylfaen" w:eastAsiaTheme="minorHAnsi" w:hAnsi="Sylfaen" w:cstheme="minorHAnsi"/>
          <w:lang w:val="en-GB"/>
        </w:rPr>
      </w:pPr>
      <w:r w:rsidRPr="00AE5A84">
        <w:rPr>
          <w:rFonts w:ascii="Sylfaen" w:eastAsiaTheme="minorHAnsi" w:hAnsi="Sylfaen" w:cstheme="minorHAnsi"/>
          <w:lang w:val="en-GB"/>
        </w:rPr>
        <w:lastRenderedPageBreak/>
        <w:t xml:space="preserve">Comments and deviations to the </w:t>
      </w:r>
      <w:del w:id="102" w:author="Anush Harutyunyan" w:date="2022-11-10T22:25:00Z">
        <w:r w:rsidRPr="00AE5A84" w:rsidDel="00837174">
          <w:rPr>
            <w:rFonts w:ascii="Sylfaen" w:eastAsiaTheme="minorHAnsi" w:hAnsi="Sylfaen" w:cstheme="minorHAnsi"/>
            <w:lang w:val="en-GB"/>
          </w:rPr>
          <w:delText>RFP</w:delText>
        </w:r>
        <w:r w:rsidR="001552C7" w:rsidRPr="00AE5A84" w:rsidDel="00837174">
          <w:rPr>
            <w:rFonts w:ascii="Sylfaen" w:eastAsiaTheme="minorHAnsi" w:hAnsi="Sylfaen" w:cstheme="minorHAnsi"/>
            <w:lang w:val="en-GB"/>
          </w:rPr>
          <w:delText xml:space="preserve"> </w:delText>
        </w:r>
      </w:del>
      <w:ins w:id="103" w:author="Anush Harutyunyan" w:date="2022-11-10T22:25:00Z">
        <w:r w:rsidR="00837174">
          <w:rPr>
            <w:rFonts w:ascii="Sylfaen" w:eastAsiaTheme="minorHAnsi" w:hAnsi="Sylfaen" w:cstheme="minorHAnsi"/>
            <w:lang w:val="en-GB"/>
          </w:rPr>
          <w:t>Technical Specification</w:t>
        </w:r>
        <w:r w:rsidR="00837174" w:rsidRPr="00AE5A84">
          <w:rPr>
            <w:rFonts w:ascii="Sylfaen" w:eastAsiaTheme="minorHAnsi" w:hAnsi="Sylfaen" w:cstheme="minorHAnsi"/>
            <w:lang w:val="en-GB"/>
          </w:rPr>
          <w:t xml:space="preserve"> </w:t>
        </w:r>
      </w:ins>
      <w:r w:rsidR="001552C7" w:rsidRPr="00AE5A84">
        <w:rPr>
          <w:rFonts w:ascii="Sylfaen" w:eastAsiaTheme="minorHAnsi" w:hAnsi="Sylfaen" w:cstheme="minorHAnsi"/>
          <w:lang w:val="en-GB"/>
        </w:rPr>
        <w:t>and contract</w:t>
      </w:r>
    </w:p>
    <w:p w14:paraId="11F5C664" w14:textId="21094184" w:rsidR="009D231F" w:rsidRPr="00AE5A84" w:rsidRDefault="009D231F" w:rsidP="005B6B8A">
      <w:pPr>
        <w:pStyle w:val="PB"/>
        <w:numPr>
          <w:ilvl w:val="0"/>
          <w:numId w:val="70"/>
        </w:numPr>
        <w:tabs>
          <w:tab w:val="left" w:pos="1800"/>
        </w:tabs>
        <w:spacing w:after="0"/>
        <w:rPr>
          <w:rFonts w:ascii="Sylfaen" w:eastAsiaTheme="minorHAnsi" w:hAnsi="Sylfaen" w:cstheme="minorHAnsi"/>
          <w:lang w:val="en-GB"/>
        </w:rPr>
      </w:pPr>
      <w:r w:rsidRPr="009D231F">
        <w:rPr>
          <w:rFonts w:ascii="Sylfaen" w:eastAsiaTheme="minorHAnsi" w:hAnsi="Sylfaen" w:cstheme="minorHAnsi"/>
          <w:lang w:val="en-GB"/>
        </w:rPr>
        <w:t>For the country of origin of the manufacturer and the proposed transformer: contracts and performance acts</w:t>
      </w:r>
      <w:r>
        <w:rPr>
          <w:rFonts w:ascii="Sylfaen" w:eastAsiaTheme="minorHAnsi" w:hAnsi="Sylfaen" w:cstheme="minorHAnsi"/>
          <w:lang w:val="en-GB"/>
        </w:rPr>
        <w:t xml:space="preserve"> to be submitted </w:t>
      </w:r>
      <w:r w:rsidRPr="009D231F">
        <w:rPr>
          <w:rFonts w:ascii="Sylfaen" w:eastAsiaTheme="minorHAnsi" w:hAnsi="Sylfaen" w:cstheme="minorHAnsi"/>
          <w:lang w:val="en-GB"/>
        </w:rPr>
        <w:t>testifying that in the past three years similar transformers have been manufactured, delivered, and commissioned by the Contractor.</w:t>
      </w:r>
    </w:p>
    <w:p w14:paraId="79AB5A3A" w14:textId="77777777" w:rsidR="00EB3E34" w:rsidRPr="00AE5A84" w:rsidRDefault="00EB3E34" w:rsidP="00EB3E34">
      <w:pPr>
        <w:rPr>
          <w:rFonts w:ascii="Sylfaen" w:hAnsi="Sylfaen" w:cstheme="minorHAnsi"/>
        </w:rPr>
      </w:pPr>
    </w:p>
    <w:p w14:paraId="3DB1539D" w14:textId="77777777" w:rsidR="00EB3E34" w:rsidRPr="00AE5A84" w:rsidRDefault="00EB3E34" w:rsidP="00EB3E34">
      <w:pPr>
        <w:rPr>
          <w:rFonts w:ascii="Sylfaen" w:hAnsi="Sylfaen" w:cstheme="minorHAnsi"/>
        </w:rPr>
      </w:pPr>
    </w:p>
    <w:p w14:paraId="56E18148" w14:textId="77777777" w:rsidR="00EB3E34" w:rsidRPr="00AE5A84" w:rsidRDefault="00EB3E34" w:rsidP="00EB3E34">
      <w:pPr>
        <w:rPr>
          <w:rFonts w:ascii="Sylfaen" w:hAnsi="Sylfaen" w:cstheme="minorHAnsi"/>
        </w:rPr>
      </w:pPr>
      <w:r w:rsidRPr="00AE5A84">
        <w:rPr>
          <w:rFonts w:ascii="Sylfaen" w:hAnsi="Sylfaen" w:cstheme="minorHAnsi"/>
        </w:rPr>
        <w:t>Authorized Signature:</w:t>
      </w:r>
    </w:p>
    <w:p w14:paraId="2429796E" w14:textId="77777777" w:rsidR="00EB3E34" w:rsidRPr="00AE5A84" w:rsidRDefault="00EB3E34" w:rsidP="00EB3E34">
      <w:pPr>
        <w:rPr>
          <w:rFonts w:ascii="Sylfaen" w:hAnsi="Sylfaen" w:cstheme="minorHAnsi"/>
        </w:rPr>
      </w:pPr>
      <w:r w:rsidRPr="00AE5A84">
        <w:rPr>
          <w:rFonts w:ascii="Sylfaen" w:hAnsi="Sylfaen" w:cstheme="minorHAnsi"/>
        </w:rPr>
        <w:t>Name and Title of Signatory:</w:t>
      </w:r>
    </w:p>
    <w:p w14:paraId="6624355E" w14:textId="275B1D48" w:rsidR="00EB3E34" w:rsidRPr="00AE5A84" w:rsidRDefault="00EB3E34" w:rsidP="00EB3E34">
      <w:pPr>
        <w:rPr>
          <w:rFonts w:ascii="Sylfaen" w:hAnsi="Sylfaen" w:cstheme="minorHAnsi"/>
        </w:rPr>
      </w:pPr>
      <w:r w:rsidRPr="00AE5A84">
        <w:rPr>
          <w:rFonts w:ascii="Sylfaen" w:hAnsi="Sylfaen" w:cstheme="minorHAnsi"/>
        </w:rPr>
        <w:t xml:space="preserve">Name of </w:t>
      </w:r>
      <w:r w:rsidR="000F370D">
        <w:rPr>
          <w:rFonts w:ascii="Sylfaen" w:hAnsi="Sylfaen" w:cstheme="minorHAnsi"/>
        </w:rPr>
        <w:t>Bidder</w:t>
      </w:r>
      <w:r w:rsidRPr="00AE5A84">
        <w:rPr>
          <w:rFonts w:ascii="Sylfaen" w:hAnsi="Sylfaen" w:cstheme="minorHAnsi"/>
        </w:rPr>
        <w:t>:</w:t>
      </w:r>
    </w:p>
    <w:p w14:paraId="16205122" w14:textId="6A6972EC" w:rsidR="00EB3E34" w:rsidRPr="00AE5A84" w:rsidRDefault="00EB3E34" w:rsidP="00EB3E34">
      <w:pPr>
        <w:rPr>
          <w:rFonts w:ascii="Sylfaen" w:hAnsi="Sylfaen" w:cstheme="minorHAnsi"/>
        </w:rPr>
      </w:pPr>
      <w:r w:rsidRPr="00AE5A84">
        <w:rPr>
          <w:rFonts w:ascii="Sylfaen" w:hAnsi="Sylfaen" w:cstheme="minorHAnsi"/>
        </w:rPr>
        <w:t>Address:</w:t>
      </w:r>
    </w:p>
    <w:p w14:paraId="6A6AC397" w14:textId="5299A0D5" w:rsidR="00EB3E34" w:rsidRPr="00AE5A84" w:rsidRDefault="00EB3E34" w:rsidP="00EB3E34">
      <w:pPr>
        <w:rPr>
          <w:rFonts w:ascii="Sylfaen" w:hAnsi="Sylfaen" w:cstheme="minorHAnsi"/>
        </w:rPr>
      </w:pPr>
      <w:r w:rsidRPr="00AE5A84">
        <w:rPr>
          <w:rFonts w:ascii="Sylfaen" w:hAnsi="Sylfaen" w:cstheme="minorHAnsi"/>
        </w:rPr>
        <w:t>Date:</w:t>
      </w:r>
    </w:p>
    <w:p w14:paraId="70D55419" w14:textId="22721B4C" w:rsidR="00EB3E34" w:rsidRPr="00FE1A05" w:rsidRDefault="00EB3E34" w:rsidP="00FB7D8C">
      <w:pPr>
        <w:pStyle w:val="Heading3"/>
        <w:jc w:val="center"/>
        <w:rPr>
          <w:rFonts w:ascii="Sylfaen" w:hAnsi="Sylfaen" w:cstheme="minorHAnsi"/>
        </w:rPr>
      </w:pPr>
      <w:r w:rsidRPr="00AE5A84">
        <w:rPr>
          <w:rFonts w:ascii="Sylfaen" w:hAnsi="Sylfaen" w:cstheme="minorHAnsi"/>
        </w:rPr>
        <w:br w:type="page"/>
      </w:r>
      <w:bookmarkStart w:id="104" w:name="_Toc118970228"/>
      <w:r w:rsidRPr="00FB7D8C">
        <w:rPr>
          <w:rFonts w:ascii="Sylfaen" w:hAnsi="Sylfaen" w:cstheme="minorHAnsi"/>
          <w:lang w:val="en-GB"/>
        </w:rPr>
        <w:lastRenderedPageBreak/>
        <w:t>T</w:t>
      </w:r>
      <w:r w:rsidR="00543478" w:rsidRPr="00FB7D8C">
        <w:rPr>
          <w:rFonts w:ascii="Sylfaen" w:hAnsi="Sylfaen" w:cstheme="minorHAnsi"/>
          <w:lang w:val="en-GB"/>
        </w:rPr>
        <w:t>3</w:t>
      </w:r>
      <w:r w:rsidRPr="00FB7D8C">
        <w:rPr>
          <w:rFonts w:ascii="Sylfaen" w:hAnsi="Sylfaen" w:cstheme="minorHAnsi"/>
          <w:lang w:val="en-GB"/>
        </w:rPr>
        <w:t xml:space="preserve"> Comments, Deviations and Suggestions of </w:t>
      </w:r>
      <w:r w:rsidR="000F370D" w:rsidRPr="00FB7D8C">
        <w:rPr>
          <w:rFonts w:ascii="Sylfaen" w:hAnsi="Sylfaen" w:cstheme="minorHAnsi"/>
          <w:lang w:val="en-GB"/>
        </w:rPr>
        <w:t>Bidder</w:t>
      </w:r>
      <w:r w:rsidRPr="00FB7D8C">
        <w:rPr>
          <w:rFonts w:ascii="Sylfaen" w:hAnsi="Sylfaen" w:cstheme="minorHAnsi"/>
          <w:lang w:val="en-GB"/>
        </w:rPr>
        <w:t xml:space="preserve"> on the </w:t>
      </w:r>
      <w:bookmarkEnd w:id="104"/>
      <w:r w:rsidR="002C70F6">
        <w:rPr>
          <w:rFonts w:ascii="Sylfaen" w:hAnsi="Sylfaen" w:cstheme="minorHAnsi"/>
          <w:lang w:val="en-GB"/>
        </w:rPr>
        <w:t>Technical Specification</w:t>
      </w:r>
    </w:p>
    <w:p w14:paraId="1BD2C41B" w14:textId="77777777" w:rsidR="00FB7D8C" w:rsidRPr="00FB7D8C" w:rsidRDefault="00FB7D8C" w:rsidP="00FB7D8C">
      <w:pPr>
        <w:rPr>
          <w:lang w:val="en-GB"/>
        </w:rPr>
      </w:pPr>
    </w:p>
    <w:tbl>
      <w:tblPr>
        <w:tblW w:w="8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3"/>
        <w:gridCol w:w="798"/>
        <w:gridCol w:w="688"/>
        <w:gridCol w:w="2325"/>
        <w:gridCol w:w="1850"/>
        <w:gridCol w:w="1503"/>
      </w:tblGrid>
      <w:tr w:rsidR="00EB3E34" w:rsidRPr="00AE5A84" w14:paraId="110DA89F" w14:textId="77777777" w:rsidTr="009B247E">
        <w:trPr>
          <w:trHeight w:val="840"/>
        </w:trPr>
        <w:tc>
          <w:tcPr>
            <w:tcW w:w="1280" w:type="dxa"/>
            <w:shd w:val="clear" w:color="auto" w:fill="auto"/>
            <w:vAlign w:val="center"/>
            <w:hideMark/>
          </w:tcPr>
          <w:p w14:paraId="43083F9D" w14:textId="77777777" w:rsidR="00EB3E34" w:rsidRPr="00AE5A84" w:rsidRDefault="00EB3E34" w:rsidP="009B247E">
            <w:pPr>
              <w:jc w:val="center"/>
              <w:rPr>
                <w:rFonts w:ascii="Sylfaen" w:hAnsi="Sylfaen" w:cstheme="minorHAnsi"/>
                <w:b/>
                <w:bCs/>
                <w:lang w:val="en-GB" w:eastAsia="bg-BG"/>
              </w:rPr>
            </w:pPr>
            <w:r w:rsidRPr="00AE5A84">
              <w:rPr>
                <w:rFonts w:ascii="Sylfaen" w:hAnsi="Sylfaen" w:cstheme="minorHAnsi"/>
                <w:b/>
                <w:bCs/>
                <w:lang w:val="en-GB" w:eastAsia="bg-BG"/>
              </w:rPr>
              <w:t>Item No.</w:t>
            </w:r>
          </w:p>
        </w:tc>
        <w:tc>
          <w:tcPr>
            <w:tcW w:w="798" w:type="dxa"/>
            <w:shd w:val="clear" w:color="auto" w:fill="auto"/>
            <w:vAlign w:val="center"/>
            <w:hideMark/>
          </w:tcPr>
          <w:p w14:paraId="2E7D3FAE" w14:textId="77777777" w:rsidR="00EB3E34" w:rsidRPr="00AE5A84" w:rsidRDefault="00EB3E34" w:rsidP="009B247E">
            <w:pPr>
              <w:jc w:val="center"/>
              <w:rPr>
                <w:rFonts w:ascii="Sylfaen" w:hAnsi="Sylfaen" w:cstheme="minorHAnsi"/>
                <w:b/>
                <w:bCs/>
                <w:lang w:val="en-GB" w:eastAsia="bg-BG"/>
              </w:rPr>
            </w:pPr>
            <w:r w:rsidRPr="00AE5A84">
              <w:rPr>
                <w:rFonts w:ascii="Sylfaen" w:hAnsi="Sylfaen" w:cstheme="minorHAnsi"/>
                <w:b/>
                <w:bCs/>
                <w:lang w:val="en-GB" w:eastAsia="bg-BG"/>
              </w:rPr>
              <w:t>Sub section</w:t>
            </w:r>
          </w:p>
        </w:tc>
        <w:tc>
          <w:tcPr>
            <w:tcW w:w="663" w:type="dxa"/>
            <w:shd w:val="clear" w:color="auto" w:fill="auto"/>
            <w:vAlign w:val="center"/>
            <w:hideMark/>
          </w:tcPr>
          <w:p w14:paraId="1600C14B" w14:textId="77777777" w:rsidR="00EB3E34" w:rsidRPr="00AE5A84" w:rsidRDefault="00EB3E34" w:rsidP="009B247E">
            <w:pPr>
              <w:jc w:val="center"/>
              <w:rPr>
                <w:rFonts w:ascii="Sylfaen" w:hAnsi="Sylfaen" w:cstheme="minorHAnsi"/>
                <w:b/>
                <w:bCs/>
                <w:lang w:val="en-GB" w:eastAsia="bg-BG"/>
              </w:rPr>
            </w:pPr>
            <w:r w:rsidRPr="00AE5A84">
              <w:rPr>
                <w:rFonts w:ascii="Sylfaen" w:hAnsi="Sylfaen" w:cstheme="minorHAnsi"/>
                <w:b/>
                <w:bCs/>
                <w:lang w:val="en-GB" w:eastAsia="bg-BG"/>
              </w:rPr>
              <w:t>Page No.</w:t>
            </w:r>
          </w:p>
        </w:tc>
        <w:tc>
          <w:tcPr>
            <w:tcW w:w="2330" w:type="dxa"/>
            <w:shd w:val="clear" w:color="auto" w:fill="auto"/>
            <w:vAlign w:val="center"/>
            <w:hideMark/>
          </w:tcPr>
          <w:p w14:paraId="36040DDF" w14:textId="77777777" w:rsidR="00EB3E34" w:rsidRPr="00AE5A84" w:rsidRDefault="00EB3E34" w:rsidP="009B247E">
            <w:pPr>
              <w:jc w:val="center"/>
              <w:rPr>
                <w:rFonts w:ascii="Sylfaen" w:hAnsi="Sylfaen" w:cstheme="minorHAnsi"/>
                <w:b/>
                <w:bCs/>
                <w:lang w:val="en-GB" w:eastAsia="bg-BG"/>
              </w:rPr>
            </w:pPr>
            <w:r w:rsidRPr="00AE5A84">
              <w:rPr>
                <w:rFonts w:ascii="Sylfaen" w:hAnsi="Sylfaen" w:cstheme="minorHAnsi"/>
                <w:b/>
                <w:bCs/>
                <w:lang w:val="en-GB" w:eastAsia="bg-BG"/>
              </w:rPr>
              <w:t>Employer's Requirements Specification clause\Description</w:t>
            </w:r>
          </w:p>
        </w:tc>
        <w:tc>
          <w:tcPr>
            <w:tcW w:w="1858" w:type="dxa"/>
            <w:shd w:val="clear" w:color="auto" w:fill="auto"/>
            <w:vAlign w:val="center"/>
            <w:hideMark/>
          </w:tcPr>
          <w:p w14:paraId="5495039F" w14:textId="77777777" w:rsidR="00EB3E34" w:rsidRPr="00AE5A84" w:rsidRDefault="00EB3E34" w:rsidP="009B247E">
            <w:pPr>
              <w:jc w:val="center"/>
              <w:rPr>
                <w:rFonts w:ascii="Sylfaen" w:hAnsi="Sylfaen" w:cstheme="minorHAnsi"/>
                <w:b/>
                <w:bCs/>
                <w:lang w:val="en-GB" w:eastAsia="bg-BG"/>
              </w:rPr>
            </w:pPr>
            <w:r w:rsidRPr="00AE5A84">
              <w:rPr>
                <w:rFonts w:ascii="Sylfaen" w:hAnsi="Sylfaen" w:cstheme="minorHAnsi"/>
                <w:b/>
                <w:bCs/>
                <w:lang w:val="en-GB" w:eastAsia="bg-BG"/>
              </w:rPr>
              <w:t>Deviation</w:t>
            </w:r>
          </w:p>
        </w:tc>
        <w:tc>
          <w:tcPr>
            <w:tcW w:w="1508" w:type="dxa"/>
            <w:shd w:val="clear" w:color="auto" w:fill="auto"/>
            <w:vAlign w:val="center"/>
            <w:hideMark/>
          </w:tcPr>
          <w:p w14:paraId="73B8BBE8" w14:textId="77777777" w:rsidR="00EB3E34" w:rsidRPr="00AE5A84" w:rsidRDefault="00EB3E34" w:rsidP="009B247E">
            <w:pPr>
              <w:rPr>
                <w:rFonts w:ascii="Sylfaen" w:hAnsi="Sylfaen" w:cstheme="minorHAnsi"/>
                <w:b/>
                <w:bCs/>
                <w:lang w:val="en-GB" w:eastAsia="bg-BG"/>
              </w:rPr>
            </w:pPr>
            <w:r w:rsidRPr="00AE5A84">
              <w:rPr>
                <w:rFonts w:ascii="Sylfaen" w:hAnsi="Sylfaen" w:cstheme="minorHAnsi"/>
                <w:b/>
                <w:bCs/>
                <w:lang w:val="en-GB" w:eastAsia="bg-BG"/>
              </w:rPr>
              <w:t>Reason for Deviation</w:t>
            </w:r>
          </w:p>
        </w:tc>
      </w:tr>
      <w:tr w:rsidR="00EB3E34" w:rsidRPr="00AE5A84" w14:paraId="06BBB90A" w14:textId="77777777" w:rsidTr="009B247E">
        <w:trPr>
          <w:trHeight w:val="507"/>
        </w:trPr>
        <w:tc>
          <w:tcPr>
            <w:tcW w:w="1280" w:type="dxa"/>
            <w:shd w:val="clear" w:color="auto" w:fill="auto"/>
            <w:vAlign w:val="center"/>
            <w:hideMark/>
          </w:tcPr>
          <w:p w14:paraId="540AA09F" w14:textId="77777777" w:rsidR="00EB3E34" w:rsidRPr="00AE5A84" w:rsidRDefault="00EB3E34" w:rsidP="009B247E">
            <w:pPr>
              <w:jc w:val="center"/>
              <w:rPr>
                <w:rFonts w:ascii="Sylfaen" w:hAnsi="Sylfaen" w:cstheme="minorHAnsi"/>
                <w:lang w:val="en-GB" w:eastAsia="bg-BG"/>
              </w:rPr>
            </w:pPr>
            <w:r w:rsidRPr="00AE5A84">
              <w:rPr>
                <w:rFonts w:ascii="Sylfaen" w:hAnsi="Sylfaen" w:cstheme="minorHAnsi"/>
                <w:lang w:val="en-GB" w:eastAsia="bg-BG"/>
              </w:rPr>
              <w:t> </w:t>
            </w:r>
          </w:p>
        </w:tc>
        <w:tc>
          <w:tcPr>
            <w:tcW w:w="798" w:type="dxa"/>
            <w:shd w:val="clear" w:color="auto" w:fill="auto"/>
            <w:textDirection w:val="btLr"/>
            <w:vAlign w:val="center"/>
            <w:hideMark/>
          </w:tcPr>
          <w:p w14:paraId="36C0CAD4"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c>
          <w:tcPr>
            <w:tcW w:w="663" w:type="dxa"/>
            <w:shd w:val="clear" w:color="auto" w:fill="auto"/>
            <w:textDirection w:val="btLr"/>
            <w:vAlign w:val="center"/>
            <w:hideMark/>
          </w:tcPr>
          <w:p w14:paraId="1D320368"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c>
          <w:tcPr>
            <w:tcW w:w="2330" w:type="dxa"/>
            <w:shd w:val="clear" w:color="auto" w:fill="auto"/>
            <w:hideMark/>
          </w:tcPr>
          <w:p w14:paraId="22B95ED6" w14:textId="77777777" w:rsidR="00EB3E34" w:rsidRPr="00AE5A84" w:rsidRDefault="00EB3E34" w:rsidP="009B247E">
            <w:pPr>
              <w:rPr>
                <w:rFonts w:ascii="Sylfaen" w:hAnsi="Sylfaen" w:cstheme="minorHAnsi"/>
                <w:lang w:val="en-GB" w:eastAsia="bg-BG"/>
              </w:rPr>
            </w:pPr>
          </w:p>
        </w:tc>
        <w:tc>
          <w:tcPr>
            <w:tcW w:w="1858" w:type="dxa"/>
            <w:shd w:val="clear" w:color="auto" w:fill="auto"/>
            <w:hideMark/>
          </w:tcPr>
          <w:p w14:paraId="3C77F81B"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c>
          <w:tcPr>
            <w:tcW w:w="1508" w:type="dxa"/>
            <w:shd w:val="clear" w:color="auto" w:fill="auto"/>
            <w:vAlign w:val="center"/>
            <w:hideMark/>
          </w:tcPr>
          <w:p w14:paraId="6175FEC5"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r>
      <w:tr w:rsidR="00EB3E34" w:rsidRPr="00AE5A84" w14:paraId="04037133" w14:textId="77777777" w:rsidTr="009B247E">
        <w:trPr>
          <w:trHeight w:val="414"/>
        </w:trPr>
        <w:tc>
          <w:tcPr>
            <w:tcW w:w="1280" w:type="dxa"/>
            <w:shd w:val="clear" w:color="auto" w:fill="auto"/>
            <w:vAlign w:val="center"/>
            <w:hideMark/>
          </w:tcPr>
          <w:p w14:paraId="6AB67691" w14:textId="77777777" w:rsidR="00EB3E34" w:rsidRPr="00AE5A84" w:rsidRDefault="00EB3E34" w:rsidP="009B247E">
            <w:pPr>
              <w:jc w:val="center"/>
              <w:rPr>
                <w:rFonts w:ascii="Sylfaen" w:hAnsi="Sylfaen" w:cstheme="minorHAnsi"/>
                <w:lang w:val="en-GB" w:eastAsia="bg-BG"/>
              </w:rPr>
            </w:pPr>
            <w:r w:rsidRPr="00AE5A84">
              <w:rPr>
                <w:rFonts w:ascii="Sylfaen" w:hAnsi="Sylfaen" w:cstheme="minorHAnsi"/>
                <w:lang w:val="en-GB" w:eastAsia="bg-BG"/>
              </w:rPr>
              <w:t> </w:t>
            </w:r>
          </w:p>
        </w:tc>
        <w:tc>
          <w:tcPr>
            <w:tcW w:w="798" w:type="dxa"/>
            <w:shd w:val="clear" w:color="auto" w:fill="auto"/>
            <w:textDirection w:val="btLr"/>
            <w:vAlign w:val="center"/>
            <w:hideMark/>
          </w:tcPr>
          <w:p w14:paraId="74EF92E2"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c>
          <w:tcPr>
            <w:tcW w:w="663" w:type="dxa"/>
            <w:shd w:val="clear" w:color="auto" w:fill="auto"/>
            <w:textDirection w:val="btLr"/>
            <w:vAlign w:val="center"/>
            <w:hideMark/>
          </w:tcPr>
          <w:p w14:paraId="25E2CBC2"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c>
          <w:tcPr>
            <w:tcW w:w="2330" w:type="dxa"/>
            <w:shd w:val="clear" w:color="auto" w:fill="auto"/>
            <w:hideMark/>
          </w:tcPr>
          <w:p w14:paraId="08AF9B6F"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c>
          <w:tcPr>
            <w:tcW w:w="1858" w:type="dxa"/>
            <w:shd w:val="clear" w:color="auto" w:fill="auto"/>
            <w:hideMark/>
          </w:tcPr>
          <w:p w14:paraId="53EAAF84"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c>
          <w:tcPr>
            <w:tcW w:w="1508" w:type="dxa"/>
            <w:shd w:val="clear" w:color="auto" w:fill="auto"/>
            <w:vAlign w:val="center"/>
            <w:hideMark/>
          </w:tcPr>
          <w:p w14:paraId="6D5C2BA6"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r>
      <w:tr w:rsidR="00EB3E34" w:rsidRPr="00AE5A84" w14:paraId="582D0CF5" w14:textId="77777777" w:rsidTr="009B247E">
        <w:trPr>
          <w:trHeight w:val="407"/>
        </w:trPr>
        <w:tc>
          <w:tcPr>
            <w:tcW w:w="1280" w:type="dxa"/>
            <w:shd w:val="clear" w:color="auto" w:fill="auto"/>
            <w:vAlign w:val="center"/>
            <w:hideMark/>
          </w:tcPr>
          <w:p w14:paraId="131A689A" w14:textId="77777777" w:rsidR="00EB3E34" w:rsidRPr="00AE5A84" w:rsidRDefault="00EB3E34" w:rsidP="009B247E">
            <w:pPr>
              <w:jc w:val="center"/>
              <w:rPr>
                <w:rFonts w:ascii="Sylfaen" w:hAnsi="Sylfaen" w:cstheme="minorHAnsi"/>
                <w:lang w:val="en-GB" w:eastAsia="bg-BG"/>
              </w:rPr>
            </w:pPr>
            <w:r w:rsidRPr="00AE5A84">
              <w:rPr>
                <w:rFonts w:ascii="Sylfaen" w:hAnsi="Sylfaen" w:cstheme="minorHAnsi"/>
                <w:lang w:val="en-GB" w:eastAsia="bg-BG"/>
              </w:rPr>
              <w:t> </w:t>
            </w:r>
          </w:p>
        </w:tc>
        <w:tc>
          <w:tcPr>
            <w:tcW w:w="798" w:type="dxa"/>
            <w:shd w:val="clear" w:color="auto" w:fill="auto"/>
            <w:textDirection w:val="btLr"/>
            <w:vAlign w:val="center"/>
            <w:hideMark/>
          </w:tcPr>
          <w:p w14:paraId="772BA2D3"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c>
          <w:tcPr>
            <w:tcW w:w="663" w:type="dxa"/>
            <w:shd w:val="clear" w:color="auto" w:fill="auto"/>
            <w:textDirection w:val="btLr"/>
            <w:vAlign w:val="center"/>
            <w:hideMark/>
          </w:tcPr>
          <w:p w14:paraId="60127269"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c>
          <w:tcPr>
            <w:tcW w:w="2330" w:type="dxa"/>
            <w:shd w:val="clear" w:color="auto" w:fill="auto"/>
            <w:hideMark/>
          </w:tcPr>
          <w:p w14:paraId="3EBC066E"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c>
          <w:tcPr>
            <w:tcW w:w="1858" w:type="dxa"/>
            <w:shd w:val="clear" w:color="auto" w:fill="auto"/>
            <w:hideMark/>
          </w:tcPr>
          <w:p w14:paraId="4E4F6D19"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c>
          <w:tcPr>
            <w:tcW w:w="1508" w:type="dxa"/>
            <w:shd w:val="clear" w:color="auto" w:fill="auto"/>
            <w:vAlign w:val="center"/>
            <w:hideMark/>
          </w:tcPr>
          <w:p w14:paraId="58192854"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r>
      <w:tr w:rsidR="00EB3E34" w:rsidRPr="00AE5A84" w14:paraId="589B63B9" w14:textId="77777777" w:rsidTr="009B247E">
        <w:trPr>
          <w:trHeight w:val="427"/>
        </w:trPr>
        <w:tc>
          <w:tcPr>
            <w:tcW w:w="1280" w:type="dxa"/>
            <w:shd w:val="clear" w:color="auto" w:fill="auto"/>
            <w:vAlign w:val="center"/>
            <w:hideMark/>
          </w:tcPr>
          <w:p w14:paraId="5357092A" w14:textId="77777777" w:rsidR="00EB3E34" w:rsidRPr="00AE5A84" w:rsidRDefault="00EB3E34" w:rsidP="009B247E">
            <w:pPr>
              <w:jc w:val="center"/>
              <w:rPr>
                <w:rFonts w:ascii="Sylfaen" w:hAnsi="Sylfaen" w:cstheme="minorHAnsi"/>
                <w:lang w:val="en-GB" w:eastAsia="bg-BG"/>
              </w:rPr>
            </w:pPr>
            <w:r w:rsidRPr="00AE5A84">
              <w:rPr>
                <w:rFonts w:ascii="Sylfaen" w:hAnsi="Sylfaen" w:cstheme="minorHAnsi"/>
                <w:lang w:val="en-GB" w:eastAsia="bg-BG"/>
              </w:rPr>
              <w:t> </w:t>
            </w:r>
          </w:p>
        </w:tc>
        <w:tc>
          <w:tcPr>
            <w:tcW w:w="798" w:type="dxa"/>
            <w:shd w:val="clear" w:color="auto" w:fill="auto"/>
            <w:textDirection w:val="btLr"/>
            <w:vAlign w:val="center"/>
            <w:hideMark/>
          </w:tcPr>
          <w:p w14:paraId="4D077B41"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c>
          <w:tcPr>
            <w:tcW w:w="663" w:type="dxa"/>
            <w:shd w:val="clear" w:color="auto" w:fill="auto"/>
            <w:textDirection w:val="btLr"/>
            <w:vAlign w:val="center"/>
            <w:hideMark/>
          </w:tcPr>
          <w:p w14:paraId="33105524"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c>
          <w:tcPr>
            <w:tcW w:w="2330" w:type="dxa"/>
            <w:shd w:val="clear" w:color="auto" w:fill="auto"/>
            <w:hideMark/>
          </w:tcPr>
          <w:p w14:paraId="149F0878"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c>
          <w:tcPr>
            <w:tcW w:w="1858" w:type="dxa"/>
            <w:shd w:val="clear" w:color="auto" w:fill="auto"/>
            <w:hideMark/>
          </w:tcPr>
          <w:p w14:paraId="34149486"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c>
          <w:tcPr>
            <w:tcW w:w="1508" w:type="dxa"/>
            <w:shd w:val="clear" w:color="auto" w:fill="auto"/>
            <w:vAlign w:val="center"/>
            <w:hideMark/>
          </w:tcPr>
          <w:p w14:paraId="1492A39C"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r>
      <w:tr w:rsidR="00EB3E34" w:rsidRPr="00AE5A84" w14:paraId="5FF9601E" w14:textId="77777777" w:rsidTr="009B247E">
        <w:trPr>
          <w:trHeight w:val="419"/>
        </w:trPr>
        <w:tc>
          <w:tcPr>
            <w:tcW w:w="1280" w:type="dxa"/>
            <w:shd w:val="clear" w:color="auto" w:fill="auto"/>
            <w:vAlign w:val="center"/>
            <w:hideMark/>
          </w:tcPr>
          <w:p w14:paraId="5C4D980E" w14:textId="77777777" w:rsidR="00EB3E34" w:rsidRPr="00AE5A84" w:rsidRDefault="00EB3E34" w:rsidP="009B247E">
            <w:pPr>
              <w:jc w:val="center"/>
              <w:rPr>
                <w:rFonts w:ascii="Sylfaen" w:hAnsi="Sylfaen" w:cstheme="minorHAnsi"/>
                <w:lang w:val="en-GB" w:eastAsia="bg-BG"/>
              </w:rPr>
            </w:pPr>
            <w:r w:rsidRPr="00AE5A84">
              <w:rPr>
                <w:rFonts w:ascii="Sylfaen" w:hAnsi="Sylfaen" w:cstheme="minorHAnsi"/>
                <w:lang w:val="en-GB" w:eastAsia="bg-BG"/>
              </w:rPr>
              <w:t> </w:t>
            </w:r>
          </w:p>
        </w:tc>
        <w:tc>
          <w:tcPr>
            <w:tcW w:w="798" w:type="dxa"/>
            <w:shd w:val="clear" w:color="auto" w:fill="auto"/>
            <w:textDirection w:val="btLr"/>
            <w:vAlign w:val="center"/>
            <w:hideMark/>
          </w:tcPr>
          <w:p w14:paraId="27CF47D9"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c>
          <w:tcPr>
            <w:tcW w:w="663" w:type="dxa"/>
            <w:shd w:val="clear" w:color="auto" w:fill="auto"/>
            <w:textDirection w:val="btLr"/>
            <w:vAlign w:val="center"/>
            <w:hideMark/>
          </w:tcPr>
          <w:p w14:paraId="560425D9"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c>
          <w:tcPr>
            <w:tcW w:w="2330" w:type="dxa"/>
            <w:shd w:val="clear" w:color="auto" w:fill="auto"/>
            <w:hideMark/>
          </w:tcPr>
          <w:p w14:paraId="782CE3C0"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c>
          <w:tcPr>
            <w:tcW w:w="1858" w:type="dxa"/>
            <w:shd w:val="clear" w:color="auto" w:fill="auto"/>
            <w:hideMark/>
          </w:tcPr>
          <w:p w14:paraId="6D2A287F"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c>
          <w:tcPr>
            <w:tcW w:w="1508" w:type="dxa"/>
            <w:shd w:val="clear" w:color="auto" w:fill="auto"/>
            <w:vAlign w:val="center"/>
            <w:hideMark/>
          </w:tcPr>
          <w:p w14:paraId="056071C6"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r>
      <w:tr w:rsidR="00EB3E34" w:rsidRPr="00AE5A84" w14:paraId="7E7039EA" w14:textId="77777777" w:rsidTr="009B247E">
        <w:trPr>
          <w:trHeight w:val="410"/>
        </w:trPr>
        <w:tc>
          <w:tcPr>
            <w:tcW w:w="1280" w:type="dxa"/>
            <w:shd w:val="clear" w:color="auto" w:fill="auto"/>
            <w:vAlign w:val="center"/>
            <w:hideMark/>
          </w:tcPr>
          <w:p w14:paraId="7CE938A9" w14:textId="77777777" w:rsidR="00EB3E34" w:rsidRPr="00AE5A84" w:rsidRDefault="00EB3E34" w:rsidP="009B247E">
            <w:pPr>
              <w:jc w:val="center"/>
              <w:rPr>
                <w:rFonts w:ascii="Sylfaen" w:hAnsi="Sylfaen" w:cstheme="minorHAnsi"/>
                <w:lang w:val="en-GB" w:eastAsia="bg-BG"/>
              </w:rPr>
            </w:pPr>
            <w:r w:rsidRPr="00AE5A84">
              <w:rPr>
                <w:rFonts w:ascii="Sylfaen" w:hAnsi="Sylfaen" w:cstheme="minorHAnsi"/>
                <w:lang w:val="en-GB" w:eastAsia="bg-BG"/>
              </w:rPr>
              <w:t> </w:t>
            </w:r>
          </w:p>
        </w:tc>
        <w:tc>
          <w:tcPr>
            <w:tcW w:w="798" w:type="dxa"/>
            <w:shd w:val="clear" w:color="auto" w:fill="auto"/>
            <w:textDirection w:val="btLr"/>
            <w:vAlign w:val="center"/>
            <w:hideMark/>
          </w:tcPr>
          <w:p w14:paraId="1A2F9C77"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c>
          <w:tcPr>
            <w:tcW w:w="663" w:type="dxa"/>
            <w:shd w:val="clear" w:color="auto" w:fill="auto"/>
            <w:textDirection w:val="btLr"/>
            <w:vAlign w:val="center"/>
            <w:hideMark/>
          </w:tcPr>
          <w:p w14:paraId="2F923874"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c>
          <w:tcPr>
            <w:tcW w:w="2330" w:type="dxa"/>
            <w:shd w:val="clear" w:color="auto" w:fill="auto"/>
            <w:hideMark/>
          </w:tcPr>
          <w:p w14:paraId="178C8EF6"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c>
          <w:tcPr>
            <w:tcW w:w="1858" w:type="dxa"/>
            <w:shd w:val="clear" w:color="auto" w:fill="auto"/>
            <w:hideMark/>
          </w:tcPr>
          <w:p w14:paraId="06553E86"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c>
          <w:tcPr>
            <w:tcW w:w="1508" w:type="dxa"/>
            <w:shd w:val="clear" w:color="auto" w:fill="auto"/>
            <w:vAlign w:val="center"/>
            <w:hideMark/>
          </w:tcPr>
          <w:p w14:paraId="0F4C5547"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r>
      <w:tr w:rsidR="00EB3E34" w:rsidRPr="00AE5A84" w14:paraId="7D5AF25F" w14:textId="77777777" w:rsidTr="009B247E">
        <w:trPr>
          <w:trHeight w:val="417"/>
        </w:trPr>
        <w:tc>
          <w:tcPr>
            <w:tcW w:w="1280" w:type="dxa"/>
            <w:shd w:val="clear" w:color="auto" w:fill="auto"/>
            <w:vAlign w:val="center"/>
            <w:hideMark/>
          </w:tcPr>
          <w:p w14:paraId="326ABDE5" w14:textId="77777777" w:rsidR="00EB3E34" w:rsidRPr="00AE5A84" w:rsidRDefault="00EB3E34" w:rsidP="009B247E">
            <w:pPr>
              <w:jc w:val="center"/>
              <w:rPr>
                <w:rFonts w:ascii="Sylfaen" w:hAnsi="Sylfaen" w:cstheme="minorHAnsi"/>
                <w:lang w:val="en-GB" w:eastAsia="bg-BG"/>
              </w:rPr>
            </w:pPr>
            <w:r w:rsidRPr="00AE5A84">
              <w:rPr>
                <w:rFonts w:ascii="Sylfaen" w:hAnsi="Sylfaen" w:cstheme="minorHAnsi"/>
                <w:lang w:val="en-GB" w:eastAsia="bg-BG"/>
              </w:rPr>
              <w:t> </w:t>
            </w:r>
          </w:p>
        </w:tc>
        <w:tc>
          <w:tcPr>
            <w:tcW w:w="798" w:type="dxa"/>
            <w:shd w:val="clear" w:color="auto" w:fill="auto"/>
            <w:textDirection w:val="btLr"/>
            <w:vAlign w:val="center"/>
            <w:hideMark/>
          </w:tcPr>
          <w:p w14:paraId="4403C5A5"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c>
          <w:tcPr>
            <w:tcW w:w="663" w:type="dxa"/>
            <w:shd w:val="clear" w:color="auto" w:fill="auto"/>
            <w:textDirection w:val="btLr"/>
            <w:vAlign w:val="center"/>
            <w:hideMark/>
          </w:tcPr>
          <w:p w14:paraId="5FC22168"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c>
          <w:tcPr>
            <w:tcW w:w="2330" w:type="dxa"/>
            <w:shd w:val="clear" w:color="auto" w:fill="auto"/>
            <w:hideMark/>
          </w:tcPr>
          <w:p w14:paraId="35888426"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c>
          <w:tcPr>
            <w:tcW w:w="1858" w:type="dxa"/>
            <w:shd w:val="clear" w:color="auto" w:fill="auto"/>
            <w:vAlign w:val="center"/>
            <w:hideMark/>
          </w:tcPr>
          <w:p w14:paraId="514278D3" w14:textId="77777777" w:rsidR="00EB3E34" w:rsidRPr="00AE5A84" w:rsidRDefault="00EB3E34" w:rsidP="009B247E">
            <w:pPr>
              <w:ind w:firstLineChars="100" w:firstLine="220"/>
              <w:rPr>
                <w:rFonts w:ascii="Sylfaen" w:hAnsi="Sylfaen" w:cstheme="minorHAnsi"/>
                <w:lang w:val="en-GB" w:eastAsia="bg-BG"/>
              </w:rPr>
            </w:pPr>
            <w:r w:rsidRPr="00AE5A84">
              <w:rPr>
                <w:rFonts w:ascii="Sylfaen" w:hAnsi="Sylfaen" w:cstheme="minorHAnsi"/>
                <w:lang w:val="en-GB" w:eastAsia="bg-BG"/>
              </w:rPr>
              <w:t> </w:t>
            </w:r>
          </w:p>
        </w:tc>
        <w:tc>
          <w:tcPr>
            <w:tcW w:w="1508" w:type="dxa"/>
            <w:shd w:val="clear" w:color="auto" w:fill="auto"/>
            <w:vAlign w:val="center"/>
            <w:hideMark/>
          </w:tcPr>
          <w:p w14:paraId="7E221A61"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r>
      <w:tr w:rsidR="00EB3E34" w:rsidRPr="00AE5A84" w14:paraId="4BA5B432" w14:textId="77777777" w:rsidTr="009B247E">
        <w:trPr>
          <w:trHeight w:val="409"/>
        </w:trPr>
        <w:tc>
          <w:tcPr>
            <w:tcW w:w="1280" w:type="dxa"/>
            <w:tcBorders>
              <w:bottom w:val="single" w:sz="4" w:space="0" w:color="auto"/>
            </w:tcBorders>
            <w:shd w:val="clear" w:color="auto" w:fill="auto"/>
            <w:vAlign w:val="center"/>
            <w:hideMark/>
          </w:tcPr>
          <w:p w14:paraId="25111F86" w14:textId="77777777" w:rsidR="00EB3E34" w:rsidRPr="00AE5A84" w:rsidRDefault="00EB3E34" w:rsidP="009B247E">
            <w:pPr>
              <w:jc w:val="center"/>
              <w:rPr>
                <w:rFonts w:ascii="Sylfaen" w:hAnsi="Sylfaen" w:cstheme="minorHAnsi"/>
                <w:lang w:val="en-GB" w:eastAsia="bg-BG"/>
              </w:rPr>
            </w:pPr>
            <w:r w:rsidRPr="00AE5A84">
              <w:rPr>
                <w:rFonts w:ascii="Sylfaen" w:hAnsi="Sylfaen" w:cstheme="minorHAnsi"/>
                <w:lang w:val="en-GB" w:eastAsia="bg-BG"/>
              </w:rPr>
              <w:t> </w:t>
            </w:r>
          </w:p>
        </w:tc>
        <w:tc>
          <w:tcPr>
            <w:tcW w:w="798" w:type="dxa"/>
            <w:tcBorders>
              <w:bottom w:val="single" w:sz="4" w:space="0" w:color="auto"/>
            </w:tcBorders>
            <w:shd w:val="clear" w:color="auto" w:fill="auto"/>
            <w:textDirection w:val="btLr"/>
            <w:vAlign w:val="center"/>
            <w:hideMark/>
          </w:tcPr>
          <w:p w14:paraId="1CF318A5"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c>
          <w:tcPr>
            <w:tcW w:w="663" w:type="dxa"/>
            <w:tcBorders>
              <w:bottom w:val="single" w:sz="4" w:space="0" w:color="auto"/>
            </w:tcBorders>
            <w:shd w:val="clear" w:color="auto" w:fill="auto"/>
            <w:textDirection w:val="btLr"/>
            <w:vAlign w:val="center"/>
            <w:hideMark/>
          </w:tcPr>
          <w:p w14:paraId="350537ED"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c>
          <w:tcPr>
            <w:tcW w:w="2330" w:type="dxa"/>
            <w:tcBorders>
              <w:bottom w:val="single" w:sz="4" w:space="0" w:color="auto"/>
            </w:tcBorders>
            <w:shd w:val="clear" w:color="auto" w:fill="auto"/>
            <w:vAlign w:val="center"/>
            <w:hideMark/>
          </w:tcPr>
          <w:p w14:paraId="243F4B9A"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c>
          <w:tcPr>
            <w:tcW w:w="1858" w:type="dxa"/>
            <w:tcBorders>
              <w:bottom w:val="single" w:sz="4" w:space="0" w:color="auto"/>
            </w:tcBorders>
            <w:shd w:val="clear" w:color="auto" w:fill="auto"/>
            <w:vAlign w:val="center"/>
            <w:hideMark/>
          </w:tcPr>
          <w:p w14:paraId="2B4417E2" w14:textId="77777777" w:rsidR="00EB3E34" w:rsidRPr="00AE5A84" w:rsidRDefault="00EB3E34" w:rsidP="009B247E">
            <w:pPr>
              <w:ind w:firstLineChars="100" w:firstLine="220"/>
              <w:rPr>
                <w:rFonts w:ascii="Sylfaen" w:hAnsi="Sylfaen" w:cstheme="minorHAnsi"/>
                <w:lang w:val="en-GB" w:eastAsia="bg-BG"/>
              </w:rPr>
            </w:pPr>
            <w:r w:rsidRPr="00AE5A84">
              <w:rPr>
                <w:rFonts w:ascii="Sylfaen" w:hAnsi="Sylfaen" w:cstheme="minorHAnsi"/>
                <w:lang w:val="en-GB" w:eastAsia="bg-BG"/>
              </w:rPr>
              <w:t> </w:t>
            </w:r>
          </w:p>
        </w:tc>
        <w:tc>
          <w:tcPr>
            <w:tcW w:w="1508" w:type="dxa"/>
            <w:tcBorders>
              <w:bottom w:val="single" w:sz="4" w:space="0" w:color="auto"/>
            </w:tcBorders>
            <w:shd w:val="clear" w:color="auto" w:fill="auto"/>
            <w:vAlign w:val="center"/>
            <w:hideMark/>
          </w:tcPr>
          <w:p w14:paraId="6E54F0C5" w14:textId="77777777" w:rsidR="00EB3E34" w:rsidRPr="00AE5A84" w:rsidRDefault="00EB3E34" w:rsidP="009B247E">
            <w:pPr>
              <w:rPr>
                <w:rFonts w:ascii="Sylfaen" w:hAnsi="Sylfaen" w:cstheme="minorHAnsi"/>
                <w:lang w:val="en-GB" w:eastAsia="bg-BG"/>
              </w:rPr>
            </w:pPr>
            <w:r w:rsidRPr="00AE5A84">
              <w:rPr>
                <w:rFonts w:ascii="Sylfaen" w:hAnsi="Sylfaen" w:cstheme="minorHAnsi"/>
                <w:lang w:val="en-GB" w:eastAsia="bg-BG"/>
              </w:rPr>
              <w:t> </w:t>
            </w:r>
          </w:p>
        </w:tc>
      </w:tr>
    </w:tbl>
    <w:p w14:paraId="2EFEBB1B" w14:textId="77777777" w:rsidR="00EB3E34" w:rsidRPr="00AE5A84" w:rsidRDefault="00EB3E34" w:rsidP="00EB3E34">
      <w:pPr>
        <w:rPr>
          <w:rFonts w:ascii="Sylfaen" w:hAnsi="Sylfaen" w:cstheme="minorHAnsi"/>
        </w:rPr>
      </w:pPr>
      <w:r w:rsidRPr="00AE5A84">
        <w:rPr>
          <w:rFonts w:ascii="Sylfaen" w:hAnsi="Sylfaen" w:cstheme="minorHAnsi"/>
        </w:rPr>
        <w:t>Authorized Signature:</w:t>
      </w:r>
    </w:p>
    <w:p w14:paraId="7D5CC595" w14:textId="77777777" w:rsidR="00EB3E34" w:rsidRPr="00AE5A84" w:rsidRDefault="00EB3E34" w:rsidP="00EB3E34">
      <w:pPr>
        <w:rPr>
          <w:rFonts w:ascii="Sylfaen" w:hAnsi="Sylfaen" w:cstheme="minorHAnsi"/>
        </w:rPr>
      </w:pPr>
      <w:r w:rsidRPr="00AE5A84">
        <w:rPr>
          <w:rFonts w:ascii="Sylfaen" w:hAnsi="Sylfaen" w:cstheme="minorHAnsi"/>
        </w:rPr>
        <w:t>Name and Title of Signatory:</w:t>
      </w:r>
    </w:p>
    <w:p w14:paraId="6B14EFF8" w14:textId="42F983CB" w:rsidR="00EB3E34" w:rsidRPr="00AE5A84" w:rsidRDefault="00EB3E34" w:rsidP="00EB3E34">
      <w:pPr>
        <w:rPr>
          <w:rFonts w:ascii="Sylfaen" w:hAnsi="Sylfaen" w:cstheme="minorHAnsi"/>
        </w:rPr>
      </w:pPr>
      <w:r w:rsidRPr="00AE5A84">
        <w:rPr>
          <w:rFonts w:ascii="Sylfaen" w:hAnsi="Sylfaen" w:cstheme="minorHAnsi"/>
        </w:rPr>
        <w:t xml:space="preserve">Name of </w:t>
      </w:r>
      <w:r w:rsidR="000F370D">
        <w:rPr>
          <w:rFonts w:ascii="Sylfaen" w:hAnsi="Sylfaen" w:cstheme="minorHAnsi"/>
        </w:rPr>
        <w:t>Bidder</w:t>
      </w:r>
      <w:r w:rsidRPr="00AE5A84">
        <w:rPr>
          <w:rFonts w:ascii="Sylfaen" w:hAnsi="Sylfaen" w:cstheme="minorHAnsi"/>
        </w:rPr>
        <w:t>:</w:t>
      </w:r>
    </w:p>
    <w:p w14:paraId="1D46ED44" w14:textId="77777777" w:rsidR="00EB3E34" w:rsidRPr="00AE5A84" w:rsidRDefault="00EB3E34" w:rsidP="00EB3E34">
      <w:pPr>
        <w:rPr>
          <w:rFonts w:ascii="Sylfaen" w:hAnsi="Sylfaen" w:cstheme="minorHAnsi"/>
          <w:sz w:val="28"/>
        </w:rPr>
      </w:pPr>
      <w:r w:rsidRPr="00AE5A84">
        <w:rPr>
          <w:rFonts w:ascii="Sylfaen" w:hAnsi="Sylfaen" w:cstheme="minorHAnsi"/>
        </w:rPr>
        <w:t>Address</w:t>
      </w:r>
      <w:r w:rsidRPr="00AE5A84">
        <w:rPr>
          <w:rFonts w:ascii="Sylfaen" w:hAnsi="Sylfaen" w:cstheme="minorHAnsi"/>
          <w:sz w:val="28"/>
        </w:rPr>
        <w:t>:</w:t>
      </w:r>
    </w:p>
    <w:p w14:paraId="4508FA08" w14:textId="77777777" w:rsidR="00EB3E34" w:rsidRPr="00AE5A84" w:rsidRDefault="00EB3E34" w:rsidP="00EB3E34">
      <w:pPr>
        <w:rPr>
          <w:rFonts w:ascii="Sylfaen" w:hAnsi="Sylfaen" w:cstheme="minorHAnsi"/>
        </w:rPr>
      </w:pPr>
    </w:p>
    <w:p w14:paraId="046CE4D2" w14:textId="77777777" w:rsidR="00EB3E34" w:rsidRPr="00AE5A84" w:rsidRDefault="00EB3E34" w:rsidP="00EB3E34">
      <w:pPr>
        <w:widowControl/>
        <w:spacing w:after="160" w:line="259" w:lineRule="auto"/>
        <w:rPr>
          <w:rFonts w:ascii="Sylfaen" w:eastAsiaTheme="majorEastAsia" w:hAnsi="Sylfaen" w:cstheme="minorHAnsi"/>
          <w:color w:val="2F5496" w:themeColor="accent1" w:themeShade="BF"/>
          <w:sz w:val="26"/>
          <w:szCs w:val="26"/>
        </w:rPr>
      </w:pPr>
      <w:r w:rsidRPr="00AE5A84">
        <w:rPr>
          <w:rFonts w:ascii="Sylfaen" w:hAnsi="Sylfaen" w:cstheme="minorHAnsi"/>
        </w:rPr>
        <w:br w:type="page"/>
      </w:r>
    </w:p>
    <w:p w14:paraId="236436B1" w14:textId="2F9C7E83" w:rsidR="006B48D9" w:rsidRPr="00AE5A84" w:rsidRDefault="0092423C" w:rsidP="00E31037">
      <w:pPr>
        <w:pStyle w:val="Heading3"/>
        <w:jc w:val="center"/>
        <w:rPr>
          <w:rFonts w:ascii="Sylfaen" w:eastAsia="Calibri" w:hAnsi="Sylfaen" w:cstheme="minorHAnsi"/>
        </w:rPr>
      </w:pPr>
      <w:bookmarkStart w:id="105" w:name="_Toc118970229"/>
      <w:r w:rsidRPr="00AE5A84">
        <w:rPr>
          <w:rFonts w:ascii="Sylfaen" w:eastAsia="Calibri" w:hAnsi="Sylfaen" w:cstheme="minorHAnsi"/>
          <w:bCs/>
        </w:rPr>
        <w:lastRenderedPageBreak/>
        <w:t>T</w:t>
      </w:r>
      <w:r w:rsidR="00543478">
        <w:rPr>
          <w:rFonts w:ascii="Sylfaen" w:eastAsia="Calibri" w:hAnsi="Sylfaen" w:cstheme="minorHAnsi"/>
          <w:bCs/>
        </w:rPr>
        <w:t>4</w:t>
      </w:r>
      <w:r w:rsidRPr="00AE5A84">
        <w:rPr>
          <w:rFonts w:ascii="Sylfaen" w:eastAsia="Calibri" w:hAnsi="Sylfaen" w:cstheme="minorHAnsi"/>
          <w:bCs/>
        </w:rPr>
        <w:t xml:space="preserve"> </w:t>
      </w:r>
      <w:r w:rsidR="0024067E" w:rsidRPr="00AE5A84">
        <w:rPr>
          <w:rFonts w:ascii="Sylfaen" w:eastAsia="Calibri" w:hAnsi="Sylfaen" w:cstheme="minorHAnsi"/>
          <w:bCs/>
        </w:rPr>
        <w:t>Statement</w:t>
      </w:r>
      <w:r w:rsidR="00746404" w:rsidRPr="00AE5A84">
        <w:rPr>
          <w:rFonts w:ascii="Sylfaen" w:eastAsia="Calibri" w:hAnsi="Sylfaen" w:cstheme="minorHAnsi"/>
          <w:bCs/>
          <w:w w:val="99"/>
        </w:rPr>
        <w:t xml:space="preserve"> </w:t>
      </w:r>
      <w:r w:rsidR="00746404" w:rsidRPr="00AE5A84">
        <w:rPr>
          <w:rFonts w:ascii="Sylfaen" w:eastAsia="Calibri" w:hAnsi="Sylfaen" w:cstheme="minorHAnsi"/>
        </w:rPr>
        <w:t>for t</w:t>
      </w:r>
      <w:r w:rsidR="00746404" w:rsidRPr="00AE5A84">
        <w:rPr>
          <w:rFonts w:ascii="Sylfaen" w:eastAsia="Calibri" w:hAnsi="Sylfaen" w:cstheme="minorHAnsi"/>
          <w:spacing w:val="-1"/>
        </w:rPr>
        <w:t>h</w:t>
      </w:r>
      <w:r w:rsidR="00746404" w:rsidRPr="00AE5A84">
        <w:rPr>
          <w:rFonts w:ascii="Sylfaen" w:eastAsia="Calibri" w:hAnsi="Sylfaen" w:cstheme="minorHAnsi"/>
        </w:rPr>
        <w:t>e</w:t>
      </w:r>
      <w:r w:rsidR="00746404" w:rsidRPr="00AE5A84">
        <w:rPr>
          <w:rFonts w:ascii="Sylfaen" w:eastAsia="Calibri" w:hAnsi="Sylfaen" w:cstheme="minorHAnsi"/>
          <w:spacing w:val="-2"/>
        </w:rPr>
        <w:t xml:space="preserve"> </w:t>
      </w:r>
      <w:r w:rsidR="00746404" w:rsidRPr="00AE5A84">
        <w:rPr>
          <w:rFonts w:ascii="Sylfaen" w:eastAsia="Calibri" w:hAnsi="Sylfaen" w:cstheme="minorHAnsi"/>
        </w:rPr>
        <w:t>Use</w:t>
      </w:r>
      <w:r w:rsidR="00746404" w:rsidRPr="00AE5A84">
        <w:rPr>
          <w:rFonts w:ascii="Sylfaen" w:eastAsia="Calibri" w:hAnsi="Sylfaen" w:cstheme="minorHAnsi"/>
          <w:spacing w:val="-1"/>
        </w:rPr>
        <w:t xml:space="preserve"> </w:t>
      </w:r>
      <w:r w:rsidR="00746404" w:rsidRPr="00AE5A84">
        <w:rPr>
          <w:rFonts w:ascii="Sylfaen" w:eastAsia="Calibri" w:hAnsi="Sylfaen" w:cstheme="minorHAnsi"/>
          <w:spacing w:val="1"/>
        </w:rPr>
        <w:t>o</w:t>
      </w:r>
      <w:r w:rsidR="00746404" w:rsidRPr="00AE5A84">
        <w:rPr>
          <w:rFonts w:ascii="Sylfaen" w:eastAsia="Calibri" w:hAnsi="Sylfaen" w:cstheme="minorHAnsi"/>
        </w:rPr>
        <w:t>f Su</w:t>
      </w:r>
      <w:r w:rsidR="00746404" w:rsidRPr="00AE5A84">
        <w:rPr>
          <w:rFonts w:ascii="Sylfaen" w:eastAsia="Calibri" w:hAnsi="Sylfaen" w:cstheme="minorHAnsi"/>
          <w:spacing w:val="-1"/>
        </w:rPr>
        <w:t>b</w:t>
      </w:r>
      <w:r w:rsidR="00746404" w:rsidRPr="00AE5A84">
        <w:rPr>
          <w:rFonts w:ascii="Sylfaen" w:eastAsia="Calibri" w:hAnsi="Sylfaen" w:cstheme="minorHAnsi"/>
          <w:spacing w:val="-2"/>
        </w:rPr>
        <w:t>c</w:t>
      </w:r>
      <w:r w:rsidR="00746404" w:rsidRPr="00AE5A84">
        <w:rPr>
          <w:rFonts w:ascii="Sylfaen" w:eastAsia="Calibri" w:hAnsi="Sylfaen" w:cstheme="minorHAnsi"/>
          <w:spacing w:val="1"/>
        </w:rPr>
        <w:t>o</w:t>
      </w:r>
      <w:r w:rsidR="00746404" w:rsidRPr="00AE5A84">
        <w:rPr>
          <w:rFonts w:ascii="Sylfaen" w:eastAsia="Calibri" w:hAnsi="Sylfaen" w:cstheme="minorHAnsi"/>
          <w:spacing w:val="-1"/>
        </w:rPr>
        <w:t>n</w:t>
      </w:r>
      <w:r w:rsidR="00746404" w:rsidRPr="00AE5A84">
        <w:rPr>
          <w:rFonts w:ascii="Sylfaen" w:eastAsia="Calibri" w:hAnsi="Sylfaen" w:cstheme="minorHAnsi"/>
        </w:rPr>
        <w:t>tra</w:t>
      </w:r>
      <w:r w:rsidR="00746404" w:rsidRPr="00AE5A84">
        <w:rPr>
          <w:rFonts w:ascii="Sylfaen" w:eastAsia="Calibri" w:hAnsi="Sylfaen" w:cstheme="minorHAnsi"/>
          <w:spacing w:val="-2"/>
        </w:rPr>
        <w:t>ct</w:t>
      </w:r>
      <w:r w:rsidR="00746404" w:rsidRPr="00AE5A84">
        <w:rPr>
          <w:rFonts w:ascii="Sylfaen" w:eastAsia="Calibri" w:hAnsi="Sylfaen" w:cstheme="minorHAnsi"/>
          <w:spacing w:val="1"/>
        </w:rPr>
        <w:t>o</w:t>
      </w:r>
      <w:r w:rsidR="00746404" w:rsidRPr="00AE5A84">
        <w:rPr>
          <w:rFonts w:ascii="Sylfaen" w:eastAsia="Calibri" w:hAnsi="Sylfaen" w:cstheme="minorHAnsi"/>
        </w:rPr>
        <w:t>rs</w:t>
      </w:r>
      <w:bookmarkEnd w:id="105"/>
    </w:p>
    <w:p w14:paraId="5692EFFA" w14:textId="77777777" w:rsidR="006B48D9" w:rsidRPr="00AE5A84" w:rsidRDefault="006B48D9" w:rsidP="006B48D9">
      <w:pPr>
        <w:spacing w:before="8" w:after="0" w:line="130" w:lineRule="exact"/>
        <w:rPr>
          <w:rFonts w:ascii="Sylfaen" w:hAnsi="Sylfaen" w:cstheme="minorHAnsi"/>
          <w:sz w:val="13"/>
          <w:szCs w:val="13"/>
        </w:rPr>
      </w:pPr>
    </w:p>
    <w:p w14:paraId="474376B4" w14:textId="77777777" w:rsidR="00746404" w:rsidRPr="00AE5A84" w:rsidRDefault="00746404" w:rsidP="00746404">
      <w:pPr>
        <w:spacing w:before="360"/>
        <w:ind w:left="4392" w:firstLine="1458"/>
        <w:jc w:val="right"/>
        <w:rPr>
          <w:rFonts w:ascii="Sylfaen" w:hAnsi="Sylfaen" w:cstheme="minorHAnsi"/>
          <w:bCs/>
          <w:i/>
          <w:iCs/>
        </w:rPr>
      </w:pPr>
      <w:r w:rsidRPr="00AE5A84">
        <w:rPr>
          <w:rFonts w:ascii="Sylfaen" w:hAnsi="Sylfaen" w:cstheme="minorHAnsi"/>
          <w:bCs/>
        </w:rPr>
        <w:t xml:space="preserve">Date: </w:t>
      </w:r>
      <w:r w:rsidRPr="00AE5A84">
        <w:rPr>
          <w:rFonts w:ascii="Sylfaen" w:hAnsi="Sylfaen" w:cstheme="minorHAnsi"/>
          <w:bCs/>
          <w:i/>
          <w:iCs/>
        </w:rPr>
        <w:t xml:space="preserve">[insert day, month, and year] </w:t>
      </w:r>
      <w:r w:rsidRPr="00AE5A84">
        <w:rPr>
          <w:rFonts w:ascii="Sylfaen" w:hAnsi="Sylfaen" w:cstheme="minorHAnsi"/>
          <w:bCs/>
          <w:i/>
          <w:iCs/>
        </w:rPr>
        <w:br/>
      </w:r>
      <w:r w:rsidRPr="00AE5A84">
        <w:rPr>
          <w:rFonts w:ascii="Sylfaen" w:hAnsi="Sylfaen" w:cstheme="minorHAnsi"/>
          <w:bCs/>
        </w:rPr>
        <w:t xml:space="preserve">RFP No. and title: </w:t>
      </w:r>
      <w:r w:rsidRPr="00AE5A84">
        <w:rPr>
          <w:rFonts w:ascii="Sylfaen" w:hAnsi="Sylfaen" w:cstheme="minorHAnsi"/>
          <w:bCs/>
          <w:i/>
          <w:iCs/>
        </w:rPr>
        <w:t>[insert RFP number and title]</w:t>
      </w:r>
    </w:p>
    <w:p w14:paraId="022DC46A" w14:textId="77777777" w:rsidR="00746404" w:rsidRPr="00AE5A84" w:rsidRDefault="00746404" w:rsidP="00746404">
      <w:pPr>
        <w:pStyle w:val="Style11"/>
        <w:spacing w:line="240" w:lineRule="auto"/>
        <w:rPr>
          <w:rFonts w:ascii="Sylfaen" w:hAnsi="Sylfaen" w:cstheme="minorHAnsi"/>
          <w:bCs/>
        </w:rPr>
      </w:pPr>
    </w:p>
    <w:p w14:paraId="6A3EC7A8" w14:textId="5EEB63DF" w:rsidR="0003496A" w:rsidRPr="00AE5A84" w:rsidRDefault="00746404" w:rsidP="0003496A">
      <w:pPr>
        <w:spacing w:after="0" w:line="240" w:lineRule="auto"/>
        <w:ind w:right="-20"/>
        <w:jc w:val="both"/>
        <w:rPr>
          <w:rFonts w:ascii="Sylfaen" w:hAnsi="Sylfaen" w:cstheme="minorHAnsi"/>
          <w:bCs/>
        </w:rPr>
      </w:pPr>
      <w:r w:rsidRPr="00AE5A84">
        <w:rPr>
          <w:rFonts w:ascii="Sylfaen" w:hAnsi="Sylfaen" w:cstheme="minorHAnsi"/>
          <w:bCs/>
          <w:spacing w:val="-7"/>
        </w:rPr>
        <w:t xml:space="preserve">We, the </w:t>
      </w:r>
      <w:r w:rsidR="0003496A" w:rsidRPr="00AE5A84">
        <w:rPr>
          <w:rFonts w:ascii="Sylfaen" w:hAnsi="Sylfaen" w:cstheme="minorHAnsi"/>
          <w:bCs/>
          <w:spacing w:val="-7"/>
        </w:rPr>
        <w:t xml:space="preserve">undersigned, </w:t>
      </w:r>
      <w:r w:rsidR="009F12B5" w:rsidRPr="00AE5A84">
        <w:rPr>
          <w:rFonts w:ascii="Sylfaen" w:eastAsia="Calibri" w:hAnsi="Sylfaen" w:cstheme="minorHAnsi"/>
        </w:rPr>
        <w:t>in</w:t>
      </w:r>
      <w:r w:rsidR="009F12B5" w:rsidRPr="00AE5A84">
        <w:rPr>
          <w:rFonts w:ascii="Sylfaen" w:eastAsia="Calibri" w:hAnsi="Sylfaen" w:cstheme="minorHAnsi"/>
          <w:spacing w:val="29"/>
        </w:rPr>
        <w:t xml:space="preserve"> </w:t>
      </w:r>
      <w:r w:rsidR="009F12B5" w:rsidRPr="00AE5A84">
        <w:rPr>
          <w:rFonts w:ascii="Sylfaen" w:eastAsia="Calibri" w:hAnsi="Sylfaen" w:cstheme="minorHAnsi"/>
        </w:rPr>
        <w:t>c</w:t>
      </w:r>
      <w:r w:rsidR="009F12B5" w:rsidRPr="00AE5A84">
        <w:rPr>
          <w:rFonts w:ascii="Sylfaen" w:eastAsia="Calibri" w:hAnsi="Sylfaen" w:cstheme="minorHAnsi"/>
          <w:spacing w:val="1"/>
        </w:rPr>
        <w:t>o</w:t>
      </w:r>
      <w:r w:rsidR="009F12B5" w:rsidRPr="00AE5A84">
        <w:rPr>
          <w:rFonts w:ascii="Sylfaen" w:eastAsia="Calibri" w:hAnsi="Sylfaen" w:cstheme="minorHAnsi"/>
          <w:spacing w:val="-1"/>
        </w:rPr>
        <w:t>nn</w:t>
      </w:r>
      <w:r w:rsidR="009F12B5" w:rsidRPr="00AE5A84">
        <w:rPr>
          <w:rFonts w:ascii="Sylfaen" w:eastAsia="Calibri" w:hAnsi="Sylfaen" w:cstheme="minorHAnsi"/>
        </w:rPr>
        <w:t>e</w:t>
      </w:r>
      <w:r w:rsidR="009F12B5" w:rsidRPr="00AE5A84">
        <w:rPr>
          <w:rFonts w:ascii="Sylfaen" w:eastAsia="Calibri" w:hAnsi="Sylfaen" w:cstheme="minorHAnsi"/>
          <w:spacing w:val="-2"/>
        </w:rPr>
        <w:t>c</w:t>
      </w:r>
      <w:r w:rsidR="009F12B5" w:rsidRPr="00AE5A84">
        <w:rPr>
          <w:rFonts w:ascii="Sylfaen" w:eastAsia="Calibri" w:hAnsi="Sylfaen" w:cstheme="minorHAnsi"/>
        </w:rPr>
        <w:t>ti</w:t>
      </w:r>
      <w:r w:rsidR="009F12B5" w:rsidRPr="00AE5A84">
        <w:rPr>
          <w:rFonts w:ascii="Sylfaen" w:eastAsia="Calibri" w:hAnsi="Sylfaen" w:cstheme="minorHAnsi"/>
          <w:spacing w:val="1"/>
        </w:rPr>
        <w:t>o</w:t>
      </w:r>
      <w:r w:rsidR="009F12B5" w:rsidRPr="00AE5A84">
        <w:rPr>
          <w:rFonts w:ascii="Sylfaen" w:eastAsia="Calibri" w:hAnsi="Sylfaen" w:cstheme="minorHAnsi"/>
        </w:rPr>
        <w:t>n</w:t>
      </w:r>
      <w:r w:rsidR="009F12B5" w:rsidRPr="00AE5A84">
        <w:rPr>
          <w:rFonts w:ascii="Sylfaen" w:eastAsia="Calibri" w:hAnsi="Sylfaen" w:cstheme="minorHAnsi"/>
          <w:spacing w:val="27"/>
        </w:rPr>
        <w:t xml:space="preserve"> </w:t>
      </w:r>
      <w:r w:rsidR="009F12B5" w:rsidRPr="00AE5A84">
        <w:rPr>
          <w:rFonts w:ascii="Sylfaen" w:eastAsia="Calibri" w:hAnsi="Sylfaen" w:cstheme="minorHAnsi"/>
        </w:rPr>
        <w:t>with</w:t>
      </w:r>
      <w:r w:rsidR="009F12B5" w:rsidRPr="00AE5A84">
        <w:rPr>
          <w:rFonts w:ascii="Sylfaen" w:eastAsia="Calibri" w:hAnsi="Sylfaen" w:cstheme="minorHAnsi"/>
          <w:spacing w:val="29"/>
        </w:rPr>
        <w:t xml:space="preserve"> </w:t>
      </w:r>
      <w:r w:rsidR="009F12B5" w:rsidRPr="00AE5A84">
        <w:rPr>
          <w:rFonts w:ascii="Sylfaen" w:eastAsia="Calibri" w:hAnsi="Sylfaen" w:cstheme="minorHAnsi"/>
        </w:rPr>
        <w:t>our Proposal</w:t>
      </w:r>
      <w:r w:rsidR="009F12B5" w:rsidRPr="00AE5A84">
        <w:rPr>
          <w:rFonts w:ascii="Sylfaen" w:eastAsia="Calibri" w:hAnsi="Sylfaen" w:cstheme="minorHAnsi"/>
          <w:spacing w:val="29"/>
        </w:rPr>
        <w:t xml:space="preserve"> </w:t>
      </w:r>
      <w:r w:rsidR="009F12B5" w:rsidRPr="00AE5A84">
        <w:rPr>
          <w:rFonts w:ascii="Sylfaen" w:eastAsia="Calibri" w:hAnsi="Sylfaen" w:cstheme="minorHAnsi"/>
          <w:spacing w:val="-3"/>
        </w:rPr>
        <w:t>f</w:t>
      </w:r>
      <w:r w:rsidR="009F12B5" w:rsidRPr="00AE5A84">
        <w:rPr>
          <w:rFonts w:ascii="Sylfaen" w:eastAsia="Calibri" w:hAnsi="Sylfaen" w:cstheme="minorHAnsi"/>
          <w:spacing w:val="1"/>
        </w:rPr>
        <w:t>o</w:t>
      </w:r>
      <w:r w:rsidR="009F12B5" w:rsidRPr="00AE5A84">
        <w:rPr>
          <w:rFonts w:ascii="Sylfaen" w:eastAsia="Calibri" w:hAnsi="Sylfaen" w:cstheme="minorHAnsi"/>
        </w:rPr>
        <w:t>r</w:t>
      </w:r>
      <w:r w:rsidR="009F12B5" w:rsidRPr="00AE5A84">
        <w:rPr>
          <w:rFonts w:ascii="Sylfaen" w:eastAsia="Calibri" w:hAnsi="Sylfaen" w:cstheme="minorHAnsi"/>
          <w:spacing w:val="29"/>
        </w:rPr>
        <w:t xml:space="preserve"> </w:t>
      </w:r>
      <w:r w:rsidR="009F12B5" w:rsidRPr="00AE5A84">
        <w:rPr>
          <w:rFonts w:ascii="Sylfaen" w:hAnsi="Sylfaen" w:cstheme="minorHAnsi"/>
        </w:rPr>
        <w:t>perform</w:t>
      </w:r>
      <w:r w:rsidR="0003496A" w:rsidRPr="00AE5A84">
        <w:rPr>
          <w:rFonts w:ascii="Sylfaen" w:hAnsi="Sylfaen" w:cstheme="minorHAnsi"/>
        </w:rPr>
        <w:t>ance of</w:t>
      </w:r>
      <w:r w:rsidR="00B678B2" w:rsidRPr="00AE5A84">
        <w:rPr>
          <w:rFonts w:ascii="Sylfaen" w:hAnsi="Sylfaen" w:cstheme="minorHAnsi"/>
        </w:rPr>
        <w:t xml:space="preserve"> </w:t>
      </w:r>
      <w:r w:rsidR="005445B4" w:rsidRPr="00AE5A84">
        <w:rPr>
          <w:rFonts w:ascii="Sylfaen" w:eastAsia="Times New Roman" w:hAnsi="Sylfaen" w:cstheme="minorHAnsi"/>
          <w:b/>
          <w:bCs/>
          <w:lang w:val="en-GB"/>
        </w:rPr>
        <w:t>CGHC 21/22</w:t>
      </w:r>
      <w:r w:rsidR="00435AAD" w:rsidRPr="00AE5A84">
        <w:rPr>
          <w:rFonts w:ascii="Sylfaen" w:hAnsi="Sylfaen" w:cstheme="minorHAnsi"/>
        </w:rPr>
        <w:t xml:space="preserve">: </w:t>
      </w:r>
      <w:r w:rsidR="00173789" w:rsidRPr="00AE5A84">
        <w:rPr>
          <w:rFonts w:ascii="Sylfaen" w:hAnsi="Sylfaen" w:cstheme="minorHAnsi"/>
          <w:i/>
        </w:rPr>
        <w:t xml:space="preserve">design, manufacture, supply, installation and commissioning of two new </w:t>
      </w:r>
      <w:r w:rsidR="00D84812" w:rsidRPr="00AE5A84">
        <w:rPr>
          <w:rFonts w:ascii="Sylfaen" w:hAnsi="Sylfaen" w:cstheme="minorHAnsi"/>
          <w:i/>
        </w:rPr>
        <w:t>125MVA</w:t>
      </w:r>
      <w:r w:rsidR="00173789" w:rsidRPr="00AE5A84">
        <w:rPr>
          <w:rFonts w:ascii="Sylfaen" w:hAnsi="Sylfaen" w:cstheme="minorHAnsi"/>
          <w:i/>
        </w:rPr>
        <w:t>-13.8/220 kV transformers for Shamb HPP of ContourGlobal Hydro Cascade CJSC</w:t>
      </w:r>
      <w:r w:rsidR="00C102E7" w:rsidRPr="00AE5A84">
        <w:rPr>
          <w:rFonts w:ascii="Sylfaen" w:hAnsi="Sylfaen" w:cstheme="minorHAnsi"/>
          <w:i/>
        </w:rPr>
        <w:t xml:space="preserve"> </w:t>
      </w:r>
      <w:r w:rsidR="009F12B5" w:rsidRPr="00AE5A84">
        <w:rPr>
          <w:rFonts w:ascii="Sylfaen" w:hAnsi="Sylfaen" w:cstheme="minorHAnsi"/>
        </w:rPr>
        <w:t xml:space="preserve">in accordance with your Request for Proposal </w:t>
      </w:r>
      <w:proofErr w:type="gramStart"/>
      <w:r w:rsidR="009F12B5" w:rsidRPr="00AE5A84">
        <w:rPr>
          <w:rFonts w:ascii="Sylfaen" w:hAnsi="Sylfaen" w:cstheme="minorHAnsi"/>
        </w:rPr>
        <w:t xml:space="preserve">dated </w:t>
      </w:r>
      <w:r w:rsidR="00693B28">
        <w:rPr>
          <w:rFonts w:ascii="Sylfaen" w:hAnsi="Sylfaen" w:cstheme="minorHAnsi"/>
        </w:rPr>
        <w:t xml:space="preserve"> 10</w:t>
      </w:r>
      <w:proofErr w:type="gramEnd"/>
      <w:r w:rsidR="00693B28">
        <w:rPr>
          <w:rFonts w:ascii="Sylfaen" w:hAnsi="Sylfaen" w:cstheme="minorHAnsi"/>
        </w:rPr>
        <w:t xml:space="preserve"> </w:t>
      </w:r>
      <w:r w:rsidR="009B4D7B">
        <w:rPr>
          <w:rFonts w:ascii="Sylfaen" w:hAnsi="Sylfaen" w:cstheme="minorHAnsi"/>
        </w:rPr>
        <w:t xml:space="preserve">November </w:t>
      </w:r>
      <w:r w:rsidR="00D84812" w:rsidRPr="00AE5A84">
        <w:rPr>
          <w:rFonts w:ascii="Sylfaen" w:hAnsi="Sylfaen" w:cstheme="minorHAnsi"/>
        </w:rPr>
        <w:t xml:space="preserve"> </w:t>
      </w:r>
      <w:r w:rsidR="009F12B5" w:rsidRPr="00AE5A84">
        <w:rPr>
          <w:rFonts w:ascii="Sylfaen" w:hAnsi="Sylfaen" w:cstheme="minorHAnsi"/>
          <w:lang w:val="bg-BG"/>
        </w:rPr>
        <w:t xml:space="preserve"> </w:t>
      </w:r>
      <w:r w:rsidR="00F05F4F" w:rsidRPr="00AE5A84">
        <w:rPr>
          <w:rFonts w:ascii="Sylfaen" w:hAnsi="Sylfaen" w:cstheme="minorHAnsi"/>
          <w:lang w:val="bg-BG"/>
        </w:rPr>
        <w:t>20</w:t>
      </w:r>
      <w:r w:rsidR="00F05F4F" w:rsidRPr="00AE5A84">
        <w:rPr>
          <w:rFonts w:ascii="Sylfaen" w:hAnsi="Sylfaen" w:cstheme="minorHAnsi"/>
        </w:rPr>
        <w:t>22</w:t>
      </w:r>
    </w:p>
    <w:p w14:paraId="377914AA" w14:textId="76E2B371" w:rsidR="00746404" w:rsidRPr="00AE5A84" w:rsidRDefault="00746404" w:rsidP="00746404">
      <w:pPr>
        <w:pStyle w:val="Style11"/>
        <w:spacing w:line="240" w:lineRule="auto"/>
        <w:rPr>
          <w:rFonts w:ascii="Sylfaen" w:hAnsi="Sylfaen" w:cstheme="minorHAnsi"/>
          <w:bCs/>
          <w:sz w:val="22"/>
          <w:szCs w:val="22"/>
        </w:rPr>
      </w:pPr>
    </w:p>
    <w:p w14:paraId="4C0FD667" w14:textId="77777777" w:rsidR="006B48D9" w:rsidRPr="00AE5A84" w:rsidRDefault="006B48D9" w:rsidP="006B48D9">
      <w:pPr>
        <w:spacing w:before="5" w:after="0" w:line="130" w:lineRule="exact"/>
        <w:rPr>
          <w:rFonts w:ascii="Sylfaen" w:hAnsi="Sylfaen" w:cstheme="minorHAnsi"/>
        </w:rPr>
      </w:pPr>
    </w:p>
    <w:p w14:paraId="39D52BD1" w14:textId="77777777" w:rsidR="008D079D" w:rsidRPr="00AE5A84" w:rsidRDefault="008D079D" w:rsidP="006B48D9">
      <w:pPr>
        <w:spacing w:after="0" w:line="240" w:lineRule="auto"/>
        <w:ind w:left="216" w:right="-20"/>
        <w:rPr>
          <w:rFonts w:ascii="Sylfaen" w:eastAsia="Calibri" w:hAnsi="Sylfaen" w:cstheme="minorHAnsi"/>
          <w:i/>
        </w:rPr>
      </w:pPr>
    </w:p>
    <w:p w14:paraId="552C912E" w14:textId="1518E3AA" w:rsidR="006B48D9" w:rsidRPr="00AE5A84" w:rsidRDefault="008D079D" w:rsidP="006B48D9">
      <w:pPr>
        <w:spacing w:after="0" w:line="240" w:lineRule="auto"/>
        <w:ind w:left="216" w:right="-20"/>
        <w:jc w:val="center"/>
        <w:rPr>
          <w:rFonts w:ascii="Sylfaen" w:hAnsi="Sylfaen" w:cstheme="minorHAnsi"/>
          <w:b/>
        </w:rPr>
      </w:pPr>
      <w:r w:rsidRPr="00AE5A84">
        <w:rPr>
          <w:rFonts w:ascii="Sylfaen" w:eastAsia="Calibri" w:hAnsi="Sylfaen" w:cstheme="minorHAnsi"/>
          <w:b/>
          <w:i/>
        </w:rPr>
        <w:t>d</w:t>
      </w:r>
      <w:r w:rsidR="006B48D9" w:rsidRPr="00AE5A84">
        <w:rPr>
          <w:rFonts w:ascii="Sylfaen" w:eastAsia="Calibri" w:hAnsi="Sylfaen" w:cstheme="minorHAnsi"/>
          <w:b/>
          <w:i/>
        </w:rPr>
        <w:t>eclare that</w:t>
      </w:r>
    </w:p>
    <w:p w14:paraId="38A8943E" w14:textId="77777777" w:rsidR="006B48D9" w:rsidRPr="00AE5A84" w:rsidRDefault="006B48D9" w:rsidP="006B48D9">
      <w:pPr>
        <w:spacing w:after="0" w:line="200" w:lineRule="exact"/>
        <w:rPr>
          <w:rFonts w:ascii="Sylfaen" w:hAnsi="Sylfaen" w:cstheme="minorHAnsi"/>
        </w:rPr>
      </w:pPr>
    </w:p>
    <w:p w14:paraId="364BE85D" w14:textId="77777777" w:rsidR="006B48D9" w:rsidRPr="00AE5A84" w:rsidRDefault="006B48D9" w:rsidP="006B48D9">
      <w:pPr>
        <w:spacing w:after="0" w:line="200" w:lineRule="exact"/>
        <w:rPr>
          <w:rFonts w:ascii="Sylfaen" w:hAnsi="Sylfaen" w:cstheme="minorHAnsi"/>
        </w:rPr>
      </w:pPr>
    </w:p>
    <w:p w14:paraId="191E0976" w14:textId="77777777" w:rsidR="006B48D9" w:rsidRPr="00AE5A84" w:rsidRDefault="006B48D9" w:rsidP="006B48D9">
      <w:pPr>
        <w:tabs>
          <w:tab w:val="left" w:pos="920"/>
          <w:tab w:val="left" w:pos="6700"/>
        </w:tabs>
        <w:spacing w:after="0" w:line="240" w:lineRule="auto"/>
        <w:ind w:left="216" w:right="-20"/>
        <w:rPr>
          <w:rFonts w:ascii="Sylfaen" w:eastAsia="Calibri" w:hAnsi="Sylfaen" w:cstheme="minorHAnsi"/>
        </w:rPr>
      </w:pPr>
      <w:r w:rsidRPr="00AE5A84">
        <w:rPr>
          <w:rFonts w:ascii="Sylfaen" w:eastAsia="Calibri" w:hAnsi="Sylfaen" w:cstheme="minorHAnsi"/>
          <w:spacing w:val="1"/>
        </w:rPr>
        <w:t>1</w:t>
      </w:r>
      <w:r w:rsidRPr="00AE5A84">
        <w:rPr>
          <w:rFonts w:ascii="Sylfaen" w:eastAsia="Calibri" w:hAnsi="Sylfaen" w:cstheme="minorHAnsi"/>
        </w:rPr>
        <w:t>.</w:t>
      </w:r>
      <w:r w:rsidRPr="00AE5A84">
        <w:rPr>
          <w:rFonts w:ascii="Sylfaen" w:eastAsia="Calibri" w:hAnsi="Sylfaen" w:cstheme="minorHAnsi"/>
        </w:rPr>
        <w:tab/>
      </w:r>
      <w:r w:rsidRPr="00AE5A84">
        <w:rPr>
          <w:rFonts w:ascii="Sylfaen" w:eastAsia="Calibri" w:hAnsi="Sylfaen" w:cstheme="minorHAnsi"/>
          <w:spacing w:val="1"/>
        </w:rPr>
        <w:t>D</w:t>
      </w:r>
      <w:r w:rsidRPr="00AE5A84">
        <w:rPr>
          <w:rFonts w:ascii="Sylfaen" w:eastAsia="Calibri" w:hAnsi="Sylfaen" w:cstheme="minorHAnsi"/>
          <w:spacing w:val="-1"/>
        </w:rPr>
        <w:t>u</w:t>
      </w:r>
      <w:r w:rsidRPr="00AE5A84">
        <w:rPr>
          <w:rFonts w:ascii="Sylfaen" w:eastAsia="Calibri" w:hAnsi="Sylfaen" w:cstheme="minorHAnsi"/>
        </w:rPr>
        <w:t>ri</w:t>
      </w:r>
      <w:r w:rsidRPr="00AE5A84">
        <w:rPr>
          <w:rFonts w:ascii="Sylfaen" w:eastAsia="Calibri" w:hAnsi="Sylfaen" w:cstheme="minorHAnsi"/>
          <w:spacing w:val="-1"/>
        </w:rPr>
        <w:t>n</w:t>
      </w:r>
      <w:r w:rsidRPr="00AE5A84">
        <w:rPr>
          <w:rFonts w:ascii="Sylfaen" w:eastAsia="Calibri" w:hAnsi="Sylfaen" w:cstheme="minorHAnsi"/>
        </w:rPr>
        <w:t>g</w:t>
      </w:r>
      <w:r w:rsidRPr="00AE5A84">
        <w:rPr>
          <w:rFonts w:ascii="Sylfaen" w:eastAsia="Calibri" w:hAnsi="Sylfaen" w:cstheme="minorHAnsi"/>
          <w:spacing w:val="-1"/>
        </w:rPr>
        <w:t xml:space="preserve"> </w:t>
      </w:r>
      <w:r w:rsidRPr="00AE5A84">
        <w:rPr>
          <w:rFonts w:ascii="Sylfaen" w:eastAsia="Calibri" w:hAnsi="Sylfaen" w:cstheme="minorHAnsi"/>
          <w:spacing w:val="1"/>
        </w:rPr>
        <w:t>e</w:t>
      </w:r>
      <w:r w:rsidRPr="00AE5A84">
        <w:rPr>
          <w:rFonts w:ascii="Sylfaen" w:eastAsia="Calibri" w:hAnsi="Sylfaen" w:cstheme="minorHAnsi"/>
        </w:rPr>
        <w:t>x</w:t>
      </w:r>
      <w:r w:rsidRPr="00AE5A84">
        <w:rPr>
          <w:rFonts w:ascii="Sylfaen" w:eastAsia="Calibri" w:hAnsi="Sylfaen" w:cstheme="minorHAnsi"/>
          <w:spacing w:val="-1"/>
        </w:rPr>
        <w:t>e</w:t>
      </w:r>
      <w:r w:rsidRPr="00AE5A84">
        <w:rPr>
          <w:rFonts w:ascii="Sylfaen" w:eastAsia="Calibri" w:hAnsi="Sylfaen" w:cstheme="minorHAnsi"/>
        </w:rPr>
        <w:t>cution</w:t>
      </w:r>
      <w:r w:rsidRPr="00AE5A84">
        <w:rPr>
          <w:rFonts w:ascii="Sylfaen" w:eastAsia="Calibri" w:hAnsi="Sylfaen" w:cstheme="minorHAnsi"/>
          <w:spacing w:val="-3"/>
        </w:rPr>
        <w:t xml:space="preserve"> </w:t>
      </w:r>
      <w:r w:rsidRPr="00AE5A84">
        <w:rPr>
          <w:rFonts w:ascii="Sylfaen" w:eastAsia="Calibri" w:hAnsi="Sylfaen" w:cstheme="minorHAnsi"/>
          <w:spacing w:val="1"/>
        </w:rPr>
        <w:t>o</w:t>
      </w:r>
      <w:r w:rsidRPr="00AE5A84">
        <w:rPr>
          <w:rFonts w:ascii="Sylfaen" w:eastAsia="Calibri" w:hAnsi="Sylfaen" w:cstheme="minorHAnsi"/>
        </w:rPr>
        <w:t>f</w:t>
      </w:r>
      <w:r w:rsidRPr="00AE5A84">
        <w:rPr>
          <w:rFonts w:ascii="Sylfaen" w:eastAsia="Calibri" w:hAnsi="Sylfaen" w:cstheme="minorHAnsi"/>
          <w:spacing w:val="-3"/>
        </w:rPr>
        <w:t xml:space="preserve"> </w:t>
      </w:r>
      <w:r w:rsidRPr="00AE5A84">
        <w:rPr>
          <w:rFonts w:ascii="Sylfaen" w:eastAsia="Calibri" w:hAnsi="Sylfaen" w:cstheme="minorHAnsi"/>
          <w:spacing w:val="1"/>
        </w:rPr>
        <w:t>t</w:t>
      </w:r>
      <w:r w:rsidRPr="00AE5A84">
        <w:rPr>
          <w:rFonts w:ascii="Sylfaen" w:eastAsia="Calibri" w:hAnsi="Sylfaen" w:cstheme="minorHAnsi"/>
          <w:spacing w:val="-1"/>
        </w:rPr>
        <w:t>h</w:t>
      </w:r>
      <w:r w:rsidRPr="00AE5A84">
        <w:rPr>
          <w:rFonts w:ascii="Sylfaen" w:eastAsia="Calibri" w:hAnsi="Sylfaen" w:cstheme="minorHAnsi"/>
        </w:rPr>
        <w:t>e</w:t>
      </w:r>
      <w:r w:rsidRPr="00AE5A84">
        <w:rPr>
          <w:rFonts w:ascii="Sylfaen" w:eastAsia="Calibri" w:hAnsi="Sylfaen" w:cstheme="minorHAnsi"/>
          <w:spacing w:val="-1"/>
        </w:rPr>
        <w:t xml:space="preserve"> </w:t>
      </w:r>
      <w:r w:rsidRPr="00AE5A84">
        <w:rPr>
          <w:rFonts w:ascii="Sylfaen" w:eastAsia="Calibri" w:hAnsi="Sylfaen" w:cstheme="minorHAnsi"/>
        </w:rPr>
        <w:t>c</w:t>
      </w:r>
      <w:r w:rsidRPr="00AE5A84">
        <w:rPr>
          <w:rFonts w:ascii="Sylfaen" w:eastAsia="Calibri" w:hAnsi="Sylfaen" w:cstheme="minorHAnsi"/>
          <w:spacing w:val="-1"/>
        </w:rPr>
        <w:t>on</w:t>
      </w:r>
      <w:r w:rsidRPr="00AE5A84">
        <w:rPr>
          <w:rFonts w:ascii="Sylfaen" w:eastAsia="Calibri" w:hAnsi="Sylfaen" w:cstheme="minorHAnsi"/>
        </w:rPr>
        <w:t>tract</w:t>
      </w:r>
      <w:r w:rsidRPr="00AE5A84">
        <w:rPr>
          <w:rFonts w:ascii="Sylfaen" w:eastAsia="Calibri" w:hAnsi="Sylfaen" w:cstheme="minorHAnsi"/>
          <w:spacing w:val="-1"/>
        </w:rPr>
        <w:t xml:space="preserve"> </w:t>
      </w:r>
      <w:proofErr w:type="gramStart"/>
      <w:r w:rsidRPr="00AE5A84">
        <w:rPr>
          <w:rFonts w:ascii="Sylfaen" w:eastAsia="Calibri" w:hAnsi="Sylfaen" w:cstheme="minorHAnsi"/>
        </w:rPr>
        <w:t xml:space="preserve">we </w:t>
      </w:r>
      <w:r w:rsidRPr="00AE5A84">
        <w:rPr>
          <w:rFonts w:ascii="Sylfaen" w:eastAsia="Calibri" w:hAnsi="Sylfaen" w:cstheme="minorHAnsi"/>
          <w:u w:val="single" w:color="000000"/>
        </w:rPr>
        <w:t xml:space="preserve"> </w:t>
      </w:r>
      <w:r w:rsidRPr="00AE5A84">
        <w:rPr>
          <w:rFonts w:ascii="Sylfaen" w:eastAsia="Calibri" w:hAnsi="Sylfaen" w:cstheme="minorHAnsi"/>
          <w:u w:val="single" w:color="000000"/>
        </w:rPr>
        <w:tab/>
      </w:r>
      <w:proofErr w:type="gramEnd"/>
      <w:r w:rsidRPr="00AE5A84">
        <w:rPr>
          <w:rFonts w:ascii="Sylfaen" w:eastAsia="Calibri" w:hAnsi="Sylfaen" w:cstheme="minorHAnsi"/>
        </w:rPr>
        <w:t>su</w:t>
      </w:r>
      <w:r w:rsidRPr="00AE5A84">
        <w:rPr>
          <w:rFonts w:ascii="Sylfaen" w:eastAsia="Calibri" w:hAnsi="Sylfaen" w:cstheme="minorHAnsi"/>
          <w:spacing w:val="-2"/>
        </w:rPr>
        <w:t>bc</w:t>
      </w:r>
      <w:r w:rsidRPr="00AE5A84">
        <w:rPr>
          <w:rFonts w:ascii="Sylfaen" w:eastAsia="Calibri" w:hAnsi="Sylfaen" w:cstheme="minorHAnsi"/>
          <w:spacing w:val="1"/>
        </w:rPr>
        <w:t>o</w:t>
      </w:r>
      <w:r w:rsidRPr="00AE5A84">
        <w:rPr>
          <w:rFonts w:ascii="Sylfaen" w:eastAsia="Calibri" w:hAnsi="Sylfaen" w:cstheme="minorHAnsi"/>
          <w:spacing w:val="-1"/>
        </w:rPr>
        <w:t>n</w:t>
      </w:r>
      <w:r w:rsidRPr="00AE5A84">
        <w:rPr>
          <w:rFonts w:ascii="Sylfaen" w:eastAsia="Calibri" w:hAnsi="Sylfaen" w:cstheme="minorHAnsi"/>
        </w:rPr>
        <w:t>tr</w:t>
      </w:r>
      <w:r w:rsidRPr="00AE5A84">
        <w:rPr>
          <w:rFonts w:ascii="Sylfaen" w:eastAsia="Calibri" w:hAnsi="Sylfaen" w:cstheme="minorHAnsi"/>
          <w:spacing w:val="-2"/>
        </w:rPr>
        <w:t>a</w:t>
      </w:r>
      <w:r w:rsidRPr="00AE5A84">
        <w:rPr>
          <w:rFonts w:ascii="Sylfaen" w:eastAsia="Calibri" w:hAnsi="Sylfaen" w:cstheme="minorHAnsi"/>
        </w:rPr>
        <w:t>c</w:t>
      </w:r>
      <w:r w:rsidRPr="00AE5A84">
        <w:rPr>
          <w:rFonts w:ascii="Sylfaen" w:eastAsia="Calibri" w:hAnsi="Sylfaen" w:cstheme="minorHAnsi"/>
          <w:spacing w:val="-2"/>
        </w:rPr>
        <w:t>t</w:t>
      </w:r>
      <w:r w:rsidRPr="00AE5A84">
        <w:rPr>
          <w:rFonts w:ascii="Sylfaen" w:eastAsia="Calibri" w:hAnsi="Sylfaen" w:cstheme="minorHAnsi"/>
          <w:spacing w:val="1"/>
        </w:rPr>
        <w:t>o</w:t>
      </w:r>
      <w:r w:rsidRPr="00AE5A84">
        <w:rPr>
          <w:rFonts w:ascii="Sylfaen" w:eastAsia="Calibri" w:hAnsi="Sylfaen" w:cstheme="minorHAnsi"/>
        </w:rPr>
        <w:t>r</w:t>
      </w:r>
      <w:r w:rsidRPr="00AE5A84">
        <w:rPr>
          <w:rFonts w:ascii="Sylfaen" w:eastAsia="Calibri" w:hAnsi="Sylfaen" w:cstheme="minorHAnsi"/>
          <w:spacing w:val="-1"/>
        </w:rPr>
        <w:t>/</w:t>
      </w:r>
      <w:r w:rsidRPr="00AE5A84">
        <w:rPr>
          <w:rFonts w:ascii="Sylfaen" w:eastAsia="Calibri" w:hAnsi="Sylfaen" w:cstheme="minorHAnsi"/>
        </w:rPr>
        <w:t>s.</w:t>
      </w:r>
    </w:p>
    <w:p w14:paraId="305DA6E5" w14:textId="77777777" w:rsidR="006B48D9" w:rsidRPr="00AE5A84" w:rsidRDefault="006B48D9" w:rsidP="006B48D9">
      <w:pPr>
        <w:spacing w:after="0" w:line="158" w:lineRule="exact"/>
        <w:ind w:left="3969" w:right="2409"/>
        <w:jc w:val="center"/>
        <w:rPr>
          <w:rFonts w:ascii="Sylfaen" w:eastAsia="Calibri" w:hAnsi="Sylfaen" w:cstheme="minorHAnsi"/>
        </w:rPr>
      </w:pPr>
      <w:r w:rsidRPr="00AE5A84">
        <w:rPr>
          <w:rFonts w:ascii="Sylfaen" w:eastAsia="Calibri" w:hAnsi="Sylfaen" w:cstheme="minorHAnsi"/>
          <w:spacing w:val="-1"/>
        </w:rPr>
        <w:t>(</w:t>
      </w:r>
      <w:proofErr w:type="gramStart"/>
      <w:r w:rsidRPr="00AE5A84">
        <w:rPr>
          <w:rFonts w:ascii="Sylfaen" w:eastAsia="Calibri" w:hAnsi="Sylfaen" w:cstheme="minorHAnsi"/>
          <w:i/>
        </w:rPr>
        <w:t>sha</w:t>
      </w:r>
      <w:r w:rsidRPr="00AE5A84">
        <w:rPr>
          <w:rFonts w:ascii="Sylfaen" w:eastAsia="Calibri" w:hAnsi="Sylfaen" w:cstheme="minorHAnsi"/>
          <w:i/>
          <w:spacing w:val="1"/>
        </w:rPr>
        <w:t>l</w:t>
      </w:r>
      <w:r w:rsidRPr="00AE5A84">
        <w:rPr>
          <w:rFonts w:ascii="Sylfaen" w:eastAsia="Calibri" w:hAnsi="Sylfaen" w:cstheme="minorHAnsi"/>
          <w:i/>
        </w:rPr>
        <w:t>l</w:t>
      </w:r>
      <w:proofErr w:type="gramEnd"/>
      <w:r w:rsidRPr="00AE5A84">
        <w:rPr>
          <w:rFonts w:ascii="Sylfaen" w:eastAsia="Calibri" w:hAnsi="Sylfaen" w:cstheme="minorHAnsi"/>
          <w:i/>
          <w:spacing w:val="-5"/>
        </w:rPr>
        <w:t xml:space="preserve"> </w:t>
      </w:r>
      <w:r w:rsidRPr="00AE5A84">
        <w:rPr>
          <w:rFonts w:ascii="Sylfaen" w:eastAsia="Calibri" w:hAnsi="Sylfaen" w:cstheme="minorHAnsi"/>
          <w:i/>
        </w:rPr>
        <w:t>us</w:t>
      </w:r>
      <w:r w:rsidRPr="00AE5A84">
        <w:rPr>
          <w:rFonts w:ascii="Sylfaen" w:eastAsia="Calibri" w:hAnsi="Sylfaen" w:cstheme="minorHAnsi"/>
          <w:i/>
          <w:spacing w:val="1"/>
        </w:rPr>
        <w:t>e</w:t>
      </w:r>
      <w:r w:rsidRPr="00AE5A84">
        <w:rPr>
          <w:rFonts w:ascii="Sylfaen" w:eastAsia="Calibri" w:hAnsi="Sylfaen" w:cstheme="minorHAnsi"/>
          <w:i/>
        </w:rPr>
        <w:t>/sha</w:t>
      </w:r>
      <w:r w:rsidRPr="00AE5A84">
        <w:rPr>
          <w:rFonts w:ascii="Sylfaen" w:eastAsia="Calibri" w:hAnsi="Sylfaen" w:cstheme="minorHAnsi"/>
          <w:i/>
          <w:spacing w:val="-1"/>
        </w:rPr>
        <w:t>l</w:t>
      </w:r>
      <w:r w:rsidRPr="00AE5A84">
        <w:rPr>
          <w:rFonts w:ascii="Sylfaen" w:eastAsia="Calibri" w:hAnsi="Sylfaen" w:cstheme="minorHAnsi"/>
          <w:i/>
        </w:rPr>
        <w:t>l</w:t>
      </w:r>
      <w:r w:rsidRPr="00AE5A84">
        <w:rPr>
          <w:rFonts w:ascii="Sylfaen" w:eastAsia="Calibri" w:hAnsi="Sylfaen" w:cstheme="minorHAnsi"/>
          <w:i/>
          <w:spacing w:val="-4"/>
        </w:rPr>
        <w:t xml:space="preserve"> </w:t>
      </w:r>
      <w:r w:rsidRPr="00AE5A84">
        <w:rPr>
          <w:rFonts w:ascii="Sylfaen" w:eastAsia="Calibri" w:hAnsi="Sylfaen" w:cstheme="minorHAnsi"/>
          <w:i/>
        </w:rPr>
        <w:t>n</w:t>
      </w:r>
      <w:r w:rsidRPr="00AE5A84">
        <w:rPr>
          <w:rFonts w:ascii="Sylfaen" w:eastAsia="Calibri" w:hAnsi="Sylfaen" w:cstheme="minorHAnsi"/>
          <w:i/>
          <w:spacing w:val="1"/>
        </w:rPr>
        <w:t>o</w:t>
      </w:r>
      <w:r w:rsidRPr="00AE5A84">
        <w:rPr>
          <w:rFonts w:ascii="Sylfaen" w:eastAsia="Calibri" w:hAnsi="Sylfaen" w:cstheme="minorHAnsi"/>
          <w:i/>
        </w:rPr>
        <w:t>t</w:t>
      </w:r>
      <w:r w:rsidRPr="00AE5A84">
        <w:rPr>
          <w:rFonts w:ascii="Sylfaen" w:eastAsia="Calibri" w:hAnsi="Sylfaen" w:cstheme="minorHAnsi"/>
          <w:i/>
          <w:spacing w:val="-3"/>
        </w:rPr>
        <w:t xml:space="preserve"> </w:t>
      </w:r>
      <w:r w:rsidRPr="00AE5A84">
        <w:rPr>
          <w:rFonts w:ascii="Sylfaen" w:eastAsia="Calibri" w:hAnsi="Sylfaen" w:cstheme="minorHAnsi"/>
          <w:i/>
          <w:w w:val="99"/>
        </w:rPr>
        <w:t>us</w:t>
      </w:r>
      <w:r w:rsidRPr="00AE5A84">
        <w:rPr>
          <w:rFonts w:ascii="Sylfaen" w:eastAsia="Calibri" w:hAnsi="Sylfaen" w:cstheme="minorHAnsi"/>
          <w:i/>
          <w:spacing w:val="1"/>
          <w:w w:val="99"/>
        </w:rPr>
        <w:t>e</w:t>
      </w:r>
      <w:r w:rsidRPr="00AE5A84">
        <w:rPr>
          <w:rFonts w:ascii="Sylfaen" w:eastAsia="Calibri" w:hAnsi="Sylfaen" w:cstheme="minorHAnsi"/>
          <w:w w:val="99"/>
        </w:rPr>
        <w:t>)</w:t>
      </w:r>
    </w:p>
    <w:p w14:paraId="13D86D6B" w14:textId="77777777" w:rsidR="006B48D9" w:rsidRPr="00AE5A84" w:rsidRDefault="006B48D9" w:rsidP="006B48D9">
      <w:pPr>
        <w:spacing w:before="6" w:after="0" w:line="150" w:lineRule="exact"/>
        <w:rPr>
          <w:rFonts w:ascii="Sylfaen" w:hAnsi="Sylfaen" w:cstheme="minorHAnsi"/>
        </w:rPr>
      </w:pPr>
    </w:p>
    <w:p w14:paraId="70EA6D9F" w14:textId="77777777" w:rsidR="006B48D9" w:rsidRPr="00AE5A84" w:rsidRDefault="006B48D9" w:rsidP="006B48D9">
      <w:pPr>
        <w:spacing w:after="0" w:line="200" w:lineRule="exact"/>
        <w:rPr>
          <w:rFonts w:ascii="Sylfaen" w:hAnsi="Sylfaen" w:cstheme="minorHAnsi"/>
        </w:rPr>
      </w:pPr>
    </w:p>
    <w:p w14:paraId="6C7C5F1A" w14:textId="77777777" w:rsidR="006B48D9" w:rsidRPr="00AE5A84" w:rsidRDefault="006B48D9" w:rsidP="006B48D9">
      <w:pPr>
        <w:tabs>
          <w:tab w:val="left" w:pos="920"/>
        </w:tabs>
        <w:spacing w:after="0" w:line="265" w:lineRule="exact"/>
        <w:ind w:left="216" w:right="-20"/>
        <w:rPr>
          <w:rFonts w:ascii="Sylfaen" w:eastAsia="Calibri" w:hAnsi="Sylfaen" w:cstheme="minorHAnsi"/>
        </w:rPr>
      </w:pPr>
      <w:r w:rsidRPr="00AE5A84">
        <w:rPr>
          <w:rFonts w:ascii="Sylfaen" w:eastAsia="Calibri" w:hAnsi="Sylfaen" w:cstheme="minorHAnsi"/>
          <w:spacing w:val="1"/>
        </w:rPr>
        <w:t>2</w:t>
      </w:r>
      <w:r w:rsidRPr="00AE5A84">
        <w:rPr>
          <w:rFonts w:ascii="Sylfaen" w:eastAsia="Calibri" w:hAnsi="Sylfaen" w:cstheme="minorHAnsi"/>
        </w:rPr>
        <w:t>.</w:t>
      </w:r>
      <w:r w:rsidRPr="00AE5A84">
        <w:rPr>
          <w:rFonts w:ascii="Sylfaen" w:eastAsia="Calibri" w:hAnsi="Sylfaen" w:cstheme="minorHAnsi"/>
        </w:rPr>
        <w:tab/>
      </w:r>
      <w:r w:rsidRPr="00AE5A84">
        <w:rPr>
          <w:rFonts w:ascii="Sylfaen" w:eastAsia="Calibri" w:hAnsi="Sylfaen" w:cstheme="minorHAnsi"/>
          <w:spacing w:val="1"/>
        </w:rPr>
        <w:t>D</w:t>
      </w:r>
      <w:r w:rsidRPr="00AE5A84">
        <w:rPr>
          <w:rFonts w:ascii="Sylfaen" w:eastAsia="Calibri" w:hAnsi="Sylfaen" w:cstheme="minorHAnsi"/>
          <w:spacing w:val="-1"/>
        </w:rPr>
        <w:t>u</w:t>
      </w:r>
      <w:r w:rsidRPr="00AE5A84">
        <w:rPr>
          <w:rFonts w:ascii="Sylfaen" w:eastAsia="Calibri" w:hAnsi="Sylfaen" w:cstheme="minorHAnsi"/>
        </w:rPr>
        <w:t>ri</w:t>
      </w:r>
      <w:r w:rsidRPr="00AE5A84">
        <w:rPr>
          <w:rFonts w:ascii="Sylfaen" w:eastAsia="Calibri" w:hAnsi="Sylfaen" w:cstheme="minorHAnsi"/>
          <w:spacing w:val="-1"/>
        </w:rPr>
        <w:t>n</w:t>
      </w:r>
      <w:r w:rsidRPr="00AE5A84">
        <w:rPr>
          <w:rFonts w:ascii="Sylfaen" w:eastAsia="Calibri" w:hAnsi="Sylfaen" w:cstheme="minorHAnsi"/>
        </w:rPr>
        <w:t>g</w:t>
      </w:r>
      <w:r w:rsidRPr="00AE5A84">
        <w:rPr>
          <w:rFonts w:ascii="Sylfaen" w:eastAsia="Calibri" w:hAnsi="Sylfaen" w:cstheme="minorHAnsi"/>
          <w:spacing w:val="-1"/>
        </w:rPr>
        <w:t xml:space="preserve"> </w:t>
      </w:r>
      <w:r w:rsidRPr="00AE5A84">
        <w:rPr>
          <w:rFonts w:ascii="Sylfaen" w:eastAsia="Calibri" w:hAnsi="Sylfaen" w:cstheme="minorHAnsi"/>
          <w:spacing w:val="1"/>
        </w:rPr>
        <w:t>e</w:t>
      </w:r>
      <w:r w:rsidRPr="00AE5A84">
        <w:rPr>
          <w:rFonts w:ascii="Sylfaen" w:eastAsia="Calibri" w:hAnsi="Sylfaen" w:cstheme="minorHAnsi"/>
        </w:rPr>
        <w:t>x</w:t>
      </w:r>
      <w:r w:rsidRPr="00AE5A84">
        <w:rPr>
          <w:rFonts w:ascii="Sylfaen" w:eastAsia="Calibri" w:hAnsi="Sylfaen" w:cstheme="minorHAnsi"/>
          <w:spacing w:val="-1"/>
        </w:rPr>
        <w:t>e</w:t>
      </w:r>
      <w:r w:rsidRPr="00AE5A84">
        <w:rPr>
          <w:rFonts w:ascii="Sylfaen" w:eastAsia="Calibri" w:hAnsi="Sylfaen" w:cstheme="minorHAnsi"/>
        </w:rPr>
        <w:t>cution</w:t>
      </w:r>
      <w:r w:rsidRPr="00AE5A84">
        <w:rPr>
          <w:rFonts w:ascii="Sylfaen" w:eastAsia="Calibri" w:hAnsi="Sylfaen" w:cstheme="minorHAnsi"/>
          <w:spacing w:val="-3"/>
        </w:rPr>
        <w:t xml:space="preserve"> </w:t>
      </w:r>
      <w:r w:rsidRPr="00AE5A84">
        <w:rPr>
          <w:rFonts w:ascii="Sylfaen" w:eastAsia="Calibri" w:hAnsi="Sylfaen" w:cstheme="minorHAnsi"/>
          <w:spacing w:val="1"/>
        </w:rPr>
        <w:t>o</w:t>
      </w:r>
      <w:r w:rsidRPr="00AE5A84">
        <w:rPr>
          <w:rFonts w:ascii="Sylfaen" w:eastAsia="Calibri" w:hAnsi="Sylfaen" w:cstheme="minorHAnsi"/>
        </w:rPr>
        <w:t>f</w:t>
      </w:r>
      <w:r w:rsidRPr="00AE5A84">
        <w:rPr>
          <w:rFonts w:ascii="Sylfaen" w:eastAsia="Calibri" w:hAnsi="Sylfaen" w:cstheme="minorHAnsi"/>
          <w:spacing w:val="-3"/>
        </w:rPr>
        <w:t xml:space="preserve"> </w:t>
      </w:r>
      <w:r w:rsidRPr="00AE5A84">
        <w:rPr>
          <w:rFonts w:ascii="Sylfaen" w:eastAsia="Calibri" w:hAnsi="Sylfaen" w:cstheme="minorHAnsi"/>
          <w:spacing w:val="1"/>
        </w:rPr>
        <w:t>t</w:t>
      </w:r>
      <w:r w:rsidRPr="00AE5A84">
        <w:rPr>
          <w:rFonts w:ascii="Sylfaen" w:eastAsia="Calibri" w:hAnsi="Sylfaen" w:cstheme="minorHAnsi"/>
          <w:spacing w:val="-1"/>
        </w:rPr>
        <w:t>h</w:t>
      </w:r>
      <w:r w:rsidRPr="00AE5A84">
        <w:rPr>
          <w:rFonts w:ascii="Sylfaen" w:eastAsia="Calibri" w:hAnsi="Sylfaen" w:cstheme="minorHAnsi"/>
        </w:rPr>
        <w:t>e</w:t>
      </w:r>
      <w:r w:rsidRPr="00AE5A84">
        <w:rPr>
          <w:rFonts w:ascii="Sylfaen" w:eastAsia="Calibri" w:hAnsi="Sylfaen" w:cstheme="minorHAnsi"/>
          <w:spacing w:val="-1"/>
        </w:rPr>
        <w:t xml:space="preserve"> </w:t>
      </w:r>
      <w:r w:rsidRPr="00AE5A84">
        <w:rPr>
          <w:rFonts w:ascii="Sylfaen" w:eastAsia="Calibri" w:hAnsi="Sylfaen" w:cstheme="minorHAnsi"/>
        </w:rPr>
        <w:t>c</w:t>
      </w:r>
      <w:r w:rsidRPr="00AE5A84">
        <w:rPr>
          <w:rFonts w:ascii="Sylfaen" w:eastAsia="Calibri" w:hAnsi="Sylfaen" w:cstheme="minorHAnsi"/>
          <w:spacing w:val="-1"/>
        </w:rPr>
        <w:t>on</w:t>
      </w:r>
      <w:r w:rsidRPr="00AE5A84">
        <w:rPr>
          <w:rFonts w:ascii="Sylfaen" w:eastAsia="Calibri" w:hAnsi="Sylfaen" w:cstheme="minorHAnsi"/>
        </w:rPr>
        <w:t>tract</w:t>
      </w:r>
      <w:r w:rsidRPr="00AE5A84">
        <w:rPr>
          <w:rFonts w:ascii="Sylfaen" w:eastAsia="Calibri" w:hAnsi="Sylfaen" w:cstheme="minorHAnsi"/>
          <w:spacing w:val="-1"/>
        </w:rPr>
        <w:t xml:space="preserve"> </w:t>
      </w:r>
      <w:r w:rsidRPr="00AE5A84">
        <w:rPr>
          <w:rFonts w:ascii="Sylfaen" w:eastAsia="Calibri" w:hAnsi="Sylfaen" w:cstheme="minorHAnsi"/>
        </w:rPr>
        <w:t>we</w:t>
      </w:r>
      <w:r w:rsidRPr="00AE5A84">
        <w:rPr>
          <w:rFonts w:ascii="Sylfaen" w:eastAsia="Calibri" w:hAnsi="Sylfaen" w:cstheme="minorHAnsi"/>
          <w:spacing w:val="1"/>
        </w:rPr>
        <w:t xml:space="preserve"> </w:t>
      </w:r>
      <w:r w:rsidRPr="00AE5A84">
        <w:rPr>
          <w:rFonts w:ascii="Sylfaen" w:eastAsia="Calibri" w:hAnsi="Sylfaen" w:cstheme="minorHAnsi"/>
        </w:rPr>
        <w:t>sha</w:t>
      </w:r>
      <w:r w:rsidRPr="00AE5A84">
        <w:rPr>
          <w:rFonts w:ascii="Sylfaen" w:eastAsia="Calibri" w:hAnsi="Sylfaen" w:cstheme="minorHAnsi"/>
          <w:spacing w:val="-1"/>
        </w:rPr>
        <w:t>l</w:t>
      </w:r>
      <w:r w:rsidRPr="00AE5A84">
        <w:rPr>
          <w:rFonts w:ascii="Sylfaen" w:eastAsia="Calibri" w:hAnsi="Sylfaen" w:cstheme="minorHAnsi"/>
        </w:rPr>
        <w:t>l u</w:t>
      </w:r>
      <w:r w:rsidRPr="00AE5A84">
        <w:rPr>
          <w:rFonts w:ascii="Sylfaen" w:eastAsia="Calibri" w:hAnsi="Sylfaen" w:cstheme="minorHAnsi"/>
          <w:spacing w:val="-3"/>
        </w:rPr>
        <w:t>s</w:t>
      </w:r>
      <w:r w:rsidRPr="00AE5A84">
        <w:rPr>
          <w:rFonts w:ascii="Sylfaen" w:eastAsia="Calibri" w:hAnsi="Sylfaen" w:cstheme="minorHAnsi"/>
        </w:rPr>
        <w:t>e</w:t>
      </w:r>
      <w:r w:rsidRPr="00AE5A84">
        <w:rPr>
          <w:rFonts w:ascii="Sylfaen" w:eastAsia="Calibri" w:hAnsi="Sylfaen" w:cstheme="minorHAnsi"/>
          <w:spacing w:val="1"/>
        </w:rPr>
        <w:t xml:space="preserve"> </w:t>
      </w:r>
      <w:r w:rsidRPr="00AE5A84">
        <w:rPr>
          <w:rFonts w:ascii="Sylfaen" w:eastAsia="Calibri" w:hAnsi="Sylfaen" w:cstheme="minorHAnsi"/>
        </w:rPr>
        <w:t>t</w:t>
      </w:r>
      <w:r w:rsidRPr="00AE5A84">
        <w:rPr>
          <w:rFonts w:ascii="Sylfaen" w:eastAsia="Calibri" w:hAnsi="Sylfaen" w:cstheme="minorHAnsi"/>
          <w:spacing w:val="-3"/>
        </w:rPr>
        <w:t>h</w:t>
      </w:r>
      <w:r w:rsidRPr="00AE5A84">
        <w:rPr>
          <w:rFonts w:ascii="Sylfaen" w:eastAsia="Calibri" w:hAnsi="Sylfaen" w:cstheme="minorHAnsi"/>
        </w:rPr>
        <w:t>e</w:t>
      </w:r>
      <w:r w:rsidRPr="00AE5A84">
        <w:rPr>
          <w:rFonts w:ascii="Sylfaen" w:eastAsia="Calibri" w:hAnsi="Sylfaen" w:cstheme="minorHAnsi"/>
          <w:spacing w:val="1"/>
        </w:rPr>
        <w:t xml:space="preserve"> </w:t>
      </w:r>
      <w:r w:rsidRPr="00AE5A84">
        <w:rPr>
          <w:rFonts w:ascii="Sylfaen" w:eastAsia="Calibri" w:hAnsi="Sylfaen" w:cstheme="minorHAnsi"/>
        </w:rPr>
        <w:t>se</w:t>
      </w:r>
      <w:r w:rsidRPr="00AE5A84">
        <w:rPr>
          <w:rFonts w:ascii="Sylfaen" w:eastAsia="Calibri" w:hAnsi="Sylfaen" w:cstheme="minorHAnsi"/>
          <w:spacing w:val="-2"/>
        </w:rPr>
        <w:t>r</w:t>
      </w:r>
      <w:r w:rsidRPr="00AE5A84">
        <w:rPr>
          <w:rFonts w:ascii="Sylfaen" w:eastAsia="Calibri" w:hAnsi="Sylfaen" w:cstheme="minorHAnsi"/>
          <w:spacing w:val="-1"/>
        </w:rPr>
        <w:t>v</w:t>
      </w:r>
      <w:r w:rsidRPr="00AE5A84">
        <w:rPr>
          <w:rFonts w:ascii="Sylfaen" w:eastAsia="Calibri" w:hAnsi="Sylfaen" w:cstheme="minorHAnsi"/>
        </w:rPr>
        <w:t>ices</w:t>
      </w:r>
      <w:r w:rsidRPr="00AE5A84">
        <w:rPr>
          <w:rFonts w:ascii="Sylfaen" w:eastAsia="Calibri" w:hAnsi="Sylfaen" w:cstheme="minorHAnsi"/>
          <w:spacing w:val="-1"/>
        </w:rPr>
        <w:t xml:space="preserve"> </w:t>
      </w:r>
      <w:r w:rsidRPr="00AE5A84">
        <w:rPr>
          <w:rFonts w:ascii="Sylfaen" w:eastAsia="Calibri" w:hAnsi="Sylfaen" w:cstheme="minorHAnsi"/>
          <w:spacing w:val="1"/>
        </w:rPr>
        <w:t>o</w:t>
      </w:r>
      <w:r w:rsidRPr="00AE5A84">
        <w:rPr>
          <w:rFonts w:ascii="Sylfaen" w:eastAsia="Calibri" w:hAnsi="Sylfaen" w:cstheme="minorHAnsi"/>
        </w:rPr>
        <w:t xml:space="preserve">f </w:t>
      </w:r>
      <w:r w:rsidRPr="00AE5A84">
        <w:rPr>
          <w:rFonts w:ascii="Sylfaen" w:eastAsia="Calibri" w:hAnsi="Sylfaen" w:cstheme="minorHAnsi"/>
          <w:spacing w:val="-2"/>
        </w:rPr>
        <w:t>f</w:t>
      </w:r>
      <w:r w:rsidRPr="00AE5A84">
        <w:rPr>
          <w:rFonts w:ascii="Sylfaen" w:eastAsia="Calibri" w:hAnsi="Sylfaen" w:cstheme="minorHAnsi"/>
          <w:spacing w:val="1"/>
        </w:rPr>
        <w:t>o</w:t>
      </w:r>
      <w:r w:rsidRPr="00AE5A84">
        <w:rPr>
          <w:rFonts w:ascii="Sylfaen" w:eastAsia="Calibri" w:hAnsi="Sylfaen" w:cstheme="minorHAnsi"/>
        </w:rPr>
        <w:t>ll</w:t>
      </w:r>
      <w:r w:rsidRPr="00AE5A84">
        <w:rPr>
          <w:rFonts w:ascii="Sylfaen" w:eastAsia="Calibri" w:hAnsi="Sylfaen" w:cstheme="minorHAnsi"/>
          <w:spacing w:val="-1"/>
        </w:rPr>
        <w:t>o</w:t>
      </w:r>
      <w:r w:rsidRPr="00AE5A84">
        <w:rPr>
          <w:rFonts w:ascii="Sylfaen" w:eastAsia="Calibri" w:hAnsi="Sylfaen" w:cstheme="minorHAnsi"/>
        </w:rPr>
        <w:t>wing</w:t>
      </w:r>
      <w:r w:rsidRPr="00AE5A84">
        <w:rPr>
          <w:rFonts w:ascii="Sylfaen" w:eastAsia="Calibri" w:hAnsi="Sylfaen" w:cstheme="minorHAnsi"/>
          <w:spacing w:val="-1"/>
        </w:rPr>
        <w:t xml:space="preserve"> </w:t>
      </w:r>
      <w:r w:rsidRPr="00AE5A84">
        <w:rPr>
          <w:rFonts w:ascii="Sylfaen" w:eastAsia="Calibri" w:hAnsi="Sylfaen" w:cstheme="minorHAnsi"/>
        </w:rPr>
        <w:t>su</w:t>
      </w:r>
      <w:r w:rsidRPr="00AE5A84">
        <w:rPr>
          <w:rFonts w:ascii="Sylfaen" w:eastAsia="Calibri" w:hAnsi="Sylfaen" w:cstheme="minorHAnsi"/>
          <w:spacing w:val="-1"/>
        </w:rPr>
        <w:t>b</w:t>
      </w:r>
      <w:r w:rsidRPr="00AE5A84">
        <w:rPr>
          <w:rFonts w:ascii="Sylfaen" w:eastAsia="Calibri" w:hAnsi="Sylfaen" w:cstheme="minorHAnsi"/>
        </w:rPr>
        <w:t>c</w:t>
      </w:r>
      <w:r w:rsidRPr="00AE5A84">
        <w:rPr>
          <w:rFonts w:ascii="Sylfaen" w:eastAsia="Calibri" w:hAnsi="Sylfaen" w:cstheme="minorHAnsi"/>
          <w:spacing w:val="1"/>
        </w:rPr>
        <w:t>o</w:t>
      </w:r>
      <w:r w:rsidRPr="00AE5A84">
        <w:rPr>
          <w:rFonts w:ascii="Sylfaen" w:eastAsia="Calibri" w:hAnsi="Sylfaen" w:cstheme="minorHAnsi"/>
          <w:spacing w:val="-1"/>
        </w:rPr>
        <w:t>n</w:t>
      </w:r>
      <w:r w:rsidRPr="00AE5A84">
        <w:rPr>
          <w:rFonts w:ascii="Sylfaen" w:eastAsia="Calibri" w:hAnsi="Sylfaen" w:cstheme="minorHAnsi"/>
        </w:rPr>
        <w:t>t</w:t>
      </w:r>
      <w:r w:rsidRPr="00AE5A84">
        <w:rPr>
          <w:rFonts w:ascii="Sylfaen" w:eastAsia="Calibri" w:hAnsi="Sylfaen" w:cstheme="minorHAnsi"/>
          <w:spacing w:val="-2"/>
        </w:rPr>
        <w:t>r</w:t>
      </w:r>
      <w:r w:rsidRPr="00AE5A84">
        <w:rPr>
          <w:rFonts w:ascii="Sylfaen" w:eastAsia="Calibri" w:hAnsi="Sylfaen" w:cstheme="minorHAnsi"/>
          <w:spacing w:val="-3"/>
        </w:rPr>
        <w:t>a</w:t>
      </w:r>
      <w:r w:rsidRPr="00AE5A84">
        <w:rPr>
          <w:rFonts w:ascii="Sylfaen" w:eastAsia="Calibri" w:hAnsi="Sylfaen" w:cstheme="minorHAnsi"/>
        </w:rPr>
        <w:t>ct</w:t>
      </w:r>
      <w:r w:rsidRPr="00AE5A84">
        <w:rPr>
          <w:rFonts w:ascii="Sylfaen" w:eastAsia="Calibri" w:hAnsi="Sylfaen" w:cstheme="minorHAnsi"/>
          <w:spacing w:val="2"/>
        </w:rPr>
        <w:t>o</w:t>
      </w:r>
      <w:r w:rsidRPr="00AE5A84">
        <w:rPr>
          <w:rFonts w:ascii="Sylfaen" w:eastAsia="Calibri" w:hAnsi="Sylfaen" w:cstheme="minorHAnsi"/>
          <w:spacing w:val="-3"/>
        </w:rPr>
        <w:t>r</w:t>
      </w:r>
      <w:r w:rsidRPr="00AE5A84">
        <w:rPr>
          <w:rFonts w:ascii="Sylfaen" w:eastAsia="Calibri" w:hAnsi="Sylfaen" w:cstheme="minorHAnsi"/>
        </w:rPr>
        <w:t>:</w:t>
      </w:r>
    </w:p>
    <w:p w14:paraId="7A594979" w14:textId="77777777" w:rsidR="006B48D9" w:rsidRPr="00AE5A84" w:rsidRDefault="006B48D9" w:rsidP="006B48D9">
      <w:pPr>
        <w:spacing w:before="15" w:after="0" w:line="260" w:lineRule="exact"/>
        <w:rPr>
          <w:rFonts w:ascii="Sylfaen" w:hAnsi="Sylfaen" w:cstheme="minorHAnsi"/>
        </w:rPr>
      </w:pPr>
    </w:p>
    <w:tbl>
      <w:tblPr>
        <w:tblW w:w="0" w:type="auto"/>
        <w:tblInd w:w="97" w:type="dxa"/>
        <w:tblLayout w:type="fixed"/>
        <w:tblCellMar>
          <w:left w:w="0" w:type="dxa"/>
          <w:right w:w="0" w:type="dxa"/>
        </w:tblCellMar>
        <w:tblLook w:val="01E0" w:firstRow="1" w:lastRow="1" w:firstColumn="1" w:lastColumn="1" w:noHBand="0" w:noVBand="0"/>
      </w:tblPr>
      <w:tblGrid>
        <w:gridCol w:w="2804"/>
        <w:gridCol w:w="3684"/>
        <w:gridCol w:w="3397"/>
      </w:tblGrid>
      <w:tr w:rsidR="006B48D9" w:rsidRPr="00AE5A84" w14:paraId="0011B493" w14:textId="77777777" w:rsidTr="00DB5004">
        <w:trPr>
          <w:trHeight w:hRule="exact" w:val="1260"/>
        </w:trPr>
        <w:tc>
          <w:tcPr>
            <w:tcW w:w="2804" w:type="dxa"/>
            <w:tcBorders>
              <w:top w:val="single" w:sz="4" w:space="0" w:color="000000"/>
              <w:left w:val="single" w:sz="4" w:space="0" w:color="000000"/>
              <w:bottom w:val="single" w:sz="4" w:space="0" w:color="000000"/>
              <w:right w:val="single" w:sz="4" w:space="0" w:color="000000"/>
            </w:tcBorders>
          </w:tcPr>
          <w:p w14:paraId="4E64AFDA" w14:textId="77777777" w:rsidR="006B48D9" w:rsidRPr="00AE5A84" w:rsidRDefault="006B48D9" w:rsidP="00661E9C">
            <w:pPr>
              <w:spacing w:after="0" w:line="264" w:lineRule="exact"/>
              <w:ind w:left="712" w:right="691"/>
              <w:jc w:val="center"/>
              <w:rPr>
                <w:rFonts w:ascii="Sylfaen" w:eastAsia="Calibri" w:hAnsi="Sylfaen" w:cstheme="minorHAnsi"/>
              </w:rPr>
            </w:pPr>
            <w:r w:rsidRPr="00AE5A84">
              <w:rPr>
                <w:rFonts w:ascii="Sylfaen" w:eastAsia="Calibri" w:hAnsi="Sylfaen" w:cstheme="minorHAnsi"/>
                <w:b/>
                <w:bCs/>
                <w:spacing w:val="-1"/>
                <w:position w:val="1"/>
              </w:rPr>
              <w:t>Sub</w:t>
            </w:r>
            <w:r w:rsidRPr="00AE5A84">
              <w:rPr>
                <w:rFonts w:ascii="Sylfaen" w:eastAsia="Calibri" w:hAnsi="Sylfaen" w:cstheme="minorHAnsi"/>
                <w:b/>
                <w:bCs/>
                <w:spacing w:val="1"/>
                <w:position w:val="1"/>
              </w:rPr>
              <w:t>c</w:t>
            </w:r>
            <w:r w:rsidRPr="00AE5A84">
              <w:rPr>
                <w:rFonts w:ascii="Sylfaen" w:eastAsia="Calibri" w:hAnsi="Sylfaen" w:cstheme="minorHAnsi"/>
                <w:b/>
                <w:bCs/>
                <w:spacing w:val="-1"/>
                <w:position w:val="1"/>
              </w:rPr>
              <w:t>on</w:t>
            </w:r>
            <w:r w:rsidRPr="00AE5A84">
              <w:rPr>
                <w:rFonts w:ascii="Sylfaen" w:eastAsia="Calibri" w:hAnsi="Sylfaen" w:cstheme="minorHAnsi"/>
                <w:b/>
                <w:bCs/>
                <w:position w:val="1"/>
              </w:rPr>
              <w:t>t</w:t>
            </w:r>
            <w:r w:rsidRPr="00AE5A84">
              <w:rPr>
                <w:rFonts w:ascii="Sylfaen" w:eastAsia="Calibri" w:hAnsi="Sylfaen" w:cstheme="minorHAnsi"/>
                <w:b/>
                <w:bCs/>
                <w:spacing w:val="1"/>
                <w:position w:val="1"/>
              </w:rPr>
              <w:t>r</w:t>
            </w:r>
            <w:r w:rsidRPr="00AE5A84">
              <w:rPr>
                <w:rFonts w:ascii="Sylfaen" w:eastAsia="Calibri" w:hAnsi="Sylfaen" w:cstheme="minorHAnsi"/>
                <w:b/>
                <w:bCs/>
                <w:spacing w:val="-1"/>
                <w:position w:val="1"/>
              </w:rPr>
              <w:t>a</w:t>
            </w:r>
            <w:r w:rsidRPr="00AE5A84">
              <w:rPr>
                <w:rFonts w:ascii="Sylfaen" w:eastAsia="Calibri" w:hAnsi="Sylfaen" w:cstheme="minorHAnsi"/>
                <w:b/>
                <w:bCs/>
                <w:spacing w:val="1"/>
                <w:position w:val="1"/>
              </w:rPr>
              <w:t>c</w:t>
            </w:r>
            <w:r w:rsidRPr="00AE5A84">
              <w:rPr>
                <w:rFonts w:ascii="Sylfaen" w:eastAsia="Calibri" w:hAnsi="Sylfaen" w:cstheme="minorHAnsi"/>
                <w:b/>
                <w:bCs/>
                <w:position w:val="1"/>
              </w:rPr>
              <w:t>t</w:t>
            </w:r>
            <w:r w:rsidRPr="00AE5A84">
              <w:rPr>
                <w:rFonts w:ascii="Sylfaen" w:eastAsia="Calibri" w:hAnsi="Sylfaen" w:cstheme="minorHAnsi"/>
                <w:b/>
                <w:bCs/>
                <w:spacing w:val="-1"/>
                <w:position w:val="1"/>
              </w:rPr>
              <w:t>o</w:t>
            </w:r>
            <w:r w:rsidRPr="00AE5A84">
              <w:rPr>
                <w:rFonts w:ascii="Sylfaen" w:eastAsia="Calibri" w:hAnsi="Sylfaen" w:cstheme="minorHAnsi"/>
                <w:b/>
                <w:bCs/>
                <w:position w:val="1"/>
              </w:rPr>
              <w:t>r</w:t>
            </w:r>
          </w:p>
          <w:p w14:paraId="07BB12A5" w14:textId="77777777" w:rsidR="006B48D9" w:rsidRPr="00AE5A84" w:rsidRDefault="006B48D9" w:rsidP="00661E9C">
            <w:pPr>
              <w:spacing w:before="12" w:after="0" w:line="260" w:lineRule="exact"/>
              <w:rPr>
                <w:rFonts w:ascii="Sylfaen" w:hAnsi="Sylfaen" w:cstheme="minorHAnsi"/>
              </w:rPr>
            </w:pPr>
          </w:p>
          <w:p w14:paraId="2EC6EC41" w14:textId="77777777" w:rsidR="006B48D9" w:rsidRPr="00AE5A84" w:rsidRDefault="006B48D9" w:rsidP="00661E9C">
            <w:pPr>
              <w:spacing w:after="0" w:line="240" w:lineRule="auto"/>
              <w:ind w:left="557" w:right="539"/>
              <w:jc w:val="center"/>
              <w:rPr>
                <w:rFonts w:ascii="Sylfaen" w:eastAsia="Calibri" w:hAnsi="Sylfaen" w:cstheme="minorHAnsi"/>
              </w:rPr>
            </w:pPr>
            <w:r w:rsidRPr="00AE5A84">
              <w:rPr>
                <w:rFonts w:ascii="Sylfaen" w:eastAsia="Calibri" w:hAnsi="Sylfaen" w:cstheme="minorHAnsi"/>
                <w:i/>
              </w:rPr>
              <w:t>(</w:t>
            </w:r>
            <w:proofErr w:type="gramStart"/>
            <w:r w:rsidRPr="00AE5A84">
              <w:rPr>
                <w:rFonts w:ascii="Sylfaen" w:eastAsia="Calibri" w:hAnsi="Sylfaen" w:cstheme="minorHAnsi"/>
                <w:i/>
                <w:spacing w:val="1"/>
              </w:rPr>
              <w:t>nam</w:t>
            </w:r>
            <w:r w:rsidRPr="00AE5A84">
              <w:rPr>
                <w:rFonts w:ascii="Sylfaen" w:eastAsia="Calibri" w:hAnsi="Sylfaen" w:cstheme="minorHAnsi"/>
                <w:i/>
              </w:rPr>
              <w:t>e</w:t>
            </w:r>
            <w:proofErr w:type="gramEnd"/>
            <w:r w:rsidRPr="00AE5A84">
              <w:rPr>
                <w:rFonts w:ascii="Sylfaen" w:eastAsia="Calibri" w:hAnsi="Sylfaen" w:cstheme="minorHAnsi"/>
                <w:i/>
                <w:spacing w:val="-4"/>
              </w:rPr>
              <w:t xml:space="preserve"> </w:t>
            </w:r>
            <w:r w:rsidRPr="00AE5A84">
              <w:rPr>
                <w:rFonts w:ascii="Sylfaen" w:eastAsia="Calibri" w:hAnsi="Sylfaen" w:cstheme="minorHAnsi"/>
                <w:i/>
                <w:spacing w:val="1"/>
              </w:rPr>
              <w:t>an</w:t>
            </w:r>
            <w:r w:rsidRPr="00AE5A84">
              <w:rPr>
                <w:rFonts w:ascii="Sylfaen" w:eastAsia="Calibri" w:hAnsi="Sylfaen" w:cstheme="minorHAnsi"/>
                <w:i/>
              </w:rPr>
              <w:t>d</w:t>
            </w:r>
            <w:r w:rsidRPr="00AE5A84">
              <w:rPr>
                <w:rFonts w:ascii="Sylfaen" w:eastAsia="Calibri" w:hAnsi="Sylfaen" w:cstheme="minorHAnsi"/>
                <w:i/>
                <w:spacing w:val="-3"/>
              </w:rPr>
              <w:t xml:space="preserve"> </w:t>
            </w:r>
            <w:r w:rsidRPr="00AE5A84">
              <w:rPr>
                <w:rFonts w:ascii="Sylfaen" w:eastAsia="Calibri" w:hAnsi="Sylfaen" w:cstheme="minorHAnsi"/>
                <w:i/>
                <w:spacing w:val="1"/>
                <w:w w:val="99"/>
              </w:rPr>
              <w:t>a</w:t>
            </w:r>
            <w:r w:rsidRPr="00AE5A84">
              <w:rPr>
                <w:rFonts w:ascii="Sylfaen" w:eastAsia="Calibri" w:hAnsi="Sylfaen" w:cstheme="minorHAnsi"/>
                <w:i/>
                <w:spacing w:val="-2"/>
                <w:w w:val="99"/>
              </w:rPr>
              <w:t>d</w:t>
            </w:r>
            <w:r w:rsidRPr="00AE5A84">
              <w:rPr>
                <w:rFonts w:ascii="Sylfaen" w:eastAsia="Calibri" w:hAnsi="Sylfaen" w:cstheme="minorHAnsi"/>
                <w:i/>
                <w:spacing w:val="1"/>
                <w:w w:val="99"/>
              </w:rPr>
              <w:t>d</w:t>
            </w:r>
            <w:r w:rsidRPr="00AE5A84">
              <w:rPr>
                <w:rFonts w:ascii="Sylfaen" w:eastAsia="Calibri" w:hAnsi="Sylfaen" w:cstheme="minorHAnsi"/>
                <w:i/>
                <w:spacing w:val="-1"/>
                <w:w w:val="99"/>
              </w:rPr>
              <w:t>r</w:t>
            </w:r>
            <w:r w:rsidRPr="00AE5A84">
              <w:rPr>
                <w:rFonts w:ascii="Sylfaen" w:eastAsia="Calibri" w:hAnsi="Sylfaen" w:cstheme="minorHAnsi"/>
                <w:i/>
                <w:spacing w:val="1"/>
                <w:w w:val="99"/>
              </w:rPr>
              <w:t>e</w:t>
            </w:r>
            <w:r w:rsidRPr="00AE5A84">
              <w:rPr>
                <w:rFonts w:ascii="Sylfaen" w:eastAsia="Calibri" w:hAnsi="Sylfaen" w:cstheme="minorHAnsi"/>
                <w:i/>
                <w:spacing w:val="-1"/>
                <w:w w:val="99"/>
              </w:rPr>
              <w:t>s</w:t>
            </w:r>
            <w:r w:rsidRPr="00AE5A84">
              <w:rPr>
                <w:rFonts w:ascii="Sylfaen" w:eastAsia="Calibri" w:hAnsi="Sylfaen" w:cstheme="minorHAnsi"/>
                <w:i/>
                <w:spacing w:val="1"/>
                <w:w w:val="99"/>
              </w:rPr>
              <w:t>s</w:t>
            </w:r>
            <w:r w:rsidRPr="00AE5A84">
              <w:rPr>
                <w:rFonts w:ascii="Sylfaen" w:eastAsia="Calibri" w:hAnsi="Sylfaen" w:cstheme="minorHAnsi"/>
                <w:i/>
                <w:w w:val="99"/>
              </w:rPr>
              <w:t>)</w:t>
            </w:r>
          </w:p>
        </w:tc>
        <w:tc>
          <w:tcPr>
            <w:tcW w:w="3684" w:type="dxa"/>
            <w:tcBorders>
              <w:top w:val="single" w:sz="4" w:space="0" w:color="000000"/>
              <w:left w:val="single" w:sz="4" w:space="0" w:color="000000"/>
              <w:bottom w:val="single" w:sz="4" w:space="0" w:color="000000"/>
              <w:right w:val="single" w:sz="4" w:space="0" w:color="000000"/>
            </w:tcBorders>
          </w:tcPr>
          <w:p w14:paraId="206248D1" w14:textId="77777777" w:rsidR="006B48D9" w:rsidRPr="00AE5A84" w:rsidRDefault="006B48D9" w:rsidP="00661E9C">
            <w:pPr>
              <w:spacing w:after="0" w:line="264" w:lineRule="exact"/>
              <w:ind w:left="483" w:right="467"/>
              <w:jc w:val="center"/>
              <w:rPr>
                <w:rFonts w:ascii="Sylfaen" w:eastAsia="Calibri" w:hAnsi="Sylfaen" w:cstheme="minorHAnsi"/>
              </w:rPr>
            </w:pPr>
            <w:r w:rsidRPr="00AE5A84">
              <w:rPr>
                <w:rFonts w:ascii="Sylfaen" w:eastAsia="Calibri" w:hAnsi="Sylfaen" w:cstheme="minorHAnsi"/>
                <w:b/>
                <w:bCs/>
                <w:spacing w:val="1"/>
                <w:position w:val="1"/>
              </w:rPr>
              <w:t>Ty</w:t>
            </w:r>
            <w:r w:rsidRPr="00AE5A84">
              <w:rPr>
                <w:rFonts w:ascii="Sylfaen" w:eastAsia="Calibri" w:hAnsi="Sylfaen" w:cstheme="minorHAnsi"/>
                <w:b/>
                <w:bCs/>
                <w:spacing w:val="-1"/>
                <w:position w:val="1"/>
              </w:rPr>
              <w:t>p</w:t>
            </w:r>
            <w:r w:rsidRPr="00AE5A84">
              <w:rPr>
                <w:rFonts w:ascii="Sylfaen" w:eastAsia="Calibri" w:hAnsi="Sylfaen" w:cstheme="minorHAnsi"/>
                <w:b/>
                <w:bCs/>
                <w:position w:val="1"/>
              </w:rPr>
              <w:t>e</w:t>
            </w:r>
            <w:r w:rsidRPr="00AE5A84">
              <w:rPr>
                <w:rFonts w:ascii="Sylfaen" w:eastAsia="Calibri" w:hAnsi="Sylfaen" w:cstheme="minorHAnsi"/>
                <w:b/>
                <w:bCs/>
                <w:spacing w:val="-1"/>
                <w:position w:val="1"/>
              </w:rPr>
              <w:t xml:space="preserve"> o</w:t>
            </w:r>
            <w:r w:rsidRPr="00AE5A84">
              <w:rPr>
                <w:rFonts w:ascii="Sylfaen" w:eastAsia="Calibri" w:hAnsi="Sylfaen" w:cstheme="minorHAnsi"/>
                <w:b/>
                <w:bCs/>
                <w:position w:val="1"/>
              </w:rPr>
              <w:t xml:space="preserve">f </w:t>
            </w:r>
            <w:r w:rsidRPr="00AE5A84">
              <w:rPr>
                <w:rFonts w:ascii="Sylfaen" w:eastAsia="Calibri" w:hAnsi="Sylfaen" w:cstheme="minorHAnsi"/>
                <w:b/>
                <w:bCs/>
                <w:spacing w:val="-1"/>
                <w:position w:val="1"/>
              </w:rPr>
              <w:t>ac</w:t>
            </w:r>
            <w:r w:rsidRPr="00AE5A84">
              <w:rPr>
                <w:rFonts w:ascii="Sylfaen" w:eastAsia="Calibri" w:hAnsi="Sylfaen" w:cstheme="minorHAnsi"/>
                <w:b/>
                <w:bCs/>
                <w:position w:val="1"/>
              </w:rPr>
              <w:t>t</w:t>
            </w:r>
            <w:r w:rsidRPr="00AE5A84">
              <w:rPr>
                <w:rFonts w:ascii="Sylfaen" w:eastAsia="Calibri" w:hAnsi="Sylfaen" w:cstheme="minorHAnsi"/>
                <w:b/>
                <w:bCs/>
                <w:spacing w:val="-1"/>
                <w:position w:val="1"/>
              </w:rPr>
              <w:t>i</w:t>
            </w:r>
            <w:r w:rsidRPr="00AE5A84">
              <w:rPr>
                <w:rFonts w:ascii="Sylfaen" w:eastAsia="Calibri" w:hAnsi="Sylfaen" w:cstheme="minorHAnsi"/>
                <w:b/>
                <w:bCs/>
                <w:spacing w:val="1"/>
                <w:position w:val="1"/>
              </w:rPr>
              <w:t>v</w:t>
            </w:r>
            <w:r w:rsidRPr="00AE5A84">
              <w:rPr>
                <w:rFonts w:ascii="Sylfaen" w:eastAsia="Calibri" w:hAnsi="Sylfaen" w:cstheme="minorHAnsi"/>
                <w:b/>
                <w:bCs/>
                <w:spacing w:val="-1"/>
                <w:position w:val="1"/>
              </w:rPr>
              <w:t>i</w:t>
            </w:r>
            <w:r w:rsidRPr="00AE5A84">
              <w:rPr>
                <w:rFonts w:ascii="Sylfaen" w:eastAsia="Calibri" w:hAnsi="Sylfaen" w:cstheme="minorHAnsi"/>
                <w:b/>
                <w:bCs/>
                <w:position w:val="1"/>
              </w:rPr>
              <w:t>t</w:t>
            </w:r>
            <w:r w:rsidRPr="00AE5A84">
              <w:rPr>
                <w:rFonts w:ascii="Sylfaen" w:eastAsia="Calibri" w:hAnsi="Sylfaen" w:cstheme="minorHAnsi"/>
                <w:b/>
                <w:bCs/>
                <w:spacing w:val="1"/>
                <w:position w:val="1"/>
              </w:rPr>
              <w:t>i</w:t>
            </w:r>
            <w:r w:rsidRPr="00AE5A84">
              <w:rPr>
                <w:rFonts w:ascii="Sylfaen" w:eastAsia="Calibri" w:hAnsi="Sylfaen" w:cstheme="minorHAnsi"/>
                <w:b/>
                <w:bCs/>
                <w:spacing w:val="-1"/>
                <w:position w:val="1"/>
              </w:rPr>
              <w:t>e</w:t>
            </w:r>
            <w:r w:rsidRPr="00AE5A84">
              <w:rPr>
                <w:rFonts w:ascii="Sylfaen" w:eastAsia="Calibri" w:hAnsi="Sylfaen" w:cstheme="minorHAnsi"/>
                <w:b/>
                <w:bCs/>
                <w:position w:val="1"/>
              </w:rPr>
              <w:t>s</w:t>
            </w:r>
            <w:r w:rsidRPr="00AE5A84">
              <w:rPr>
                <w:rFonts w:ascii="Sylfaen" w:eastAsia="Calibri" w:hAnsi="Sylfaen" w:cstheme="minorHAnsi"/>
                <w:b/>
                <w:bCs/>
                <w:spacing w:val="-2"/>
                <w:position w:val="1"/>
              </w:rPr>
              <w:t xml:space="preserve"> </w:t>
            </w:r>
            <w:r w:rsidRPr="00AE5A84">
              <w:rPr>
                <w:rFonts w:ascii="Sylfaen" w:eastAsia="Calibri" w:hAnsi="Sylfaen" w:cstheme="minorHAnsi"/>
                <w:b/>
                <w:bCs/>
                <w:spacing w:val="1"/>
                <w:position w:val="1"/>
              </w:rPr>
              <w:t>t</w:t>
            </w:r>
            <w:r w:rsidRPr="00AE5A84">
              <w:rPr>
                <w:rFonts w:ascii="Sylfaen" w:eastAsia="Calibri" w:hAnsi="Sylfaen" w:cstheme="minorHAnsi"/>
                <w:b/>
                <w:bCs/>
                <w:spacing w:val="-1"/>
                <w:position w:val="1"/>
              </w:rPr>
              <w:t>ha</w:t>
            </w:r>
            <w:r w:rsidRPr="00AE5A84">
              <w:rPr>
                <w:rFonts w:ascii="Sylfaen" w:eastAsia="Calibri" w:hAnsi="Sylfaen" w:cstheme="minorHAnsi"/>
                <w:b/>
                <w:bCs/>
                <w:position w:val="1"/>
              </w:rPr>
              <w:t>t</w:t>
            </w:r>
            <w:r w:rsidRPr="00AE5A84">
              <w:rPr>
                <w:rFonts w:ascii="Sylfaen" w:eastAsia="Calibri" w:hAnsi="Sylfaen" w:cstheme="minorHAnsi"/>
                <w:b/>
                <w:bCs/>
                <w:spacing w:val="-2"/>
                <w:position w:val="1"/>
              </w:rPr>
              <w:t xml:space="preserve"> </w:t>
            </w:r>
            <w:r w:rsidRPr="00AE5A84">
              <w:rPr>
                <w:rFonts w:ascii="Sylfaen" w:eastAsia="Calibri" w:hAnsi="Sylfaen" w:cstheme="minorHAnsi"/>
                <w:b/>
                <w:bCs/>
                <w:spacing w:val="1"/>
                <w:position w:val="1"/>
              </w:rPr>
              <w:t>wi</w:t>
            </w:r>
            <w:r w:rsidRPr="00AE5A84">
              <w:rPr>
                <w:rFonts w:ascii="Sylfaen" w:eastAsia="Calibri" w:hAnsi="Sylfaen" w:cstheme="minorHAnsi"/>
                <w:b/>
                <w:bCs/>
                <w:spacing w:val="-1"/>
                <w:position w:val="1"/>
              </w:rPr>
              <w:t>l</w:t>
            </w:r>
            <w:r w:rsidRPr="00AE5A84">
              <w:rPr>
                <w:rFonts w:ascii="Sylfaen" w:eastAsia="Calibri" w:hAnsi="Sylfaen" w:cstheme="minorHAnsi"/>
                <w:b/>
                <w:bCs/>
                <w:position w:val="1"/>
              </w:rPr>
              <w:t>l</w:t>
            </w:r>
            <w:r w:rsidRPr="00AE5A84">
              <w:rPr>
                <w:rFonts w:ascii="Sylfaen" w:eastAsia="Calibri" w:hAnsi="Sylfaen" w:cstheme="minorHAnsi"/>
                <w:b/>
                <w:bCs/>
                <w:spacing w:val="-1"/>
                <w:position w:val="1"/>
              </w:rPr>
              <w:t xml:space="preserve"> b</w:t>
            </w:r>
            <w:r w:rsidRPr="00AE5A84">
              <w:rPr>
                <w:rFonts w:ascii="Sylfaen" w:eastAsia="Calibri" w:hAnsi="Sylfaen" w:cstheme="minorHAnsi"/>
                <w:b/>
                <w:bCs/>
                <w:position w:val="1"/>
              </w:rPr>
              <w:t>e</w:t>
            </w:r>
          </w:p>
          <w:p w14:paraId="75902D2C" w14:textId="77777777" w:rsidR="006B48D9" w:rsidRPr="00AE5A84" w:rsidRDefault="006B48D9" w:rsidP="00661E9C">
            <w:pPr>
              <w:spacing w:after="0" w:line="240" w:lineRule="auto"/>
              <w:ind w:left="1381" w:right="1360"/>
              <w:jc w:val="center"/>
              <w:rPr>
                <w:rFonts w:ascii="Sylfaen" w:eastAsia="Calibri" w:hAnsi="Sylfaen" w:cstheme="minorHAnsi"/>
              </w:rPr>
            </w:pPr>
            <w:r w:rsidRPr="00AE5A84">
              <w:rPr>
                <w:rFonts w:ascii="Sylfaen" w:eastAsia="Calibri" w:hAnsi="Sylfaen" w:cstheme="minorHAnsi"/>
                <w:b/>
                <w:bCs/>
                <w:spacing w:val="-1"/>
              </w:rPr>
              <w:t>e</w:t>
            </w:r>
            <w:r w:rsidRPr="00AE5A84">
              <w:rPr>
                <w:rFonts w:ascii="Sylfaen" w:eastAsia="Calibri" w:hAnsi="Sylfaen" w:cstheme="minorHAnsi"/>
                <w:b/>
                <w:bCs/>
              </w:rPr>
              <w:t>x</w:t>
            </w:r>
            <w:r w:rsidRPr="00AE5A84">
              <w:rPr>
                <w:rFonts w:ascii="Sylfaen" w:eastAsia="Calibri" w:hAnsi="Sylfaen" w:cstheme="minorHAnsi"/>
                <w:b/>
                <w:bCs/>
                <w:spacing w:val="-1"/>
              </w:rPr>
              <w:t>e</w:t>
            </w:r>
            <w:r w:rsidRPr="00AE5A84">
              <w:rPr>
                <w:rFonts w:ascii="Sylfaen" w:eastAsia="Calibri" w:hAnsi="Sylfaen" w:cstheme="minorHAnsi"/>
                <w:b/>
                <w:bCs/>
                <w:spacing w:val="1"/>
              </w:rPr>
              <w:t>c</w:t>
            </w:r>
            <w:r w:rsidRPr="00AE5A84">
              <w:rPr>
                <w:rFonts w:ascii="Sylfaen" w:eastAsia="Calibri" w:hAnsi="Sylfaen" w:cstheme="minorHAnsi"/>
                <w:b/>
                <w:bCs/>
                <w:spacing w:val="-1"/>
              </w:rPr>
              <w:t>u</w:t>
            </w:r>
            <w:r w:rsidRPr="00AE5A84">
              <w:rPr>
                <w:rFonts w:ascii="Sylfaen" w:eastAsia="Calibri" w:hAnsi="Sylfaen" w:cstheme="minorHAnsi"/>
                <w:b/>
                <w:bCs/>
              </w:rPr>
              <w:t>ted</w:t>
            </w:r>
          </w:p>
          <w:p w14:paraId="3721FA7B" w14:textId="77777777" w:rsidR="006B48D9" w:rsidRPr="00AE5A84" w:rsidRDefault="006B48D9" w:rsidP="00661E9C">
            <w:pPr>
              <w:spacing w:before="3" w:after="0" w:line="240" w:lineRule="auto"/>
              <w:ind w:left="102" w:right="-20"/>
              <w:rPr>
                <w:rFonts w:ascii="Sylfaen" w:eastAsia="Calibri" w:hAnsi="Sylfaen" w:cstheme="minorHAnsi"/>
              </w:rPr>
            </w:pPr>
            <w:r w:rsidRPr="00AE5A84">
              <w:rPr>
                <w:rFonts w:ascii="Sylfaen" w:eastAsia="Calibri" w:hAnsi="Sylfaen" w:cstheme="minorHAnsi"/>
                <w:i/>
              </w:rPr>
              <w:t>(</w:t>
            </w:r>
            <w:proofErr w:type="gramStart"/>
            <w:r w:rsidRPr="00AE5A84">
              <w:rPr>
                <w:rFonts w:ascii="Sylfaen" w:eastAsia="Calibri" w:hAnsi="Sylfaen" w:cstheme="minorHAnsi"/>
                <w:i/>
                <w:spacing w:val="1"/>
              </w:rPr>
              <w:t>p</w:t>
            </w:r>
            <w:r w:rsidRPr="00AE5A84">
              <w:rPr>
                <w:rFonts w:ascii="Sylfaen" w:eastAsia="Calibri" w:hAnsi="Sylfaen" w:cstheme="minorHAnsi"/>
                <w:i/>
              </w:rPr>
              <w:t>le</w:t>
            </w:r>
            <w:r w:rsidRPr="00AE5A84">
              <w:rPr>
                <w:rFonts w:ascii="Sylfaen" w:eastAsia="Calibri" w:hAnsi="Sylfaen" w:cstheme="minorHAnsi"/>
                <w:i/>
                <w:spacing w:val="1"/>
              </w:rPr>
              <w:t>a</w:t>
            </w:r>
            <w:r w:rsidRPr="00AE5A84">
              <w:rPr>
                <w:rFonts w:ascii="Sylfaen" w:eastAsia="Calibri" w:hAnsi="Sylfaen" w:cstheme="minorHAnsi"/>
                <w:i/>
                <w:spacing w:val="-1"/>
              </w:rPr>
              <w:t>s</w:t>
            </w:r>
            <w:r w:rsidRPr="00AE5A84">
              <w:rPr>
                <w:rFonts w:ascii="Sylfaen" w:eastAsia="Calibri" w:hAnsi="Sylfaen" w:cstheme="minorHAnsi"/>
                <w:i/>
              </w:rPr>
              <w:t>e</w:t>
            </w:r>
            <w:proofErr w:type="gramEnd"/>
            <w:r w:rsidRPr="00AE5A84">
              <w:rPr>
                <w:rFonts w:ascii="Sylfaen" w:eastAsia="Calibri" w:hAnsi="Sylfaen" w:cstheme="minorHAnsi"/>
                <w:i/>
                <w:spacing w:val="-5"/>
              </w:rPr>
              <w:t xml:space="preserve"> </w:t>
            </w:r>
            <w:r w:rsidRPr="00AE5A84">
              <w:rPr>
                <w:rFonts w:ascii="Sylfaen" w:eastAsia="Calibri" w:hAnsi="Sylfaen" w:cstheme="minorHAnsi"/>
                <w:i/>
              </w:rPr>
              <w:t>i</w:t>
            </w:r>
            <w:r w:rsidRPr="00AE5A84">
              <w:rPr>
                <w:rFonts w:ascii="Sylfaen" w:eastAsia="Calibri" w:hAnsi="Sylfaen" w:cstheme="minorHAnsi"/>
                <w:i/>
                <w:spacing w:val="1"/>
              </w:rPr>
              <w:t>nd</w:t>
            </w:r>
            <w:r w:rsidRPr="00AE5A84">
              <w:rPr>
                <w:rFonts w:ascii="Sylfaen" w:eastAsia="Calibri" w:hAnsi="Sylfaen" w:cstheme="minorHAnsi"/>
                <w:i/>
              </w:rPr>
              <w:t>i</w:t>
            </w:r>
            <w:r w:rsidRPr="00AE5A84">
              <w:rPr>
                <w:rFonts w:ascii="Sylfaen" w:eastAsia="Calibri" w:hAnsi="Sylfaen" w:cstheme="minorHAnsi"/>
                <w:i/>
                <w:spacing w:val="1"/>
              </w:rPr>
              <w:t>ca</w:t>
            </w:r>
            <w:r w:rsidRPr="00AE5A84">
              <w:rPr>
                <w:rFonts w:ascii="Sylfaen" w:eastAsia="Calibri" w:hAnsi="Sylfaen" w:cstheme="minorHAnsi"/>
                <w:i/>
              </w:rPr>
              <w:t>te</w:t>
            </w:r>
            <w:r w:rsidRPr="00AE5A84">
              <w:rPr>
                <w:rFonts w:ascii="Sylfaen" w:eastAsia="Calibri" w:hAnsi="Sylfaen" w:cstheme="minorHAnsi"/>
                <w:i/>
                <w:spacing w:val="-5"/>
              </w:rPr>
              <w:t xml:space="preserve"> </w:t>
            </w:r>
            <w:r w:rsidRPr="00AE5A84">
              <w:rPr>
                <w:rFonts w:ascii="Sylfaen" w:eastAsia="Calibri" w:hAnsi="Sylfaen" w:cstheme="minorHAnsi"/>
                <w:i/>
                <w:spacing w:val="1"/>
              </w:rPr>
              <w:t>th</w:t>
            </w:r>
            <w:r w:rsidRPr="00AE5A84">
              <w:rPr>
                <w:rFonts w:ascii="Sylfaen" w:eastAsia="Calibri" w:hAnsi="Sylfaen" w:cstheme="minorHAnsi"/>
                <w:i/>
              </w:rPr>
              <w:t>e</w:t>
            </w:r>
            <w:r w:rsidRPr="00AE5A84">
              <w:rPr>
                <w:rFonts w:ascii="Sylfaen" w:eastAsia="Calibri" w:hAnsi="Sylfaen" w:cstheme="minorHAnsi"/>
                <w:i/>
                <w:spacing w:val="-5"/>
              </w:rPr>
              <w:t xml:space="preserve"> </w:t>
            </w:r>
            <w:r w:rsidRPr="00AE5A84">
              <w:rPr>
                <w:rFonts w:ascii="Sylfaen" w:eastAsia="Calibri" w:hAnsi="Sylfaen" w:cstheme="minorHAnsi"/>
                <w:i/>
                <w:spacing w:val="1"/>
              </w:rPr>
              <w:t>t</w:t>
            </w:r>
            <w:r w:rsidRPr="00AE5A84">
              <w:rPr>
                <w:rFonts w:ascii="Sylfaen" w:eastAsia="Calibri" w:hAnsi="Sylfaen" w:cstheme="minorHAnsi"/>
                <w:i/>
              </w:rPr>
              <w:t>ype</w:t>
            </w:r>
            <w:r w:rsidRPr="00AE5A84">
              <w:rPr>
                <w:rFonts w:ascii="Sylfaen" w:eastAsia="Calibri" w:hAnsi="Sylfaen" w:cstheme="minorHAnsi"/>
                <w:i/>
                <w:spacing w:val="-3"/>
              </w:rPr>
              <w:t xml:space="preserve"> </w:t>
            </w:r>
            <w:r w:rsidRPr="00AE5A84">
              <w:rPr>
                <w:rFonts w:ascii="Sylfaen" w:eastAsia="Calibri" w:hAnsi="Sylfaen" w:cstheme="minorHAnsi"/>
                <w:i/>
                <w:spacing w:val="1"/>
              </w:rPr>
              <w:t>o</w:t>
            </w:r>
            <w:r w:rsidRPr="00AE5A84">
              <w:rPr>
                <w:rFonts w:ascii="Sylfaen" w:eastAsia="Calibri" w:hAnsi="Sylfaen" w:cstheme="minorHAnsi"/>
                <w:i/>
              </w:rPr>
              <w:t>f</w:t>
            </w:r>
            <w:r w:rsidRPr="00AE5A84">
              <w:rPr>
                <w:rFonts w:ascii="Sylfaen" w:eastAsia="Calibri" w:hAnsi="Sylfaen" w:cstheme="minorHAnsi"/>
                <w:i/>
                <w:spacing w:val="-3"/>
              </w:rPr>
              <w:t xml:space="preserve"> </w:t>
            </w:r>
            <w:r w:rsidRPr="00AE5A84">
              <w:rPr>
                <w:rFonts w:ascii="Sylfaen" w:eastAsia="Calibri" w:hAnsi="Sylfaen" w:cstheme="minorHAnsi"/>
                <w:i/>
                <w:spacing w:val="1"/>
              </w:rPr>
              <w:t>a</w:t>
            </w:r>
            <w:r w:rsidRPr="00AE5A84">
              <w:rPr>
                <w:rFonts w:ascii="Sylfaen" w:eastAsia="Calibri" w:hAnsi="Sylfaen" w:cstheme="minorHAnsi"/>
                <w:i/>
                <w:spacing w:val="-1"/>
              </w:rPr>
              <w:t>c</w:t>
            </w:r>
            <w:r w:rsidRPr="00AE5A84">
              <w:rPr>
                <w:rFonts w:ascii="Sylfaen" w:eastAsia="Calibri" w:hAnsi="Sylfaen" w:cstheme="minorHAnsi"/>
                <w:i/>
              </w:rPr>
              <w:t>tiviti</w:t>
            </w:r>
            <w:r w:rsidRPr="00AE5A84">
              <w:rPr>
                <w:rFonts w:ascii="Sylfaen" w:eastAsia="Calibri" w:hAnsi="Sylfaen" w:cstheme="minorHAnsi"/>
                <w:i/>
                <w:spacing w:val="1"/>
              </w:rPr>
              <w:t>e</w:t>
            </w:r>
            <w:r w:rsidRPr="00AE5A84">
              <w:rPr>
                <w:rFonts w:ascii="Sylfaen" w:eastAsia="Calibri" w:hAnsi="Sylfaen" w:cstheme="minorHAnsi"/>
                <w:i/>
                <w:spacing w:val="3"/>
              </w:rPr>
              <w:t>s</w:t>
            </w:r>
            <w:r w:rsidRPr="00AE5A84">
              <w:rPr>
                <w:rFonts w:ascii="Sylfaen" w:eastAsia="Calibri" w:hAnsi="Sylfaen" w:cstheme="minorHAnsi"/>
                <w:i/>
              </w:rPr>
              <w:t>)</w:t>
            </w:r>
          </w:p>
        </w:tc>
        <w:tc>
          <w:tcPr>
            <w:tcW w:w="3397" w:type="dxa"/>
            <w:tcBorders>
              <w:top w:val="single" w:sz="4" w:space="0" w:color="000000"/>
              <w:left w:val="single" w:sz="4" w:space="0" w:color="000000"/>
              <w:bottom w:val="single" w:sz="4" w:space="0" w:color="000000"/>
              <w:right w:val="single" w:sz="4" w:space="0" w:color="000000"/>
            </w:tcBorders>
          </w:tcPr>
          <w:p w14:paraId="2D930026" w14:textId="7A218BA9" w:rsidR="006B48D9" w:rsidRPr="00AE5A84" w:rsidRDefault="006B48D9" w:rsidP="00661E9C">
            <w:pPr>
              <w:spacing w:after="0" w:line="264" w:lineRule="exact"/>
              <w:ind w:left="609" w:right="-20"/>
              <w:rPr>
                <w:rFonts w:ascii="Sylfaen" w:eastAsia="Calibri" w:hAnsi="Sylfaen" w:cstheme="minorHAnsi"/>
              </w:rPr>
            </w:pPr>
            <w:r w:rsidRPr="00AE5A84">
              <w:rPr>
                <w:rFonts w:ascii="Sylfaen" w:eastAsia="Calibri" w:hAnsi="Sylfaen" w:cstheme="minorHAnsi"/>
                <w:b/>
                <w:bCs/>
                <w:spacing w:val="-1"/>
                <w:position w:val="1"/>
              </w:rPr>
              <w:t>Sha</w:t>
            </w:r>
            <w:r w:rsidRPr="00AE5A84">
              <w:rPr>
                <w:rFonts w:ascii="Sylfaen" w:eastAsia="Calibri" w:hAnsi="Sylfaen" w:cstheme="minorHAnsi"/>
                <w:b/>
                <w:bCs/>
                <w:spacing w:val="1"/>
                <w:position w:val="1"/>
              </w:rPr>
              <w:t>r</w:t>
            </w:r>
            <w:r w:rsidRPr="00AE5A84">
              <w:rPr>
                <w:rFonts w:ascii="Sylfaen" w:eastAsia="Calibri" w:hAnsi="Sylfaen" w:cstheme="minorHAnsi"/>
                <w:b/>
                <w:bCs/>
                <w:position w:val="1"/>
              </w:rPr>
              <w:t>e</w:t>
            </w:r>
            <w:r w:rsidRPr="00AE5A84">
              <w:rPr>
                <w:rFonts w:ascii="Sylfaen" w:eastAsia="Calibri" w:hAnsi="Sylfaen" w:cstheme="minorHAnsi"/>
                <w:b/>
                <w:bCs/>
                <w:spacing w:val="-1"/>
                <w:position w:val="1"/>
              </w:rPr>
              <w:t xml:space="preserve"> </w:t>
            </w:r>
          </w:p>
          <w:p w14:paraId="7B7985DF" w14:textId="45121DD2" w:rsidR="006B48D9" w:rsidRPr="00AE5A84" w:rsidRDefault="006B48D9" w:rsidP="00661E9C">
            <w:pPr>
              <w:spacing w:before="2" w:after="0" w:line="239" w:lineRule="auto"/>
              <w:ind w:left="102" w:right="120"/>
              <w:rPr>
                <w:rFonts w:ascii="Sylfaen" w:eastAsia="Calibri" w:hAnsi="Sylfaen" w:cstheme="minorHAnsi"/>
              </w:rPr>
            </w:pPr>
            <w:r w:rsidRPr="00AE5A84">
              <w:rPr>
                <w:rFonts w:ascii="Sylfaen" w:eastAsia="Calibri" w:hAnsi="Sylfaen" w:cstheme="minorHAnsi"/>
                <w:i/>
              </w:rPr>
              <w:t>(t</w:t>
            </w:r>
            <w:r w:rsidRPr="00AE5A84">
              <w:rPr>
                <w:rFonts w:ascii="Sylfaen" w:eastAsia="Calibri" w:hAnsi="Sylfaen" w:cstheme="minorHAnsi"/>
                <w:i/>
                <w:spacing w:val="1"/>
              </w:rPr>
              <w:t>h</w:t>
            </w:r>
            <w:r w:rsidRPr="00AE5A84">
              <w:rPr>
                <w:rFonts w:ascii="Sylfaen" w:eastAsia="Calibri" w:hAnsi="Sylfaen" w:cstheme="minorHAnsi"/>
                <w:i/>
              </w:rPr>
              <w:t>e</w:t>
            </w:r>
            <w:r w:rsidRPr="00AE5A84">
              <w:rPr>
                <w:rFonts w:ascii="Sylfaen" w:eastAsia="Calibri" w:hAnsi="Sylfaen" w:cstheme="minorHAnsi"/>
                <w:i/>
                <w:spacing w:val="-3"/>
              </w:rPr>
              <w:t xml:space="preserve"> </w:t>
            </w:r>
            <w:r w:rsidR="00173789" w:rsidRPr="00AE5A84">
              <w:rPr>
                <w:rFonts w:ascii="Sylfaen" w:eastAsia="Calibri" w:hAnsi="Sylfaen" w:cstheme="minorHAnsi"/>
                <w:i/>
                <w:spacing w:val="1"/>
              </w:rPr>
              <w:t>%</w:t>
            </w:r>
            <w:r w:rsidRPr="00AE5A84">
              <w:rPr>
                <w:rFonts w:ascii="Sylfaen" w:eastAsia="Calibri" w:hAnsi="Sylfaen" w:cstheme="minorHAnsi"/>
                <w:i/>
                <w:spacing w:val="-8"/>
              </w:rPr>
              <w:t xml:space="preserve"> </w:t>
            </w:r>
            <w:r w:rsidRPr="00AE5A84">
              <w:rPr>
                <w:rFonts w:ascii="Sylfaen" w:eastAsia="Calibri" w:hAnsi="Sylfaen" w:cstheme="minorHAnsi"/>
                <w:i/>
                <w:spacing w:val="1"/>
              </w:rPr>
              <w:t>o</w:t>
            </w:r>
            <w:r w:rsidRPr="00AE5A84">
              <w:rPr>
                <w:rFonts w:ascii="Sylfaen" w:eastAsia="Calibri" w:hAnsi="Sylfaen" w:cstheme="minorHAnsi"/>
                <w:i/>
              </w:rPr>
              <w:t>f</w:t>
            </w:r>
            <w:r w:rsidRPr="00AE5A84">
              <w:rPr>
                <w:rFonts w:ascii="Sylfaen" w:eastAsia="Calibri" w:hAnsi="Sylfaen" w:cstheme="minorHAnsi"/>
                <w:i/>
                <w:spacing w:val="-3"/>
              </w:rPr>
              <w:t xml:space="preserve"> </w:t>
            </w:r>
            <w:r w:rsidRPr="00AE5A84">
              <w:rPr>
                <w:rFonts w:ascii="Sylfaen" w:eastAsia="Calibri" w:hAnsi="Sylfaen" w:cstheme="minorHAnsi"/>
                <w:i/>
              </w:rPr>
              <w:t>s</w:t>
            </w:r>
            <w:r w:rsidRPr="00AE5A84">
              <w:rPr>
                <w:rFonts w:ascii="Sylfaen" w:eastAsia="Calibri" w:hAnsi="Sylfaen" w:cstheme="minorHAnsi"/>
                <w:i/>
                <w:spacing w:val="1"/>
              </w:rPr>
              <w:t>ubcon</w:t>
            </w:r>
            <w:r w:rsidRPr="00AE5A84">
              <w:rPr>
                <w:rFonts w:ascii="Sylfaen" w:eastAsia="Calibri" w:hAnsi="Sylfaen" w:cstheme="minorHAnsi"/>
                <w:i/>
              </w:rPr>
              <w:t>t</w:t>
            </w:r>
            <w:r w:rsidRPr="00AE5A84">
              <w:rPr>
                <w:rFonts w:ascii="Sylfaen" w:eastAsia="Calibri" w:hAnsi="Sylfaen" w:cstheme="minorHAnsi"/>
                <w:i/>
                <w:spacing w:val="-1"/>
              </w:rPr>
              <w:t>r</w:t>
            </w:r>
            <w:r w:rsidRPr="00AE5A84">
              <w:rPr>
                <w:rFonts w:ascii="Sylfaen" w:eastAsia="Calibri" w:hAnsi="Sylfaen" w:cstheme="minorHAnsi"/>
                <w:i/>
                <w:spacing w:val="1"/>
              </w:rPr>
              <w:t>ac</w:t>
            </w:r>
            <w:r w:rsidRPr="00AE5A84">
              <w:rPr>
                <w:rFonts w:ascii="Sylfaen" w:eastAsia="Calibri" w:hAnsi="Sylfaen" w:cstheme="minorHAnsi"/>
                <w:i/>
              </w:rPr>
              <w:t>t</w:t>
            </w:r>
            <w:r w:rsidRPr="00AE5A84">
              <w:rPr>
                <w:rFonts w:ascii="Sylfaen" w:eastAsia="Calibri" w:hAnsi="Sylfaen" w:cstheme="minorHAnsi"/>
                <w:i/>
                <w:spacing w:val="1"/>
              </w:rPr>
              <w:t>o</w:t>
            </w:r>
            <w:r w:rsidRPr="00AE5A84">
              <w:rPr>
                <w:rFonts w:ascii="Sylfaen" w:eastAsia="Calibri" w:hAnsi="Sylfaen" w:cstheme="minorHAnsi"/>
                <w:i/>
                <w:spacing w:val="-1"/>
              </w:rPr>
              <w:t>r</w:t>
            </w:r>
            <w:r w:rsidRPr="00AE5A84">
              <w:rPr>
                <w:rFonts w:ascii="Sylfaen" w:eastAsia="Calibri" w:hAnsi="Sylfaen" w:cstheme="minorHAnsi"/>
                <w:i/>
                <w:spacing w:val="-2"/>
              </w:rPr>
              <w:t>’</w:t>
            </w:r>
            <w:r w:rsidRPr="00AE5A84">
              <w:rPr>
                <w:rFonts w:ascii="Sylfaen" w:eastAsia="Calibri" w:hAnsi="Sylfaen" w:cstheme="minorHAnsi"/>
                <w:i/>
              </w:rPr>
              <w:t xml:space="preserve">s </w:t>
            </w:r>
            <w:r w:rsidRPr="00AE5A84">
              <w:rPr>
                <w:rFonts w:ascii="Sylfaen" w:eastAsia="Calibri" w:hAnsi="Sylfaen" w:cstheme="minorHAnsi"/>
                <w:i/>
                <w:spacing w:val="1"/>
              </w:rPr>
              <w:t>pa</w:t>
            </w:r>
            <w:r w:rsidRPr="00AE5A84">
              <w:rPr>
                <w:rFonts w:ascii="Sylfaen" w:eastAsia="Calibri" w:hAnsi="Sylfaen" w:cstheme="minorHAnsi"/>
                <w:i/>
                <w:spacing w:val="-1"/>
              </w:rPr>
              <w:t>r</w:t>
            </w:r>
            <w:r w:rsidRPr="00AE5A84">
              <w:rPr>
                <w:rFonts w:ascii="Sylfaen" w:eastAsia="Calibri" w:hAnsi="Sylfaen" w:cstheme="minorHAnsi"/>
                <w:i/>
              </w:rPr>
              <w:t>ti</w:t>
            </w:r>
            <w:r w:rsidRPr="00AE5A84">
              <w:rPr>
                <w:rFonts w:ascii="Sylfaen" w:eastAsia="Calibri" w:hAnsi="Sylfaen" w:cstheme="minorHAnsi"/>
                <w:i/>
                <w:spacing w:val="1"/>
              </w:rPr>
              <w:t>c</w:t>
            </w:r>
            <w:r w:rsidRPr="00AE5A84">
              <w:rPr>
                <w:rFonts w:ascii="Sylfaen" w:eastAsia="Calibri" w:hAnsi="Sylfaen" w:cstheme="minorHAnsi"/>
                <w:i/>
              </w:rPr>
              <w:t>ip</w:t>
            </w:r>
            <w:r w:rsidRPr="00AE5A84">
              <w:rPr>
                <w:rFonts w:ascii="Sylfaen" w:eastAsia="Calibri" w:hAnsi="Sylfaen" w:cstheme="minorHAnsi"/>
                <w:i/>
                <w:spacing w:val="1"/>
              </w:rPr>
              <w:t>a</w:t>
            </w:r>
            <w:r w:rsidRPr="00AE5A84">
              <w:rPr>
                <w:rFonts w:ascii="Sylfaen" w:eastAsia="Calibri" w:hAnsi="Sylfaen" w:cstheme="minorHAnsi"/>
                <w:i/>
              </w:rPr>
              <w:t>ti</w:t>
            </w:r>
            <w:r w:rsidRPr="00AE5A84">
              <w:rPr>
                <w:rFonts w:ascii="Sylfaen" w:eastAsia="Calibri" w:hAnsi="Sylfaen" w:cstheme="minorHAnsi"/>
                <w:i/>
                <w:spacing w:val="1"/>
              </w:rPr>
              <w:t>o</w:t>
            </w:r>
            <w:r w:rsidRPr="00AE5A84">
              <w:rPr>
                <w:rFonts w:ascii="Sylfaen" w:eastAsia="Calibri" w:hAnsi="Sylfaen" w:cstheme="minorHAnsi"/>
                <w:i/>
              </w:rPr>
              <w:t>n</w:t>
            </w:r>
            <w:r w:rsidRPr="00AE5A84">
              <w:rPr>
                <w:rFonts w:ascii="Sylfaen" w:eastAsia="Calibri" w:hAnsi="Sylfaen" w:cstheme="minorHAnsi"/>
                <w:i/>
                <w:spacing w:val="-10"/>
              </w:rPr>
              <w:t xml:space="preserve"> </w:t>
            </w:r>
            <w:r w:rsidRPr="00AE5A84">
              <w:rPr>
                <w:rFonts w:ascii="Sylfaen" w:eastAsia="Calibri" w:hAnsi="Sylfaen" w:cstheme="minorHAnsi"/>
                <w:i/>
              </w:rPr>
              <w:t>f</w:t>
            </w:r>
            <w:r w:rsidRPr="00AE5A84">
              <w:rPr>
                <w:rFonts w:ascii="Sylfaen" w:eastAsia="Calibri" w:hAnsi="Sylfaen" w:cstheme="minorHAnsi"/>
                <w:i/>
                <w:spacing w:val="-1"/>
              </w:rPr>
              <w:t>r</w:t>
            </w:r>
            <w:r w:rsidRPr="00AE5A84">
              <w:rPr>
                <w:rFonts w:ascii="Sylfaen" w:eastAsia="Calibri" w:hAnsi="Sylfaen" w:cstheme="minorHAnsi"/>
                <w:i/>
                <w:spacing w:val="1"/>
              </w:rPr>
              <w:t>o</w:t>
            </w:r>
            <w:r w:rsidRPr="00AE5A84">
              <w:rPr>
                <w:rFonts w:ascii="Sylfaen" w:eastAsia="Calibri" w:hAnsi="Sylfaen" w:cstheme="minorHAnsi"/>
                <w:i/>
              </w:rPr>
              <w:t>m</w:t>
            </w:r>
            <w:r w:rsidRPr="00AE5A84">
              <w:rPr>
                <w:rFonts w:ascii="Sylfaen" w:eastAsia="Calibri" w:hAnsi="Sylfaen" w:cstheme="minorHAnsi"/>
                <w:i/>
                <w:spacing w:val="-4"/>
              </w:rPr>
              <w:t xml:space="preserve"> </w:t>
            </w:r>
            <w:r w:rsidRPr="00AE5A84">
              <w:rPr>
                <w:rFonts w:ascii="Sylfaen" w:eastAsia="Calibri" w:hAnsi="Sylfaen" w:cstheme="minorHAnsi"/>
                <w:i/>
                <w:spacing w:val="1"/>
              </w:rPr>
              <w:t>th</w:t>
            </w:r>
            <w:r w:rsidRPr="00AE5A84">
              <w:rPr>
                <w:rFonts w:ascii="Sylfaen" w:eastAsia="Calibri" w:hAnsi="Sylfaen" w:cstheme="minorHAnsi"/>
                <w:i/>
              </w:rPr>
              <w:t>e</w:t>
            </w:r>
            <w:r w:rsidRPr="00AE5A84">
              <w:rPr>
                <w:rFonts w:ascii="Sylfaen" w:eastAsia="Calibri" w:hAnsi="Sylfaen" w:cstheme="minorHAnsi"/>
                <w:i/>
                <w:spacing w:val="-2"/>
              </w:rPr>
              <w:t xml:space="preserve"> </w:t>
            </w:r>
            <w:r w:rsidRPr="00AE5A84">
              <w:rPr>
                <w:rFonts w:ascii="Sylfaen" w:eastAsia="Calibri" w:hAnsi="Sylfaen" w:cstheme="minorHAnsi"/>
                <w:i/>
                <w:spacing w:val="1"/>
              </w:rPr>
              <w:t>to</w:t>
            </w:r>
            <w:r w:rsidRPr="00AE5A84">
              <w:rPr>
                <w:rFonts w:ascii="Sylfaen" w:eastAsia="Calibri" w:hAnsi="Sylfaen" w:cstheme="minorHAnsi"/>
                <w:i/>
              </w:rPr>
              <w:t>t</w:t>
            </w:r>
            <w:r w:rsidRPr="00AE5A84">
              <w:rPr>
                <w:rFonts w:ascii="Sylfaen" w:eastAsia="Calibri" w:hAnsi="Sylfaen" w:cstheme="minorHAnsi"/>
                <w:i/>
                <w:spacing w:val="1"/>
              </w:rPr>
              <w:t>a</w:t>
            </w:r>
            <w:r w:rsidRPr="00AE5A84">
              <w:rPr>
                <w:rFonts w:ascii="Sylfaen" w:eastAsia="Calibri" w:hAnsi="Sylfaen" w:cstheme="minorHAnsi"/>
                <w:i/>
              </w:rPr>
              <w:t>l</w:t>
            </w:r>
            <w:r w:rsidRPr="00AE5A84">
              <w:rPr>
                <w:rFonts w:ascii="Sylfaen" w:eastAsia="Calibri" w:hAnsi="Sylfaen" w:cstheme="minorHAnsi"/>
                <w:i/>
                <w:spacing w:val="-4"/>
              </w:rPr>
              <w:t xml:space="preserve"> </w:t>
            </w:r>
            <w:r w:rsidR="00D957F0" w:rsidRPr="00AE5A84">
              <w:rPr>
                <w:rFonts w:ascii="Sylfaen" w:eastAsia="Calibri" w:hAnsi="Sylfaen" w:cstheme="minorHAnsi"/>
                <w:i/>
                <w:spacing w:val="-1"/>
              </w:rPr>
              <w:t>contract</w:t>
            </w:r>
            <w:r w:rsidRPr="00AE5A84">
              <w:rPr>
                <w:rFonts w:ascii="Sylfaen" w:eastAsia="Calibri" w:hAnsi="Sylfaen" w:cstheme="minorHAnsi"/>
                <w:i/>
              </w:rPr>
              <w:t xml:space="preserve"> </w:t>
            </w:r>
            <w:r w:rsidR="00A56BD2" w:rsidRPr="00AE5A84">
              <w:rPr>
                <w:rFonts w:ascii="Sylfaen" w:eastAsia="Calibri" w:hAnsi="Sylfaen" w:cstheme="minorHAnsi"/>
                <w:i/>
                <w:spacing w:val="1"/>
              </w:rPr>
              <w:t>Price</w:t>
            </w:r>
            <w:r w:rsidRPr="00AE5A84">
              <w:rPr>
                <w:rFonts w:ascii="Sylfaen" w:eastAsia="Calibri" w:hAnsi="Sylfaen" w:cstheme="minorHAnsi"/>
                <w:i/>
              </w:rPr>
              <w:t>)</w:t>
            </w:r>
          </w:p>
        </w:tc>
      </w:tr>
      <w:tr w:rsidR="006B48D9" w:rsidRPr="00AE5A84" w14:paraId="7D2AC1A0" w14:textId="77777777" w:rsidTr="00E0019E">
        <w:trPr>
          <w:trHeight w:hRule="exact" w:val="414"/>
        </w:trPr>
        <w:tc>
          <w:tcPr>
            <w:tcW w:w="2804" w:type="dxa"/>
            <w:tcBorders>
              <w:top w:val="single" w:sz="4" w:space="0" w:color="000000"/>
              <w:left w:val="single" w:sz="4" w:space="0" w:color="000000"/>
              <w:bottom w:val="single" w:sz="4" w:space="0" w:color="000000"/>
              <w:right w:val="single" w:sz="4" w:space="0" w:color="000000"/>
            </w:tcBorders>
          </w:tcPr>
          <w:p w14:paraId="424928EB" w14:textId="77777777" w:rsidR="006B48D9" w:rsidRPr="00AE5A84" w:rsidRDefault="006B48D9" w:rsidP="00661E9C">
            <w:pPr>
              <w:rPr>
                <w:rFonts w:ascii="Sylfaen" w:hAnsi="Sylfaen" w:cstheme="minorHAnsi"/>
              </w:rPr>
            </w:pPr>
          </w:p>
        </w:tc>
        <w:tc>
          <w:tcPr>
            <w:tcW w:w="3684" w:type="dxa"/>
            <w:tcBorders>
              <w:top w:val="single" w:sz="4" w:space="0" w:color="000000"/>
              <w:left w:val="single" w:sz="4" w:space="0" w:color="000000"/>
              <w:bottom w:val="single" w:sz="4" w:space="0" w:color="000000"/>
              <w:right w:val="single" w:sz="4" w:space="0" w:color="000000"/>
            </w:tcBorders>
          </w:tcPr>
          <w:p w14:paraId="0BB39E16" w14:textId="77777777" w:rsidR="006B48D9" w:rsidRPr="00AE5A84" w:rsidRDefault="006B48D9" w:rsidP="00661E9C">
            <w:pPr>
              <w:rPr>
                <w:rFonts w:ascii="Sylfaen" w:hAnsi="Sylfaen" w:cstheme="minorHAnsi"/>
              </w:rPr>
            </w:pPr>
          </w:p>
        </w:tc>
        <w:tc>
          <w:tcPr>
            <w:tcW w:w="3397" w:type="dxa"/>
            <w:tcBorders>
              <w:top w:val="single" w:sz="4" w:space="0" w:color="000000"/>
              <w:left w:val="single" w:sz="4" w:space="0" w:color="000000"/>
              <w:bottom w:val="single" w:sz="4" w:space="0" w:color="000000"/>
              <w:right w:val="single" w:sz="4" w:space="0" w:color="000000"/>
            </w:tcBorders>
          </w:tcPr>
          <w:p w14:paraId="04C46386" w14:textId="77777777" w:rsidR="006B48D9" w:rsidRPr="00AE5A84" w:rsidRDefault="006B48D9" w:rsidP="00661E9C">
            <w:pPr>
              <w:rPr>
                <w:rFonts w:ascii="Sylfaen" w:hAnsi="Sylfaen" w:cstheme="minorHAnsi"/>
              </w:rPr>
            </w:pPr>
          </w:p>
        </w:tc>
      </w:tr>
      <w:tr w:rsidR="006B48D9" w:rsidRPr="00AE5A84" w14:paraId="0528834C" w14:textId="77777777" w:rsidTr="00661E9C">
        <w:trPr>
          <w:trHeight w:hRule="exact" w:val="278"/>
        </w:trPr>
        <w:tc>
          <w:tcPr>
            <w:tcW w:w="2804" w:type="dxa"/>
            <w:tcBorders>
              <w:top w:val="single" w:sz="4" w:space="0" w:color="000000"/>
              <w:left w:val="single" w:sz="4" w:space="0" w:color="000000"/>
              <w:bottom w:val="single" w:sz="4" w:space="0" w:color="000000"/>
              <w:right w:val="single" w:sz="4" w:space="0" w:color="000000"/>
            </w:tcBorders>
          </w:tcPr>
          <w:p w14:paraId="6C530EEF" w14:textId="77777777" w:rsidR="006B48D9" w:rsidRPr="00AE5A84" w:rsidRDefault="006B48D9" w:rsidP="00661E9C">
            <w:pPr>
              <w:rPr>
                <w:rFonts w:ascii="Sylfaen" w:hAnsi="Sylfaen" w:cstheme="minorHAnsi"/>
              </w:rPr>
            </w:pPr>
          </w:p>
        </w:tc>
        <w:tc>
          <w:tcPr>
            <w:tcW w:w="3684" w:type="dxa"/>
            <w:tcBorders>
              <w:top w:val="single" w:sz="4" w:space="0" w:color="000000"/>
              <w:left w:val="single" w:sz="4" w:space="0" w:color="000000"/>
              <w:bottom w:val="single" w:sz="4" w:space="0" w:color="000000"/>
              <w:right w:val="single" w:sz="4" w:space="0" w:color="000000"/>
            </w:tcBorders>
          </w:tcPr>
          <w:p w14:paraId="4970D1BF" w14:textId="77777777" w:rsidR="006B48D9" w:rsidRPr="00AE5A84" w:rsidRDefault="006B48D9" w:rsidP="00661E9C">
            <w:pPr>
              <w:rPr>
                <w:rFonts w:ascii="Sylfaen" w:hAnsi="Sylfaen" w:cstheme="minorHAnsi"/>
              </w:rPr>
            </w:pPr>
          </w:p>
        </w:tc>
        <w:tc>
          <w:tcPr>
            <w:tcW w:w="3397" w:type="dxa"/>
            <w:tcBorders>
              <w:top w:val="single" w:sz="4" w:space="0" w:color="000000"/>
              <w:left w:val="single" w:sz="4" w:space="0" w:color="000000"/>
              <w:bottom w:val="single" w:sz="4" w:space="0" w:color="000000"/>
              <w:right w:val="single" w:sz="4" w:space="0" w:color="000000"/>
            </w:tcBorders>
          </w:tcPr>
          <w:p w14:paraId="082B6E06" w14:textId="77777777" w:rsidR="006B48D9" w:rsidRPr="00AE5A84" w:rsidRDefault="006B48D9" w:rsidP="00661E9C">
            <w:pPr>
              <w:rPr>
                <w:rFonts w:ascii="Sylfaen" w:hAnsi="Sylfaen" w:cstheme="minorHAnsi"/>
              </w:rPr>
            </w:pPr>
          </w:p>
        </w:tc>
      </w:tr>
      <w:tr w:rsidR="006B48D9" w:rsidRPr="00AE5A84" w14:paraId="6B935EF8" w14:textId="77777777" w:rsidTr="00661E9C">
        <w:trPr>
          <w:trHeight w:hRule="exact" w:val="278"/>
        </w:trPr>
        <w:tc>
          <w:tcPr>
            <w:tcW w:w="2804" w:type="dxa"/>
            <w:tcBorders>
              <w:top w:val="single" w:sz="4" w:space="0" w:color="000000"/>
              <w:left w:val="single" w:sz="4" w:space="0" w:color="000000"/>
              <w:bottom w:val="single" w:sz="4" w:space="0" w:color="000000"/>
              <w:right w:val="single" w:sz="4" w:space="0" w:color="000000"/>
            </w:tcBorders>
          </w:tcPr>
          <w:p w14:paraId="7E41A70A" w14:textId="77777777" w:rsidR="006B48D9" w:rsidRPr="00AE5A84" w:rsidRDefault="006B48D9" w:rsidP="00661E9C">
            <w:pPr>
              <w:rPr>
                <w:rFonts w:ascii="Sylfaen" w:hAnsi="Sylfaen" w:cstheme="minorHAnsi"/>
              </w:rPr>
            </w:pPr>
          </w:p>
        </w:tc>
        <w:tc>
          <w:tcPr>
            <w:tcW w:w="3684" w:type="dxa"/>
            <w:tcBorders>
              <w:top w:val="single" w:sz="4" w:space="0" w:color="000000"/>
              <w:left w:val="single" w:sz="4" w:space="0" w:color="000000"/>
              <w:bottom w:val="single" w:sz="4" w:space="0" w:color="000000"/>
              <w:right w:val="single" w:sz="4" w:space="0" w:color="000000"/>
            </w:tcBorders>
          </w:tcPr>
          <w:p w14:paraId="37B21FD2" w14:textId="77777777" w:rsidR="006B48D9" w:rsidRPr="00AE5A84" w:rsidRDefault="006B48D9" w:rsidP="00661E9C">
            <w:pPr>
              <w:rPr>
                <w:rFonts w:ascii="Sylfaen" w:hAnsi="Sylfaen" w:cstheme="minorHAnsi"/>
              </w:rPr>
            </w:pPr>
          </w:p>
        </w:tc>
        <w:tc>
          <w:tcPr>
            <w:tcW w:w="3397" w:type="dxa"/>
            <w:tcBorders>
              <w:top w:val="single" w:sz="4" w:space="0" w:color="000000"/>
              <w:left w:val="single" w:sz="4" w:space="0" w:color="000000"/>
              <w:bottom w:val="single" w:sz="4" w:space="0" w:color="000000"/>
              <w:right w:val="single" w:sz="4" w:space="0" w:color="000000"/>
            </w:tcBorders>
          </w:tcPr>
          <w:p w14:paraId="477B986D" w14:textId="77777777" w:rsidR="006B48D9" w:rsidRPr="00AE5A84" w:rsidRDefault="006B48D9" w:rsidP="00661E9C">
            <w:pPr>
              <w:rPr>
                <w:rFonts w:ascii="Sylfaen" w:hAnsi="Sylfaen" w:cstheme="minorHAnsi"/>
              </w:rPr>
            </w:pPr>
          </w:p>
        </w:tc>
      </w:tr>
    </w:tbl>
    <w:p w14:paraId="0FAF33FA" w14:textId="77777777" w:rsidR="006B48D9" w:rsidRPr="00AE5A84" w:rsidRDefault="006B48D9" w:rsidP="006B48D9">
      <w:pPr>
        <w:spacing w:before="9" w:after="0" w:line="240" w:lineRule="exact"/>
        <w:rPr>
          <w:rFonts w:ascii="Sylfaen" w:hAnsi="Sylfaen" w:cstheme="minorHAnsi"/>
        </w:rPr>
      </w:pPr>
    </w:p>
    <w:p w14:paraId="4F69B63E" w14:textId="1C6D0029" w:rsidR="006B48D9" w:rsidRPr="00AE5A84" w:rsidRDefault="00A522E1" w:rsidP="006B48D9">
      <w:pPr>
        <w:spacing w:before="16" w:after="0" w:line="240" w:lineRule="auto"/>
        <w:ind w:left="216" w:right="-20"/>
        <w:rPr>
          <w:rFonts w:ascii="Sylfaen" w:eastAsia="Calibri" w:hAnsi="Sylfaen" w:cstheme="minorHAnsi"/>
        </w:rPr>
      </w:pPr>
      <w:r w:rsidRPr="00AE5A84">
        <w:rPr>
          <w:rFonts w:ascii="Sylfaen" w:eastAsia="Calibri" w:hAnsi="Sylfaen" w:cstheme="minorHAnsi"/>
          <w:b/>
          <w:bCs/>
          <w:i/>
          <w:spacing w:val="-1"/>
          <w:highlight w:val="lightGray"/>
        </w:rPr>
        <w:t>[</w:t>
      </w:r>
      <w:r w:rsidR="006B48D9" w:rsidRPr="00AE5A84">
        <w:rPr>
          <w:rFonts w:ascii="Sylfaen" w:eastAsia="Calibri" w:hAnsi="Sylfaen" w:cstheme="minorHAnsi"/>
          <w:b/>
          <w:bCs/>
          <w:i/>
          <w:spacing w:val="-1"/>
          <w:highlight w:val="lightGray"/>
        </w:rPr>
        <w:t>N</w:t>
      </w:r>
      <w:r w:rsidR="006B48D9" w:rsidRPr="00AE5A84">
        <w:rPr>
          <w:rFonts w:ascii="Sylfaen" w:eastAsia="Calibri" w:hAnsi="Sylfaen" w:cstheme="minorHAnsi"/>
          <w:b/>
          <w:bCs/>
          <w:i/>
          <w:spacing w:val="1"/>
          <w:highlight w:val="lightGray"/>
        </w:rPr>
        <w:t>o</w:t>
      </w:r>
      <w:r w:rsidR="006B48D9" w:rsidRPr="00AE5A84">
        <w:rPr>
          <w:rFonts w:ascii="Sylfaen" w:eastAsia="Calibri" w:hAnsi="Sylfaen" w:cstheme="minorHAnsi"/>
          <w:b/>
          <w:bCs/>
          <w:i/>
          <w:highlight w:val="lightGray"/>
        </w:rPr>
        <w:t xml:space="preserve">te: </w:t>
      </w:r>
      <w:r w:rsidR="006B48D9" w:rsidRPr="00AE5A84">
        <w:rPr>
          <w:rFonts w:ascii="Sylfaen" w:eastAsia="Calibri" w:hAnsi="Sylfaen" w:cstheme="minorHAnsi"/>
          <w:b/>
          <w:bCs/>
          <w:i/>
          <w:spacing w:val="-1"/>
          <w:highlight w:val="lightGray"/>
        </w:rPr>
        <w:t>T</w:t>
      </w:r>
      <w:r w:rsidR="006B48D9" w:rsidRPr="00AE5A84">
        <w:rPr>
          <w:rFonts w:ascii="Sylfaen" w:eastAsia="Calibri" w:hAnsi="Sylfaen" w:cstheme="minorHAnsi"/>
          <w:b/>
          <w:bCs/>
          <w:i/>
          <w:spacing w:val="1"/>
          <w:highlight w:val="lightGray"/>
        </w:rPr>
        <w:t>h</w:t>
      </w:r>
      <w:r w:rsidR="006B48D9" w:rsidRPr="00AE5A84">
        <w:rPr>
          <w:rFonts w:ascii="Sylfaen" w:eastAsia="Calibri" w:hAnsi="Sylfaen" w:cstheme="minorHAnsi"/>
          <w:b/>
          <w:bCs/>
          <w:i/>
          <w:highlight w:val="lightGray"/>
        </w:rPr>
        <w:t xml:space="preserve">e </w:t>
      </w:r>
      <w:r w:rsidR="006B48D9" w:rsidRPr="00AE5A84">
        <w:rPr>
          <w:rFonts w:ascii="Sylfaen" w:eastAsia="Calibri" w:hAnsi="Sylfaen" w:cstheme="minorHAnsi"/>
          <w:b/>
          <w:bCs/>
          <w:i/>
          <w:spacing w:val="-2"/>
          <w:highlight w:val="lightGray"/>
        </w:rPr>
        <w:t>t</w:t>
      </w:r>
      <w:r w:rsidR="006B48D9" w:rsidRPr="00AE5A84">
        <w:rPr>
          <w:rFonts w:ascii="Sylfaen" w:eastAsia="Calibri" w:hAnsi="Sylfaen" w:cstheme="minorHAnsi"/>
          <w:b/>
          <w:bCs/>
          <w:i/>
          <w:spacing w:val="-1"/>
          <w:highlight w:val="lightGray"/>
        </w:rPr>
        <w:t>a</w:t>
      </w:r>
      <w:r w:rsidR="006B48D9" w:rsidRPr="00AE5A84">
        <w:rPr>
          <w:rFonts w:ascii="Sylfaen" w:eastAsia="Calibri" w:hAnsi="Sylfaen" w:cstheme="minorHAnsi"/>
          <w:b/>
          <w:bCs/>
          <w:i/>
          <w:spacing w:val="1"/>
          <w:highlight w:val="lightGray"/>
        </w:rPr>
        <w:t>bl</w:t>
      </w:r>
      <w:r w:rsidR="006B48D9" w:rsidRPr="00AE5A84">
        <w:rPr>
          <w:rFonts w:ascii="Sylfaen" w:eastAsia="Calibri" w:hAnsi="Sylfaen" w:cstheme="minorHAnsi"/>
          <w:b/>
          <w:bCs/>
          <w:i/>
          <w:highlight w:val="lightGray"/>
        </w:rPr>
        <w:t xml:space="preserve">e </w:t>
      </w:r>
      <w:r w:rsidR="006B48D9" w:rsidRPr="00AE5A84">
        <w:rPr>
          <w:rFonts w:ascii="Sylfaen" w:eastAsia="Calibri" w:hAnsi="Sylfaen" w:cstheme="minorHAnsi"/>
          <w:b/>
          <w:bCs/>
          <w:i/>
          <w:spacing w:val="-3"/>
          <w:highlight w:val="lightGray"/>
        </w:rPr>
        <w:t>s</w:t>
      </w:r>
      <w:r w:rsidR="006B48D9" w:rsidRPr="00AE5A84">
        <w:rPr>
          <w:rFonts w:ascii="Sylfaen" w:eastAsia="Calibri" w:hAnsi="Sylfaen" w:cstheme="minorHAnsi"/>
          <w:b/>
          <w:bCs/>
          <w:i/>
          <w:spacing w:val="1"/>
          <w:highlight w:val="lightGray"/>
        </w:rPr>
        <w:t>h</w:t>
      </w:r>
      <w:r w:rsidR="006B48D9" w:rsidRPr="00AE5A84">
        <w:rPr>
          <w:rFonts w:ascii="Sylfaen" w:eastAsia="Calibri" w:hAnsi="Sylfaen" w:cstheme="minorHAnsi"/>
          <w:b/>
          <w:bCs/>
          <w:i/>
          <w:spacing w:val="-1"/>
          <w:highlight w:val="lightGray"/>
        </w:rPr>
        <w:t>a</w:t>
      </w:r>
      <w:r w:rsidR="006B48D9" w:rsidRPr="00AE5A84">
        <w:rPr>
          <w:rFonts w:ascii="Sylfaen" w:eastAsia="Calibri" w:hAnsi="Sylfaen" w:cstheme="minorHAnsi"/>
          <w:b/>
          <w:bCs/>
          <w:i/>
          <w:spacing w:val="1"/>
          <w:highlight w:val="lightGray"/>
        </w:rPr>
        <w:t>l</w:t>
      </w:r>
      <w:r w:rsidR="006B48D9" w:rsidRPr="00AE5A84">
        <w:rPr>
          <w:rFonts w:ascii="Sylfaen" w:eastAsia="Calibri" w:hAnsi="Sylfaen" w:cstheme="minorHAnsi"/>
          <w:b/>
          <w:bCs/>
          <w:i/>
          <w:highlight w:val="lightGray"/>
        </w:rPr>
        <w:t>l</w:t>
      </w:r>
      <w:r w:rsidR="006B48D9" w:rsidRPr="00AE5A84">
        <w:rPr>
          <w:rFonts w:ascii="Sylfaen" w:eastAsia="Calibri" w:hAnsi="Sylfaen" w:cstheme="minorHAnsi"/>
          <w:b/>
          <w:bCs/>
          <w:i/>
          <w:spacing w:val="-1"/>
          <w:highlight w:val="lightGray"/>
        </w:rPr>
        <w:t xml:space="preserve"> </w:t>
      </w:r>
      <w:r w:rsidR="006B48D9" w:rsidRPr="00AE5A84">
        <w:rPr>
          <w:rFonts w:ascii="Sylfaen" w:eastAsia="Calibri" w:hAnsi="Sylfaen" w:cstheme="minorHAnsi"/>
          <w:b/>
          <w:bCs/>
          <w:i/>
          <w:spacing w:val="1"/>
          <w:highlight w:val="lightGray"/>
        </w:rPr>
        <w:t>b</w:t>
      </w:r>
      <w:r w:rsidR="006B48D9" w:rsidRPr="00AE5A84">
        <w:rPr>
          <w:rFonts w:ascii="Sylfaen" w:eastAsia="Calibri" w:hAnsi="Sylfaen" w:cstheme="minorHAnsi"/>
          <w:b/>
          <w:bCs/>
          <w:i/>
          <w:highlight w:val="lightGray"/>
        </w:rPr>
        <w:t>e</w:t>
      </w:r>
      <w:r w:rsidR="006B48D9" w:rsidRPr="00AE5A84">
        <w:rPr>
          <w:rFonts w:ascii="Sylfaen" w:eastAsia="Calibri" w:hAnsi="Sylfaen" w:cstheme="minorHAnsi"/>
          <w:b/>
          <w:bCs/>
          <w:i/>
          <w:spacing w:val="-3"/>
          <w:highlight w:val="lightGray"/>
        </w:rPr>
        <w:t xml:space="preserve"> </w:t>
      </w:r>
      <w:r w:rsidR="006B48D9" w:rsidRPr="00AE5A84">
        <w:rPr>
          <w:rFonts w:ascii="Sylfaen" w:eastAsia="Calibri" w:hAnsi="Sylfaen" w:cstheme="minorHAnsi"/>
          <w:b/>
          <w:bCs/>
          <w:i/>
          <w:highlight w:val="lightGray"/>
        </w:rPr>
        <w:t>f</w:t>
      </w:r>
      <w:r w:rsidR="006B48D9" w:rsidRPr="00AE5A84">
        <w:rPr>
          <w:rFonts w:ascii="Sylfaen" w:eastAsia="Calibri" w:hAnsi="Sylfaen" w:cstheme="minorHAnsi"/>
          <w:b/>
          <w:bCs/>
          <w:i/>
          <w:spacing w:val="-1"/>
          <w:highlight w:val="lightGray"/>
        </w:rPr>
        <w:t>i</w:t>
      </w:r>
      <w:r w:rsidR="006B48D9" w:rsidRPr="00AE5A84">
        <w:rPr>
          <w:rFonts w:ascii="Sylfaen" w:eastAsia="Calibri" w:hAnsi="Sylfaen" w:cstheme="minorHAnsi"/>
          <w:b/>
          <w:bCs/>
          <w:i/>
          <w:spacing w:val="1"/>
          <w:highlight w:val="lightGray"/>
        </w:rPr>
        <w:t>l</w:t>
      </w:r>
      <w:r w:rsidR="006B48D9" w:rsidRPr="00AE5A84">
        <w:rPr>
          <w:rFonts w:ascii="Sylfaen" w:eastAsia="Calibri" w:hAnsi="Sylfaen" w:cstheme="minorHAnsi"/>
          <w:b/>
          <w:bCs/>
          <w:i/>
          <w:spacing w:val="-1"/>
          <w:highlight w:val="lightGray"/>
        </w:rPr>
        <w:t>l</w:t>
      </w:r>
      <w:r w:rsidR="006B48D9" w:rsidRPr="00AE5A84">
        <w:rPr>
          <w:rFonts w:ascii="Sylfaen" w:eastAsia="Calibri" w:hAnsi="Sylfaen" w:cstheme="minorHAnsi"/>
          <w:b/>
          <w:bCs/>
          <w:i/>
          <w:highlight w:val="lightGray"/>
        </w:rPr>
        <w:t>ed</w:t>
      </w:r>
      <w:r w:rsidR="006B48D9" w:rsidRPr="00AE5A84">
        <w:rPr>
          <w:rFonts w:ascii="Sylfaen" w:eastAsia="Calibri" w:hAnsi="Sylfaen" w:cstheme="minorHAnsi"/>
          <w:b/>
          <w:bCs/>
          <w:i/>
          <w:spacing w:val="-1"/>
          <w:highlight w:val="lightGray"/>
        </w:rPr>
        <w:t xml:space="preserve"> </w:t>
      </w:r>
      <w:r w:rsidR="006B48D9" w:rsidRPr="00AE5A84">
        <w:rPr>
          <w:rFonts w:ascii="Sylfaen" w:eastAsia="Calibri" w:hAnsi="Sylfaen" w:cstheme="minorHAnsi"/>
          <w:b/>
          <w:bCs/>
          <w:i/>
          <w:spacing w:val="1"/>
          <w:highlight w:val="lightGray"/>
        </w:rPr>
        <w:t>o</w:t>
      </w:r>
      <w:r w:rsidR="006B48D9" w:rsidRPr="00AE5A84">
        <w:rPr>
          <w:rFonts w:ascii="Sylfaen" w:eastAsia="Calibri" w:hAnsi="Sylfaen" w:cstheme="minorHAnsi"/>
          <w:b/>
          <w:bCs/>
          <w:i/>
          <w:spacing w:val="-1"/>
          <w:highlight w:val="lightGray"/>
        </w:rPr>
        <w:t>n</w:t>
      </w:r>
      <w:r w:rsidR="006B48D9" w:rsidRPr="00AE5A84">
        <w:rPr>
          <w:rFonts w:ascii="Sylfaen" w:eastAsia="Calibri" w:hAnsi="Sylfaen" w:cstheme="minorHAnsi"/>
          <w:b/>
          <w:bCs/>
          <w:i/>
          <w:spacing w:val="1"/>
          <w:highlight w:val="lightGray"/>
        </w:rPr>
        <w:t>l</w:t>
      </w:r>
      <w:r w:rsidR="006B48D9" w:rsidRPr="00AE5A84">
        <w:rPr>
          <w:rFonts w:ascii="Sylfaen" w:eastAsia="Calibri" w:hAnsi="Sylfaen" w:cstheme="minorHAnsi"/>
          <w:b/>
          <w:bCs/>
          <w:i/>
          <w:highlight w:val="lightGray"/>
        </w:rPr>
        <w:t xml:space="preserve">y </w:t>
      </w:r>
      <w:r w:rsidR="006B48D9" w:rsidRPr="00AE5A84">
        <w:rPr>
          <w:rFonts w:ascii="Sylfaen" w:eastAsia="Calibri" w:hAnsi="Sylfaen" w:cstheme="minorHAnsi"/>
          <w:b/>
          <w:bCs/>
          <w:i/>
          <w:spacing w:val="1"/>
          <w:highlight w:val="lightGray"/>
        </w:rPr>
        <w:t>i</w:t>
      </w:r>
      <w:r w:rsidR="006B48D9" w:rsidRPr="00AE5A84">
        <w:rPr>
          <w:rFonts w:ascii="Sylfaen" w:eastAsia="Calibri" w:hAnsi="Sylfaen" w:cstheme="minorHAnsi"/>
          <w:b/>
          <w:bCs/>
          <w:i/>
          <w:highlight w:val="lightGray"/>
        </w:rPr>
        <w:t>f</w:t>
      </w:r>
      <w:r w:rsidR="006B48D9" w:rsidRPr="00AE5A84">
        <w:rPr>
          <w:rFonts w:ascii="Sylfaen" w:eastAsia="Calibri" w:hAnsi="Sylfaen" w:cstheme="minorHAnsi"/>
          <w:b/>
          <w:bCs/>
          <w:i/>
          <w:spacing w:val="-3"/>
          <w:highlight w:val="lightGray"/>
        </w:rPr>
        <w:t xml:space="preserve"> </w:t>
      </w:r>
      <w:r w:rsidR="006B48D9" w:rsidRPr="00AE5A84">
        <w:rPr>
          <w:rFonts w:ascii="Sylfaen" w:eastAsia="Calibri" w:hAnsi="Sylfaen" w:cstheme="minorHAnsi"/>
          <w:b/>
          <w:bCs/>
          <w:i/>
          <w:spacing w:val="1"/>
          <w:highlight w:val="lightGray"/>
        </w:rPr>
        <w:t>th</w:t>
      </w:r>
      <w:r w:rsidR="006B48D9" w:rsidRPr="00AE5A84">
        <w:rPr>
          <w:rFonts w:ascii="Sylfaen" w:eastAsia="Calibri" w:hAnsi="Sylfaen" w:cstheme="minorHAnsi"/>
          <w:b/>
          <w:bCs/>
          <w:i/>
          <w:highlight w:val="lightGray"/>
        </w:rPr>
        <w:t>e</w:t>
      </w:r>
      <w:r w:rsidR="006B48D9" w:rsidRPr="00AE5A84">
        <w:rPr>
          <w:rFonts w:ascii="Sylfaen" w:eastAsia="Calibri" w:hAnsi="Sylfaen" w:cstheme="minorHAnsi"/>
          <w:b/>
          <w:bCs/>
          <w:i/>
          <w:spacing w:val="-3"/>
          <w:highlight w:val="lightGray"/>
        </w:rPr>
        <w:t xml:space="preserve"> </w:t>
      </w:r>
      <w:r w:rsidR="000F370D">
        <w:rPr>
          <w:rFonts w:ascii="Sylfaen" w:eastAsia="Calibri" w:hAnsi="Sylfaen" w:cstheme="minorHAnsi"/>
          <w:b/>
          <w:bCs/>
          <w:i/>
          <w:spacing w:val="-1"/>
          <w:highlight w:val="lightGray"/>
        </w:rPr>
        <w:t>Bidder</w:t>
      </w:r>
      <w:r w:rsidR="006B48D9" w:rsidRPr="00AE5A84">
        <w:rPr>
          <w:rFonts w:ascii="Sylfaen" w:eastAsia="Calibri" w:hAnsi="Sylfaen" w:cstheme="minorHAnsi"/>
          <w:b/>
          <w:bCs/>
          <w:i/>
          <w:spacing w:val="-2"/>
          <w:highlight w:val="lightGray"/>
        </w:rPr>
        <w:t xml:space="preserve"> </w:t>
      </w:r>
      <w:r w:rsidR="006B48D9" w:rsidRPr="00AE5A84">
        <w:rPr>
          <w:rFonts w:ascii="Sylfaen" w:eastAsia="Calibri" w:hAnsi="Sylfaen" w:cstheme="minorHAnsi"/>
          <w:b/>
          <w:bCs/>
          <w:i/>
          <w:spacing w:val="1"/>
          <w:highlight w:val="lightGray"/>
        </w:rPr>
        <w:t>d</w:t>
      </w:r>
      <w:r w:rsidR="006B48D9" w:rsidRPr="00AE5A84">
        <w:rPr>
          <w:rFonts w:ascii="Sylfaen" w:eastAsia="Calibri" w:hAnsi="Sylfaen" w:cstheme="minorHAnsi"/>
          <w:b/>
          <w:bCs/>
          <w:i/>
          <w:spacing w:val="-3"/>
          <w:highlight w:val="lightGray"/>
        </w:rPr>
        <w:t>e</w:t>
      </w:r>
      <w:r w:rsidR="006B48D9" w:rsidRPr="00AE5A84">
        <w:rPr>
          <w:rFonts w:ascii="Sylfaen" w:eastAsia="Calibri" w:hAnsi="Sylfaen" w:cstheme="minorHAnsi"/>
          <w:b/>
          <w:bCs/>
          <w:i/>
          <w:highlight w:val="lightGray"/>
        </w:rPr>
        <w:t>c</w:t>
      </w:r>
      <w:r w:rsidR="006B48D9" w:rsidRPr="00AE5A84">
        <w:rPr>
          <w:rFonts w:ascii="Sylfaen" w:eastAsia="Calibri" w:hAnsi="Sylfaen" w:cstheme="minorHAnsi"/>
          <w:b/>
          <w:bCs/>
          <w:i/>
          <w:spacing w:val="1"/>
          <w:highlight w:val="lightGray"/>
        </w:rPr>
        <w:t>la</w:t>
      </w:r>
      <w:r w:rsidR="006B48D9" w:rsidRPr="00AE5A84">
        <w:rPr>
          <w:rFonts w:ascii="Sylfaen" w:eastAsia="Calibri" w:hAnsi="Sylfaen" w:cstheme="minorHAnsi"/>
          <w:b/>
          <w:bCs/>
          <w:i/>
          <w:spacing w:val="-1"/>
          <w:highlight w:val="lightGray"/>
        </w:rPr>
        <w:t>r</w:t>
      </w:r>
      <w:r w:rsidR="006B48D9" w:rsidRPr="00AE5A84">
        <w:rPr>
          <w:rFonts w:ascii="Sylfaen" w:eastAsia="Calibri" w:hAnsi="Sylfaen" w:cstheme="minorHAnsi"/>
          <w:b/>
          <w:bCs/>
          <w:i/>
          <w:highlight w:val="lightGray"/>
        </w:rPr>
        <w:t>es</w:t>
      </w:r>
      <w:r w:rsidR="006B48D9" w:rsidRPr="00AE5A84">
        <w:rPr>
          <w:rFonts w:ascii="Sylfaen" w:eastAsia="Calibri" w:hAnsi="Sylfaen" w:cstheme="minorHAnsi"/>
          <w:b/>
          <w:bCs/>
          <w:i/>
          <w:spacing w:val="-3"/>
          <w:highlight w:val="lightGray"/>
        </w:rPr>
        <w:t xml:space="preserve"> </w:t>
      </w:r>
      <w:r w:rsidR="006B48D9" w:rsidRPr="00AE5A84">
        <w:rPr>
          <w:rFonts w:ascii="Sylfaen" w:eastAsia="Calibri" w:hAnsi="Sylfaen" w:cstheme="minorHAnsi"/>
          <w:b/>
          <w:bCs/>
          <w:i/>
          <w:spacing w:val="1"/>
          <w:highlight w:val="lightGray"/>
        </w:rPr>
        <w:t>u</w:t>
      </w:r>
      <w:r w:rsidR="006B48D9" w:rsidRPr="00AE5A84">
        <w:rPr>
          <w:rFonts w:ascii="Sylfaen" w:eastAsia="Calibri" w:hAnsi="Sylfaen" w:cstheme="minorHAnsi"/>
          <w:b/>
          <w:bCs/>
          <w:i/>
          <w:highlight w:val="lightGray"/>
        </w:rPr>
        <w:t>se</w:t>
      </w:r>
      <w:r w:rsidR="006B48D9" w:rsidRPr="00AE5A84">
        <w:rPr>
          <w:rFonts w:ascii="Sylfaen" w:eastAsia="Calibri" w:hAnsi="Sylfaen" w:cstheme="minorHAnsi"/>
          <w:b/>
          <w:bCs/>
          <w:i/>
          <w:spacing w:val="-3"/>
          <w:highlight w:val="lightGray"/>
        </w:rPr>
        <w:t xml:space="preserve"> </w:t>
      </w:r>
      <w:r w:rsidR="006B48D9" w:rsidRPr="00AE5A84">
        <w:rPr>
          <w:rFonts w:ascii="Sylfaen" w:eastAsia="Calibri" w:hAnsi="Sylfaen" w:cstheme="minorHAnsi"/>
          <w:b/>
          <w:bCs/>
          <w:i/>
          <w:spacing w:val="1"/>
          <w:highlight w:val="lightGray"/>
        </w:rPr>
        <w:t>o</w:t>
      </w:r>
      <w:r w:rsidR="006B48D9" w:rsidRPr="00AE5A84">
        <w:rPr>
          <w:rFonts w:ascii="Sylfaen" w:eastAsia="Calibri" w:hAnsi="Sylfaen" w:cstheme="minorHAnsi"/>
          <w:b/>
          <w:bCs/>
          <w:i/>
          <w:highlight w:val="lightGray"/>
        </w:rPr>
        <w:t>f s</w:t>
      </w:r>
      <w:r w:rsidR="006B48D9" w:rsidRPr="00AE5A84">
        <w:rPr>
          <w:rFonts w:ascii="Sylfaen" w:eastAsia="Calibri" w:hAnsi="Sylfaen" w:cstheme="minorHAnsi"/>
          <w:b/>
          <w:bCs/>
          <w:i/>
          <w:spacing w:val="-1"/>
          <w:highlight w:val="lightGray"/>
        </w:rPr>
        <w:t>u</w:t>
      </w:r>
      <w:r w:rsidR="006B48D9" w:rsidRPr="00AE5A84">
        <w:rPr>
          <w:rFonts w:ascii="Sylfaen" w:eastAsia="Calibri" w:hAnsi="Sylfaen" w:cstheme="minorHAnsi"/>
          <w:b/>
          <w:bCs/>
          <w:i/>
          <w:spacing w:val="1"/>
          <w:highlight w:val="lightGray"/>
        </w:rPr>
        <w:t>b</w:t>
      </w:r>
      <w:r w:rsidR="006B48D9" w:rsidRPr="00AE5A84">
        <w:rPr>
          <w:rFonts w:ascii="Sylfaen" w:eastAsia="Calibri" w:hAnsi="Sylfaen" w:cstheme="minorHAnsi"/>
          <w:b/>
          <w:bCs/>
          <w:i/>
          <w:spacing w:val="-2"/>
          <w:highlight w:val="lightGray"/>
        </w:rPr>
        <w:t>c</w:t>
      </w:r>
      <w:r w:rsidR="006B48D9" w:rsidRPr="00AE5A84">
        <w:rPr>
          <w:rFonts w:ascii="Sylfaen" w:eastAsia="Calibri" w:hAnsi="Sylfaen" w:cstheme="minorHAnsi"/>
          <w:b/>
          <w:bCs/>
          <w:i/>
          <w:spacing w:val="-1"/>
          <w:highlight w:val="lightGray"/>
        </w:rPr>
        <w:t>o</w:t>
      </w:r>
      <w:r w:rsidR="006B48D9" w:rsidRPr="00AE5A84">
        <w:rPr>
          <w:rFonts w:ascii="Sylfaen" w:eastAsia="Calibri" w:hAnsi="Sylfaen" w:cstheme="minorHAnsi"/>
          <w:b/>
          <w:bCs/>
          <w:i/>
          <w:spacing w:val="1"/>
          <w:highlight w:val="lightGray"/>
        </w:rPr>
        <w:t>n</w:t>
      </w:r>
      <w:r w:rsidR="006B48D9" w:rsidRPr="00AE5A84">
        <w:rPr>
          <w:rFonts w:ascii="Sylfaen" w:eastAsia="Calibri" w:hAnsi="Sylfaen" w:cstheme="minorHAnsi"/>
          <w:b/>
          <w:bCs/>
          <w:i/>
          <w:highlight w:val="lightGray"/>
        </w:rPr>
        <w:t>t</w:t>
      </w:r>
      <w:r w:rsidR="006B48D9" w:rsidRPr="00AE5A84">
        <w:rPr>
          <w:rFonts w:ascii="Sylfaen" w:eastAsia="Calibri" w:hAnsi="Sylfaen" w:cstheme="minorHAnsi"/>
          <w:b/>
          <w:bCs/>
          <w:i/>
          <w:spacing w:val="-1"/>
          <w:highlight w:val="lightGray"/>
        </w:rPr>
        <w:t>r</w:t>
      </w:r>
      <w:r w:rsidR="006B48D9" w:rsidRPr="00AE5A84">
        <w:rPr>
          <w:rFonts w:ascii="Sylfaen" w:eastAsia="Calibri" w:hAnsi="Sylfaen" w:cstheme="minorHAnsi"/>
          <w:b/>
          <w:bCs/>
          <w:i/>
          <w:spacing w:val="1"/>
          <w:highlight w:val="lightGray"/>
        </w:rPr>
        <w:t>a</w:t>
      </w:r>
      <w:r w:rsidR="006B48D9" w:rsidRPr="00AE5A84">
        <w:rPr>
          <w:rFonts w:ascii="Sylfaen" w:eastAsia="Calibri" w:hAnsi="Sylfaen" w:cstheme="minorHAnsi"/>
          <w:b/>
          <w:bCs/>
          <w:i/>
          <w:spacing w:val="-2"/>
          <w:highlight w:val="lightGray"/>
        </w:rPr>
        <w:t>c</w:t>
      </w:r>
      <w:r w:rsidR="006B48D9" w:rsidRPr="00AE5A84">
        <w:rPr>
          <w:rFonts w:ascii="Sylfaen" w:eastAsia="Calibri" w:hAnsi="Sylfaen" w:cstheme="minorHAnsi"/>
          <w:b/>
          <w:bCs/>
          <w:i/>
          <w:highlight w:val="lightGray"/>
        </w:rPr>
        <w:t>t</w:t>
      </w:r>
      <w:r w:rsidR="006B48D9" w:rsidRPr="00AE5A84">
        <w:rPr>
          <w:rFonts w:ascii="Sylfaen" w:eastAsia="Calibri" w:hAnsi="Sylfaen" w:cstheme="minorHAnsi"/>
          <w:b/>
          <w:bCs/>
          <w:i/>
          <w:spacing w:val="1"/>
          <w:highlight w:val="lightGray"/>
        </w:rPr>
        <w:t>o</w:t>
      </w:r>
      <w:r w:rsidR="006B48D9" w:rsidRPr="00AE5A84">
        <w:rPr>
          <w:rFonts w:ascii="Sylfaen" w:eastAsia="Calibri" w:hAnsi="Sylfaen" w:cstheme="minorHAnsi"/>
          <w:b/>
          <w:bCs/>
          <w:i/>
          <w:spacing w:val="-3"/>
          <w:highlight w:val="lightGray"/>
        </w:rPr>
        <w:t>r</w:t>
      </w:r>
      <w:r w:rsidR="006B48D9" w:rsidRPr="00AE5A84">
        <w:rPr>
          <w:rFonts w:ascii="Sylfaen" w:eastAsia="Calibri" w:hAnsi="Sylfaen" w:cstheme="minorHAnsi"/>
          <w:b/>
          <w:bCs/>
          <w:i/>
          <w:highlight w:val="lightGray"/>
        </w:rPr>
        <w:t>/s.</w:t>
      </w:r>
      <w:r w:rsidRPr="00AE5A84">
        <w:rPr>
          <w:rFonts w:ascii="Sylfaen" w:eastAsia="Calibri" w:hAnsi="Sylfaen" w:cstheme="minorHAnsi"/>
          <w:b/>
          <w:bCs/>
          <w:i/>
          <w:highlight w:val="lightGray"/>
        </w:rPr>
        <w:t>]</w:t>
      </w:r>
    </w:p>
    <w:p w14:paraId="258139BF" w14:textId="77777777" w:rsidR="006B48D9" w:rsidRPr="00AE5A84" w:rsidRDefault="006B48D9" w:rsidP="006B48D9">
      <w:pPr>
        <w:spacing w:after="0" w:line="200" w:lineRule="exact"/>
        <w:rPr>
          <w:rFonts w:ascii="Sylfaen" w:hAnsi="Sylfaen" w:cstheme="minorHAnsi"/>
        </w:rPr>
      </w:pPr>
    </w:p>
    <w:p w14:paraId="69912A54" w14:textId="77777777" w:rsidR="006B48D9" w:rsidRPr="00AE5A84" w:rsidRDefault="006B48D9" w:rsidP="006B48D9">
      <w:pPr>
        <w:spacing w:after="0" w:line="200" w:lineRule="exact"/>
        <w:rPr>
          <w:rFonts w:ascii="Sylfaen" w:hAnsi="Sylfaen" w:cstheme="minorHAnsi"/>
        </w:rPr>
      </w:pPr>
    </w:p>
    <w:p w14:paraId="0111BF79" w14:textId="77777777" w:rsidR="006B48D9" w:rsidRPr="00AE5A84" w:rsidRDefault="006B48D9" w:rsidP="006B48D9">
      <w:pPr>
        <w:spacing w:after="0" w:line="200" w:lineRule="exact"/>
        <w:rPr>
          <w:rFonts w:ascii="Sylfaen" w:hAnsi="Sylfaen" w:cstheme="minorHAnsi"/>
        </w:rPr>
      </w:pPr>
    </w:p>
    <w:p w14:paraId="20EB281A" w14:textId="77777777" w:rsidR="006B48D9" w:rsidRPr="00AE5A84" w:rsidRDefault="006B48D9" w:rsidP="006B48D9">
      <w:pPr>
        <w:spacing w:before="7" w:after="0" w:line="200" w:lineRule="exact"/>
        <w:rPr>
          <w:rFonts w:ascii="Sylfaen" w:hAnsi="Sylfaen" w:cstheme="minorHAnsi"/>
        </w:rPr>
      </w:pPr>
    </w:p>
    <w:p w14:paraId="3E1CA6F1" w14:textId="77777777" w:rsidR="007D5D0B" w:rsidRPr="00AE5A84" w:rsidRDefault="007D5D0B" w:rsidP="007D5D0B">
      <w:pPr>
        <w:rPr>
          <w:rFonts w:ascii="Sylfaen" w:hAnsi="Sylfaen" w:cstheme="minorHAnsi"/>
        </w:rPr>
      </w:pPr>
      <w:r w:rsidRPr="00AE5A84">
        <w:rPr>
          <w:rFonts w:ascii="Sylfaen" w:hAnsi="Sylfaen" w:cstheme="minorHAnsi"/>
        </w:rPr>
        <w:t>Yours sincerely,</w:t>
      </w:r>
    </w:p>
    <w:p w14:paraId="6C3D3FD8" w14:textId="77777777" w:rsidR="007D5D0B" w:rsidRPr="00AE5A84" w:rsidRDefault="007D5D0B" w:rsidP="007D5D0B">
      <w:pPr>
        <w:rPr>
          <w:rFonts w:ascii="Sylfaen" w:hAnsi="Sylfaen" w:cstheme="minorHAnsi"/>
        </w:rPr>
      </w:pPr>
    </w:p>
    <w:p w14:paraId="04C72893" w14:textId="77777777" w:rsidR="007D5D0B" w:rsidRPr="00AE5A84" w:rsidRDefault="007D5D0B" w:rsidP="007D5D0B">
      <w:pPr>
        <w:rPr>
          <w:rFonts w:ascii="Sylfaen" w:hAnsi="Sylfaen" w:cstheme="minorHAnsi"/>
        </w:rPr>
      </w:pPr>
      <w:r w:rsidRPr="00AE5A84">
        <w:rPr>
          <w:rFonts w:ascii="Sylfaen" w:hAnsi="Sylfaen" w:cstheme="minorHAnsi"/>
        </w:rPr>
        <w:t>Authorized Signature:</w:t>
      </w:r>
    </w:p>
    <w:p w14:paraId="676C407A" w14:textId="77777777" w:rsidR="007D5D0B" w:rsidRPr="00AE5A84" w:rsidRDefault="007D5D0B" w:rsidP="007D5D0B">
      <w:pPr>
        <w:rPr>
          <w:rFonts w:ascii="Sylfaen" w:hAnsi="Sylfaen" w:cstheme="minorHAnsi"/>
        </w:rPr>
      </w:pPr>
      <w:r w:rsidRPr="00AE5A84">
        <w:rPr>
          <w:rFonts w:ascii="Sylfaen" w:hAnsi="Sylfaen" w:cstheme="minorHAnsi"/>
        </w:rPr>
        <w:t>Name and Title of Signatory:</w:t>
      </w:r>
    </w:p>
    <w:p w14:paraId="3EF2878D" w14:textId="1CABD321" w:rsidR="007D5D0B" w:rsidRPr="00AE5A84" w:rsidRDefault="007D5D0B" w:rsidP="007D5D0B">
      <w:pPr>
        <w:rPr>
          <w:rFonts w:ascii="Sylfaen" w:hAnsi="Sylfaen" w:cstheme="minorHAnsi"/>
        </w:rPr>
      </w:pPr>
      <w:r w:rsidRPr="00AE5A84">
        <w:rPr>
          <w:rFonts w:ascii="Sylfaen" w:hAnsi="Sylfaen" w:cstheme="minorHAnsi"/>
        </w:rPr>
        <w:t xml:space="preserve">Name of </w:t>
      </w:r>
      <w:r w:rsidR="000F370D">
        <w:rPr>
          <w:rFonts w:ascii="Sylfaen" w:hAnsi="Sylfaen" w:cstheme="minorHAnsi"/>
        </w:rPr>
        <w:t>Bidder</w:t>
      </w:r>
      <w:r w:rsidRPr="00AE5A84">
        <w:rPr>
          <w:rFonts w:ascii="Sylfaen" w:hAnsi="Sylfaen" w:cstheme="minorHAnsi"/>
        </w:rPr>
        <w:t>:</w:t>
      </w:r>
    </w:p>
    <w:p w14:paraId="5711CB7C" w14:textId="77777777" w:rsidR="002979F9" w:rsidRPr="00AE5A84" w:rsidRDefault="007D5D0B" w:rsidP="007D5D0B">
      <w:pPr>
        <w:rPr>
          <w:rFonts w:ascii="Sylfaen" w:hAnsi="Sylfaen" w:cstheme="minorHAnsi"/>
        </w:rPr>
      </w:pPr>
      <w:r w:rsidRPr="00AE5A84">
        <w:rPr>
          <w:rFonts w:ascii="Sylfaen" w:hAnsi="Sylfaen" w:cstheme="minorHAnsi"/>
        </w:rPr>
        <w:t>Address:</w:t>
      </w:r>
    </w:p>
    <w:p w14:paraId="0B3975D6" w14:textId="3D965D1E" w:rsidR="006B48D9" w:rsidRPr="00AE5A84" w:rsidRDefault="002979F9" w:rsidP="007D5D0B">
      <w:pPr>
        <w:rPr>
          <w:rFonts w:ascii="Sylfaen" w:hAnsi="Sylfaen" w:cstheme="minorHAnsi"/>
        </w:rPr>
      </w:pPr>
      <w:r w:rsidRPr="00AE5A84">
        <w:rPr>
          <w:rFonts w:ascii="Sylfaen" w:hAnsi="Sylfaen" w:cstheme="minorHAnsi"/>
        </w:rPr>
        <w:t>Date:</w:t>
      </w:r>
      <w:r w:rsidR="006B48D9" w:rsidRPr="00AE5A84">
        <w:rPr>
          <w:rFonts w:ascii="Sylfaen" w:hAnsi="Sylfaen" w:cstheme="minorHAnsi"/>
        </w:rPr>
        <w:br w:type="page"/>
      </w:r>
    </w:p>
    <w:p w14:paraId="7F253F0B" w14:textId="32DD83FB" w:rsidR="00F02EC9" w:rsidRPr="00AE5A84" w:rsidRDefault="05ECD49A" w:rsidP="05ECD49A">
      <w:pPr>
        <w:pStyle w:val="Heading3"/>
        <w:jc w:val="center"/>
        <w:rPr>
          <w:rFonts w:ascii="Sylfaen" w:hAnsi="Sylfaen" w:cstheme="minorHAnsi"/>
        </w:rPr>
      </w:pPr>
      <w:bookmarkStart w:id="106" w:name="_Toc118970230"/>
      <w:bookmarkEnd w:id="8"/>
      <w:bookmarkEnd w:id="9"/>
      <w:bookmarkEnd w:id="99"/>
      <w:bookmarkEnd w:id="100"/>
      <w:r w:rsidRPr="00AE5A84">
        <w:rPr>
          <w:rFonts w:ascii="Sylfaen" w:eastAsiaTheme="majorEastAsia" w:hAnsi="Sylfaen" w:cstheme="minorHAnsi"/>
        </w:rPr>
        <w:lastRenderedPageBreak/>
        <w:t>T</w:t>
      </w:r>
      <w:r w:rsidR="00543478">
        <w:rPr>
          <w:rFonts w:ascii="Sylfaen" w:eastAsiaTheme="majorEastAsia" w:hAnsi="Sylfaen" w:cstheme="minorHAnsi"/>
        </w:rPr>
        <w:t>5</w:t>
      </w:r>
      <w:r w:rsidRPr="00AE5A84">
        <w:rPr>
          <w:rFonts w:ascii="Sylfaen" w:hAnsi="Sylfaen" w:cstheme="minorHAnsi"/>
        </w:rPr>
        <w:t xml:space="preserve"> Health and Safety Checklist</w:t>
      </w:r>
      <w:bookmarkEnd w:id="106"/>
    </w:p>
    <w:p w14:paraId="611E3344" w14:textId="7093A63D" w:rsidR="00F02EC9" w:rsidRPr="00AE5A84" w:rsidRDefault="05ECD49A" w:rsidP="00F02EC9">
      <w:pPr>
        <w:rPr>
          <w:rFonts w:ascii="Sylfaen" w:hAnsi="Sylfaen" w:cstheme="minorHAnsi"/>
        </w:rPr>
      </w:pPr>
      <w:r w:rsidRPr="00AE5A84">
        <w:rPr>
          <w:rFonts w:ascii="Sylfaen" w:hAnsi="Sylfaen" w:cstheme="minorHAnsi"/>
        </w:rPr>
        <w:t xml:space="preserve">The </w:t>
      </w:r>
      <w:r w:rsidR="000F370D">
        <w:rPr>
          <w:rFonts w:ascii="Sylfaen" w:hAnsi="Sylfaen" w:cstheme="minorHAnsi"/>
        </w:rPr>
        <w:t>Bidder</w:t>
      </w:r>
      <w:r w:rsidRPr="00AE5A84">
        <w:rPr>
          <w:rFonts w:ascii="Sylfaen" w:hAnsi="Sylfaen" w:cstheme="minorHAnsi"/>
        </w:rPr>
        <w:t xml:space="preserve"> shall complete the following table:</w:t>
      </w:r>
    </w:p>
    <w:tbl>
      <w:tblPr>
        <w:tblW w:w="9061" w:type="dxa"/>
        <w:tblLayout w:type="fixed"/>
        <w:tblLook w:val="04A0" w:firstRow="1" w:lastRow="0" w:firstColumn="1" w:lastColumn="0" w:noHBand="0" w:noVBand="1"/>
      </w:tblPr>
      <w:tblGrid>
        <w:gridCol w:w="555"/>
        <w:gridCol w:w="5319"/>
        <w:gridCol w:w="525"/>
        <w:gridCol w:w="525"/>
        <w:gridCol w:w="934"/>
        <w:gridCol w:w="1203"/>
      </w:tblGrid>
      <w:tr w:rsidR="37024935" w:rsidRPr="00AE5A84" w14:paraId="17449956" w14:textId="77777777" w:rsidTr="00180798">
        <w:trPr>
          <w:trHeight w:val="300"/>
        </w:trPr>
        <w:tc>
          <w:tcPr>
            <w:tcW w:w="555" w:type="dxa"/>
            <w:tcBorders>
              <w:bottom w:val="single" w:sz="4" w:space="0" w:color="auto"/>
            </w:tcBorders>
            <w:shd w:val="clear" w:color="auto" w:fill="FFFFFF" w:themeFill="background1"/>
            <w:vAlign w:val="bottom"/>
          </w:tcPr>
          <w:p w14:paraId="2E8C8B15" w14:textId="671C86DF"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t xml:space="preserve"> </w:t>
            </w:r>
          </w:p>
        </w:tc>
        <w:tc>
          <w:tcPr>
            <w:tcW w:w="5319" w:type="dxa"/>
            <w:tcBorders>
              <w:bottom w:val="single" w:sz="4" w:space="0" w:color="auto"/>
            </w:tcBorders>
            <w:shd w:val="clear" w:color="auto" w:fill="FFFFFF" w:themeFill="background1"/>
            <w:vAlign w:val="bottom"/>
          </w:tcPr>
          <w:p w14:paraId="07B903B0" w14:textId="6E02093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bottom w:val="single" w:sz="4" w:space="0" w:color="auto"/>
            </w:tcBorders>
            <w:shd w:val="clear" w:color="auto" w:fill="FFFFFF" w:themeFill="background1"/>
            <w:vAlign w:val="bottom"/>
          </w:tcPr>
          <w:p w14:paraId="34A03313" w14:textId="3A2E283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bottom w:val="single" w:sz="4" w:space="0" w:color="auto"/>
            </w:tcBorders>
            <w:shd w:val="clear" w:color="auto" w:fill="FFFFFF" w:themeFill="background1"/>
            <w:vAlign w:val="bottom"/>
          </w:tcPr>
          <w:p w14:paraId="473F73D2" w14:textId="19BEB2B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bottom w:val="single" w:sz="4" w:space="0" w:color="auto"/>
            </w:tcBorders>
            <w:shd w:val="clear" w:color="auto" w:fill="FFFFFF" w:themeFill="background1"/>
            <w:vAlign w:val="bottom"/>
          </w:tcPr>
          <w:p w14:paraId="6EF42F42" w14:textId="261233AD"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bottom w:val="single" w:sz="4" w:space="0" w:color="auto"/>
            </w:tcBorders>
            <w:shd w:val="clear" w:color="auto" w:fill="FFFFFF" w:themeFill="background1"/>
            <w:vAlign w:val="bottom"/>
          </w:tcPr>
          <w:p w14:paraId="6E68C6A1" w14:textId="51082A2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6A9D24E5" w14:textId="77777777" w:rsidTr="00180798">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F3E293B" w14:textId="0DB974B9"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3F0CA11" w14:textId="632F4D4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E8E712" w14:textId="75729D81" w:rsidR="37024935" w:rsidRPr="00AE5A84" w:rsidRDefault="37024935" w:rsidP="37024935">
            <w:pPr>
              <w:jc w:val="center"/>
              <w:rPr>
                <w:rFonts w:ascii="Sylfaen" w:hAnsi="Sylfaen" w:cstheme="minorHAnsi"/>
              </w:rPr>
            </w:pPr>
            <w:r w:rsidRPr="00AE5A84">
              <w:rPr>
                <w:rFonts w:ascii="Sylfaen" w:eastAsia="Calibri" w:hAnsi="Sylfaen" w:cstheme="minorHAnsi"/>
                <w:b/>
                <w:bCs/>
                <w:color w:val="000000" w:themeColor="text1"/>
                <w:sz w:val="20"/>
                <w:szCs w:val="20"/>
              </w:rPr>
              <w:t>Yes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12EBE6" w14:textId="7A5DB591" w:rsidR="37024935" w:rsidRPr="00AE5A84" w:rsidRDefault="37024935" w:rsidP="37024935">
            <w:pPr>
              <w:jc w:val="center"/>
              <w:rPr>
                <w:rFonts w:ascii="Sylfaen" w:hAnsi="Sylfaen" w:cstheme="minorHAnsi"/>
              </w:rPr>
            </w:pPr>
            <w:r w:rsidRPr="00AE5A84">
              <w:rPr>
                <w:rFonts w:ascii="Sylfaen" w:eastAsia="Calibri" w:hAnsi="Sylfaen" w:cstheme="minorHAnsi"/>
                <w:b/>
                <w:bCs/>
                <w:color w:val="000000" w:themeColor="text1"/>
                <w:sz w:val="20"/>
                <w:szCs w:val="20"/>
              </w:rPr>
              <w:t>No</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ED9955" w14:textId="5462683F"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sz w:val="20"/>
                <w:szCs w:val="20"/>
              </w:rPr>
              <w:t>Reference</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F27F9C" w14:textId="1EDB76E5"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sz w:val="20"/>
                <w:szCs w:val="20"/>
              </w:rPr>
              <w:t>For ContourGlobal use</w:t>
            </w:r>
          </w:p>
        </w:tc>
      </w:tr>
      <w:tr w:rsidR="37024935" w:rsidRPr="00AE5A84" w14:paraId="5849494B" w14:textId="77777777" w:rsidTr="00180798">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735A3A" w14:textId="37EC5FB0" w:rsidR="37024935" w:rsidRPr="00AE5A84" w:rsidRDefault="37024935" w:rsidP="37024935">
            <w:pPr>
              <w:jc w:val="center"/>
              <w:rPr>
                <w:rFonts w:ascii="Sylfaen" w:hAnsi="Sylfaen" w:cstheme="minorHAnsi"/>
              </w:rPr>
            </w:pPr>
            <w:r w:rsidRPr="00AE5A84">
              <w:rPr>
                <w:rFonts w:ascii="Sylfaen" w:eastAsia="Calibri" w:hAnsi="Sylfaen" w:cstheme="minorHAnsi"/>
                <w:b/>
                <w:bCs/>
                <w:color w:val="000000" w:themeColor="text1"/>
                <w:sz w:val="20"/>
                <w:szCs w:val="20"/>
              </w:rPr>
              <w:t>1</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8E39B8" w14:textId="3199287E" w:rsidR="37024935" w:rsidRPr="00AE5A84" w:rsidRDefault="37024935">
            <w:pPr>
              <w:rPr>
                <w:rFonts w:ascii="Sylfaen" w:hAnsi="Sylfaen" w:cstheme="minorHAnsi"/>
              </w:rPr>
            </w:pPr>
            <w:r w:rsidRPr="00AE5A84">
              <w:rPr>
                <w:rFonts w:ascii="Sylfaen" w:eastAsia="Calibri" w:hAnsi="Sylfaen" w:cstheme="minorHAnsi"/>
                <w:b/>
                <w:bCs/>
                <w:color w:val="000000" w:themeColor="text1"/>
                <w:sz w:val="20"/>
                <w:szCs w:val="20"/>
              </w:rPr>
              <w:t>Third Party OHS Certification</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8C9BFE" w14:textId="13F1E195"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3DE26D3" w14:textId="6FEB38B7"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FA3ABA" w14:textId="3E8F60E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71E958" w14:textId="47736F9B"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375F8F0B"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2A8F783"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C4D493" w14:textId="14FAC34A" w:rsidR="37024935" w:rsidRPr="00AE5A84" w:rsidRDefault="37024935">
            <w:pPr>
              <w:rPr>
                <w:rFonts w:ascii="Sylfaen" w:hAnsi="Sylfaen" w:cstheme="minorHAnsi"/>
              </w:rPr>
            </w:pPr>
            <w:r w:rsidRPr="00AE5A84">
              <w:rPr>
                <w:rFonts w:ascii="Sylfaen" w:eastAsia="Calibri" w:hAnsi="Sylfaen" w:cstheme="minorHAnsi"/>
                <w:i/>
                <w:iCs/>
                <w:color w:val="000000" w:themeColor="text1"/>
                <w:sz w:val="20"/>
                <w:szCs w:val="20"/>
              </w:rPr>
              <w:t xml:space="preserve">Does your company have a certified or accredited OHS System?  </w:t>
            </w:r>
            <w:r w:rsidRPr="00AE5A84">
              <w:rPr>
                <w:rFonts w:ascii="Sylfaen" w:eastAsia="Calibri" w:hAnsi="Sylfaen" w:cstheme="minorHAnsi"/>
                <w:color w:val="000000" w:themeColor="text1"/>
                <w:sz w:val="20"/>
                <w:szCs w:val="20"/>
              </w:rPr>
              <w:t>(</w:t>
            </w:r>
            <w:proofErr w:type="gramStart"/>
            <w:r w:rsidRPr="00AE5A84">
              <w:rPr>
                <w:rFonts w:ascii="Sylfaen" w:eastAsia="Calibri" w:hAnsi="Sylfaen" w:cstheme="minorHAnsi"/>
                <w:color w:val="000000" w:themeColor="text1"/>
                <w:sz w:val="20"/>
                <w:szCs w:val="20"/>
              </w:rPr>
              <w:t>e.g.</w:t>
            </w:r>
            <w:proofErr w:type="gramEnd"/>
            <w:r w:rsidRPr="00AE5A84">
              <w:rPr>
                <w:rFonts w:ascii="Sylfaen" w:eastAsia="Calibri" w:hAnsi="Sylfaen" w:cstheme="minorHAnsi"/>
                <w:color w:val="000000" w:themeColor="text1"/>
                <w:sz w:val="20"/>
                <w:szCs w:val="20"/>
              </w:rPr>
              <w:t xml:space="preserve"> OHSAS 18001)</w:t>
            </w:r>
          </w:p>
        </w:tc>
        <w:tc>
          <w:tcPr>
            <w:tcW w:w="525" w:type="dxa"/>
            <w:vMerge/>
            <w:tcBorders>
              <w:top w:val="single" w:sz="4" w:space="0" w:color="auto"/>
              <w:left w:val="single" w:sz="4" w:space="0" w:color="auto"/>
              <w:bottom w:val="single" w:sz="4" w:space="0" w:color="auto"/>
              <w:right w:val="single" w:sz="4" w:space="0" w:color="auto"/>
            </w:tcBorders>
            <w:vAlign w:val="center"/>
          </w:tcPr>
          <w:p w14:paraId="27AE0365" w14:textId="77777777" w:rsidR="002E10B2" w:rsidRPr="00AE5A84" w:rsidRDefault="002E10B2">
            <w:pPr>
              <w:rPr>
                <w:rFonts w:ascii="Sylfaen" w:hAnsi="Sylfaen" w:cstheme="minorHAnsi"/>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3060FC94" w14:textId="77777777" w:rsidR="002E10B2" w:rsidRPr="00AE5A84" w:rsidRDefault="002E10B2">
            <w:pPr>
              <w:rPr>
                <w:rFonts w:ascii="Sylfaen" w:hAnsi="Sylfaen" w:cstheme="minorHAnsi"/>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624255F0" w14:textId="77777777" w:rsidR="002E10B2" w:rsidRPr="00AE5A84" w:rsidRDefault="002E10B2">
            <w:pPr>
              <w:rPr>
                <w:rFonts w:ascii="Sylfaen" w:hAnsi="Sylfaen" w:cstheme="minorHAnsi"/>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2A68AFF4" w14:textId="77777777" w:rsidR="002E10B2" w:rsidRPr="00AE5A84" w:rsidRDefault="002E10B2">
            <w:pPr>
              <w:rPr>
                <w:rFonts w:ascii="Sylfaen" w:hAnsi="Sylfaen" w:cstheme="minorHAnsi"/>
              </w:rPr>
            </w:pPr>
          </w:p>
        </w:tc>
      </w:tr>
      <w:tr w:rsidR="37024935" w:rsidRPr="00AE5A84" w14:paraId="45C58056"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F948EA5"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4CBE12" w14:textId="1428AD2E" w:rsidR="37024935" w:rsidRPr="00AE5A84" w:rsidRDefault="37024935">
            <w:pPr>
              <w:rPr>
                <w:rFonts w:ascii="Sylfaen" w:hAnsi="Sylfaen" w:cstheme="minorHAnsi"/>
              </w:rPr>
            </w:pPr>
            <w:r w:rsidRPr="00AE5A84">
              <w:rPr>
                <w:rFonts w:ascii="Sylfaen" w:eastAsia="Calibri" w:hAnsi="Sylfaen" w:cstheme="minorHAnsi"/>
                <w:color w:val="000000" w:themeColor="text1"/>
                <w:sz w:val="20"/>
                <w:szCs w:val="20"/>
              </w:rPr>
              <w:t xml:space="preserve">If </w:t>
            </w:r>
            <w:r w:rsidRPr="00AE5A84">
              <w:rPr>
                <w:rFonts w:ascii="Sylfaen" w:eastAsia="Calibri" w:hAnsi="Sylfaen" w:cstheme="minorHAnsi"/>
                <w:b/>
                <w:bCs/>
                <w:color w:val="000000" w:themeColor="text1"/>
                <w:sz w:val="20"/>
                <w:szCs w:val="20"/>
              </w:rPr>
              <w:t>YES</w:t>
            </w:r>
            <w:r w:rsidRPr="00AE5A84">
              <w:rPr>
                <w:rFonts w:ascii="Sylfaen" w:eastAsia="Calibri" w:hAnsi="Sylfaen" w:cstheme="minorHAnsi"/>
                <w:color w:val="000000" w:themeColor="text1"/>
                <w:sz w:val="20"/>
                <w:szCs w:val="20"/>
              </w:rPr>
              <w:t xml:space="preserve"> attach copy of certificate or letters of compliance and </w:t>
            </w:r>
            <w:r w:rsidRPr="00AE5A84">
              <w:rPr>
                <w:rFonts w:ascii="Sylfaen" w:eastAsia="Calibri" w:hAnsi="Sylfaen" w:cstheme="minorHAnsi"/>
                <w:b/>
                <w:bCs/>
                <w:color w:val="000000" w:themeColor="text1"/>
                <w:sz w:val="20"/>
                <w:szCs w:val="20"/>
              </w:rPr>
              <w:t>proceed to question 2</w:t>
            </w:r>
          </w:p>
        </w:tc>
        <w:tc>
          <w:tcPr>
            <w:tcW w:w="525" w:type="dxa"/>
            <w:vMerge/>
            <w:tcBorders>
              <w:top w:val="single" w:sz="4" w:space="0" w:color="auto"/>
              <w:left w:val="single" w:sz="4" w:space="0" w:color="auto"/>
              <w:bottom w:val="single" w:sz="4" w:space="0" w:color="auto"/>
              <w:right w:val="single" w:sz="4" w:space="0" w:color="auto"/>
            </w:tcBorders>
            <w:vAlign w:val="center"/>
          </w:tcPr>
          <w:p w14:paraId="484EE666" w14:textId="77777777" w:rsidR="002E10B2" w:rsidRPr="00AE5A84" w:rsidRDefault="002E10B2">
            <w:pPr>
              <w:rPr>
                <w:rFonts w:ascii="Sylfaen" w:hAnsi="Sylfaen" w:cstheme="minorHAnsi"/>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516DEE0A" w14:textId="77777777" w:rsidR="002E10B2" w:rsidRPr="00AE5A84" w:rsidRDefault="002E10B2">
            <w:pPr>
              <w:rPr>
                <w:rFonts w:ascii="Sylfaen" w:hAnsi="Sylfaen" w:cstheme="minorHAnsi"/>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0D0C4A2B" w14:textId="77777777" w:rsidR="002E10B2" w:rsidRPr="00AE5A84" w:rsidRDefault="002E10B2">
            <w:pPr>
              <w:rPr>
                <w:rFonts w:ascii="Sylfaen" w:hAnsi="Sylfaen" w:cstheme="minorHAnsi"/>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5F6F473C" w14:textId="77777777" w:rsidR="002E10B2" w:rsidRPr="00AE5A84" w:rsidRDefault="002E10B2">
            <w:pPr>
              <w:rPr>
                <w:rFonts w:ascii="Sylfaen" w:hAnsi="Sylfaen" w:cstheme="minorHAnsi"/>
              </w:rPr>
            </w:pPr>
          </w:p>
        </w:tc>
      </w:tr>
      <w:tr w:rsidR="37024935" w:rsidRPr="00AE5A84" w14:paraId="477C09BD"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D9E9F63"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EF6829" w14:textId="0EE6786D" w:rsidR="37024935" w:rsidRPr="00AE5A84" w:rsidRDefault="37024935" w:rsidP="37024935">
            <w:pPr>
              <w:rPr>
                <w:rFonts w:ascii="Sylfaen" w:eastAsia="Calibri" w:hAnsi="Sylfaen" w:cstheme="minorHAnsi"/>
                <w:color w:val="000000" w:themeColor="text1"/>
                <w:sz w:val="20"/>
                <w:szCs w:val="20"/>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7E8D57CE" w14:textId="77777777" w:rsidR="002E10B2" w:rsidRPr="00AE5A84" w:rsidRDefault="002E10B2">
            <w:pPr>
              <w:rPr>
                <w:rFonts w:ascii="Sylfaen" w:hAnsi="Sylfaen" w:cstheme="minorHAnsi"/>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059D2520" w14:textId="77777777" w:rsidR="002E10B2" w:rsidRPr="00AE5A84" w:rsidRDefault="002E10B2">
            <w:pPr>
              <w:rPr>
                <w:rFonts w:ascii="Sylfaen" w:hAnsi="Sylfaen" w:cstheme="minorHAnsi"/>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2DB5889E" w14:textId="77777777" w:rsidR="002E10B2" w:rsidRPr="00AE5A84" w:rsidRDefault="002E10B2">
            <w:pPr>
              <w:rPr>
                <w:rFonts w:ascii="Sylfaen" w:hAnsi="Sylfaen" w:cstheme="minorHAnsi"/>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04CE0E78" w14:textId="77777777" w:rsidR="002E10B2" w:rsidRPr="00AE5A84" w:rsidRDefault="002E10B2">
            <w:pPr>
              <w:rPr>
                <w:rFonts w:ascii="Sylfaen" w:hAnsi="Sylfaen" w:cstheme="minorHAnsi"/>
              </w:rPr>
            </w:pPr>
          </w:p>
        </w:tc>
      </w:tr>
      <w:tr w:rsidR="37024935" w:rsidRPr="00AE5A84" w14:paraId="2D572733"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4A9E3BD"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DA8423" w14:textId="34096119" w:rsidR="37024935" w:rsidRPr="00AE5A84" w:rsidRDefault="37024935">
            <w:pPr>
              <w:rPr>
                <w:rFonts w:ascii="Sylfaen" w:hAnsi="Sylfaen" w:cstheme="minorHAnsi"/>
              </w:rPr>
            </w:pPr>
            <w:r w:rsidRPr="00AE5A84">
              <w:rPr>
                <w:rFonts w:ascii="Sylfaen" w:eastAsia="Calibri" w:hAnsi="Sylfaen" w:cstheme="minorHAnsi"/>
                <w:color w:val="000000" w:themeColor="text1"/>
                <w:sz w:val="20"/>
                <w:szCs w:val="20"/>
              </w:rPr>
              <w:t xml:space="preserve">If </w:t>
            </w:r>
            <w:r w:rsidRPr="00AE5A84">
              <w:rPr>
                <w:rFonts w:ascii="Sylfaen" w:eastAsia="Calibri" w:hAnsi="Sylfaen" w:cstheme="minorHAnsi"/>
                <w:b/>
                <w:bCs/>
                <w:color w:val="000000" w:themeColor="text1"/>
                <w:sz w:val="20"/>
                <w:szCs w:val="20"/>
              </w:rPr>
              <w:t>NO</w:t>
            </w:r>
            <w:r w:rsidRPr="00AE5A84">
              <w:rPr>
                <w:rFonts w:ascii="Sylfaen" w:eastAsia="Calibri" w:hAnsi="Sylfaen" w:cstheme="minorHAnsi"/>
                <w:color w:val="000000" w:themeColor="text1"/>
                <w:sz w:val="20"/>
                <w:szCs w:val="20"/>
              </w:rPr>
              <w:t xml:space="preserve"> </w:t>
            </w:r>
            <w:proofErr w:type="spellStart"/>
            <w:r w:rsidRPr="00AE5A84">
              <w:rPr>
                <w:rFonts w:ascii="Sylfaen" w:eastAsia="Calibri" w:hAnsi="Sylfaen" w:cstheme="minorHAnsi"/>
                <w:color w:val="000000" w:themeColor="text1"/>
                <w:sz w:val="20"/>
                <w:szCs w:val="20"/>
              </w:rPr>
              <w:t>procee</w:t>
            </w:r>
            <w:proofErr w:type="spellEnd"/>
            <w:r w:rsidRPr="00AE5A84">
              <w:rPr>
                <w:rFonts w:ascii="Sylfaen" w:eastAsia="Calibri" w:hAnsi="Sylfaen" w:cstheme="minorHAnsi"/>
                <w:color w:val="000000" w:themeColor="text1"/>
                <w:sz w:val="20"/>
                <w:szCs w:val="20"/>
              </w:rPr>
              <w:t xml:space="preserve"> </w:t>
            </w:r>
            <w:r w:rsidRPr="00AE5A84">
              <w:rPr>
                <w:rFonts w:ascii="Sylfaen" w:eastAsia="Calibri" w:hAnsi="Sylfaen" w:cstheme="minorHAnsi"/>
                <w:b/>
                <w:bCs/>
                <w:color w:val="000000" w:themeColor="text1"/>
                <w:sz w:val="20"/>
                <w:szCs w:val="20"/>
              </w:rPr>
              <w:t>to question 3</w:t>
            </w:r>
            <w:r w:rsidRPr="00AE5A84">
              <w:rPr>
                <w:rFonts w:ascii="Sylfaen" w:eastAsia="Calibri" w:hAnsi="Sylfaen" w:cstheme="minorHAnsi"/>
                <w:color w:val="000000" w:themeColor="text1"/>
                <w:sz w:val="20"/>
                <w:szCs w:val="20"/>
              </w:rPr>
              <w:t xml:space="preserve"> and complete </w:t>
            </w:r>
            <w:r w:rsidRPr="00AE5A84">
              <w:rPr>
                <w:rFonts w:ascii="Sylfaen" w:eastAsia="Calibri" w:hAnsi="Sylfaen" w:cstheme="minorHAnsi"/>
                <w:b/>
                <w:bCs/>
                <w:color w:val="000000" w:themeColor="text1"/>
                <w:sz w:val="20"/>
                <w:szCs w:val="20"/>
              </w:rPr>
              <w:t>all questions</w:t>
            </w:r>
            <w:r w:rsidRPr="00AE5A84">
              <w:rPr>
                <w:rFonts w:ascii="Sylfaen" w:eastAsia="Calibri" w:hAnsi="Sylfaen" w:cstheme="minorHAnsi"/>
                <w:color w:val="000000" w:themeColor="text1"/>
                <w:sz w:val="20"/>
                <w:szCs w:val="20"/>
              </w:rPr>
              <w:t xml:space="preserve"> in the checklist</w:t>
            </w:r>
          </w:p>
        </w:tc>
        <w:tc>
          <w:tcPr>
            <w:tcW w:w="525" w:type="dxa"/>
            <w:vMerge/>
            <w:tcBorders>
              <w:top w:val="single" w:sz="4" w:space="0" w:color="auto"/>
              <w:left w:val="single" w:sz="4" w:space="0" w:color="auto"/>
              <w:bottom w:val="single" w:sz="4" w:space="0" w:color="auto"/>
              <w:right w:val="single" w:sz="4" w:space="0" w:color="auto"/>
            </w:tcBorders>
            <w:vAlign w:val="center"/>
          </w:tcPr>
          <w:p w14:paraId="1622CDA6" w14:textId="77777777" w:rsidR="002E10B2" w:rsidRPr="00AE5A84" w:rsidRDefault="002E10B2">
            <w:pPr>
              <w:rPr>
                <w:rFonts w:ascii="Sylfaen" w:hAnsi="Sylfaen" w:cstheme="minorHAnsi"/>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322C0F79" w14:textId="77777777" w:rsidR="002E10B2" w:rsidRPr="00AE5A84" w:rsidRDefault="002E10B2">
            <w:pPr>
              <w:rPr>
                <w:rFonts w:ascii="Sylfaen" w:hAnsi="Sylfaen" w:cstheme="minorHAnsi"/>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4B70C97C" w14:textId="77777777" w:rsidR="002E10B2" w:rsidRPr="00AE5A84" w:rsidRDefault="002E10B2">
            <w:pPr>
              <w:rPr>
                <w:rFonts w:ascii="Sylfaen" w:hAnsi="Sylfaen" w:cstheme="minorHAnsi"/>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7956866D" w14:textId="77777777" w:rsidR="002E10B2" w:rsidRPr="00AE5A84" w:rsidRDefault="002E10B2">
            <w:pPr>
              <w:rPr>
                <w:rFonts w:ascii="Sylfaen" w:hAnsi="Sylfaen" w:cstheme="minorHAnsi"/>
              </w:rPr>
            </w:pPr>
          </w:p>
        </w:tc>
      </w:tr>
      <w:tr w:rsidR="37024935" w:rsidRPr="00AE5A84" w14:paraId="4A88E941" w14:textId="77777777" w:rsidTr="00180798">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CE2DD6" w14:textId="1B9A188B" w:rsidR="37024935" w:rsidRPr="00AE5A84" w:rsidRDefault="37024935" w:rsidP="37024935">
            <w:pPr>
              <w:jc w:val="center"/>
              <w:rPr>
                <w:rFonts w:ascii="Sylfaen" w:hAnsi="Sylfaen" w:cstheme="minorHAnsi"/>
              </w:rPr>
            </w:pPr>
            <w:r w:rsidRPr="00AE5A84">
              <w:rPr>
                <w:rFonts w:ascii="Sylfaen" w:eastAsia="Calibri" w:hAnsi="Sylfaen" w:cstheme="minorHAnsi"/>
                <w:b/>
                <w:bCs/>
                <w:color w:val="000000" w:themeColor="text1"/>
                <w:sz w:val="20"/>
                <w:szCs w:val="20"/>
              </w:rPr>
              <w:t>2</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22DA7F" w14:textId="0BC81B98" w:rsidR="37024935" w:rsidRPr="00AE5A84" w:rsidRDefault="37024935">
            <w:pPr>
              <w:rPr>
                <w:rFonts w:ascii="Sylfaen" w:hAnsi="Sylfaen" w:cstheme="minorHAnsi"/>
              </w:rPr>
            </w:pPr>
            <w:r w:rsidRPr="00AE5A84">
              <w:rPr>
                <w:rFonts w:ascii="Sylfaen" w:eastAsia="Calibri" w:hAnsi="Sylfaen" w:cstheme="minorHAnsi"/>
                <w:b/>
                <w:bCs/>
                <w:color w:val="000000" w:themeColor="text1"/>
                <w:sz w:val="20"/>
                <w:szCs w:val="20"/>
              </w:rPr>
              <w:t>Third Party Environmental Certification</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F86723" w14:textId="1FE9703A"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78CEF48" w14:textId="69C0BB37"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E35BAC" w14:textId="18222EC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285BCA" w14:textId="426389B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7B450D39"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7EF1AEF"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68D3CF" w14:textId="63636B30" w:rsidR="37024935" w:rsidRPr="00AE5A84" w:rsidRDefault="37024935">
            <w:pPr>
              <w:rPr>
                <w:rFonts w:ascii="Sylfaen" w:hAnsi="Sylfaen" w:cstheme="minorHAnsi"/>
              </w:rPr>
            </w:pPr>
            <w:r w:rsidRPr="00AE5A84">
              <w:rPr>
                <w:rFonts w:ascii="Sylfaen" w:eastAsia="Calibri" w:hAnsi="Sylfaen" w:cstheme="minorHAnsi"/>
                <w:i/>
                <w:iCs/>
                <w:color w:val="000000" w:themeColor="text1"/>
                <w:sz w:val="20"/>
                <w:szCs w:val="20"/>
              </w:rPr>
              <w:t xml:space="preserve">Does your company </w:t>
            </w:r>
            <w:r w:rsidRPr="00AE5A84">
              <w:rPr>
                <w:rFonts w:ascii="Sylfaen" w:eastAsia="Calibri" w:hAnsi="Sylfaen" w:cstheme="minorHAnsi"/>
                <w:b/>
                <w:bCs/>
                <w:i/>
                <w:iCs/>
                <w:color w:val="000000" w:themeColor="text1"/>
                <w:sz w:val="20"/>
                <w:szCs w:val="20"/>
              </w:rPr>
              <w:t>also</w:t>
            </w:r>
            <w:r w:rsidRPr="00AE5A84">
              <w:rPr>
                <w:rFonts w:ascii="Sylfaen" w:eastAsia="Calibri" w:hAnsi="Sylfaen" w:cstheme="minorHAnsi"/>
                <w:i/>
                <w:iCs/>
                <w:color w:val="000000" w:themeColor="text1"/>
                <w:sz w:val="20"/>
                <w:szCs w:val="20"/>
              </w:rPr>
              <w:t xml:space="preserve"> have a certified or accredited Environmental System?     </w:t>
            </w:r>
            <w:r w:rsidRPr="00AE5A84">
              <w:rPr>
                <w:rFonts w:ascii="Sylfaen" w:eastAsia="Calibri" w:hAnsi="Sylfaen" w:cstheme="minorHAnsi"/>
                <w:color w:val="000000" w:themeColor="text1"/>
                <w:sz w:val="20"/>
                <w:szCs w:val="20"/>
              </w:rPr>
              <w:t xml:space="preserve">  (e.g.  ISO 14001)</w:t>
            </w:r>
          </w:p>
        </w:tc>
        <w:tc>
          <w:tcPr>
            <w:tcW w:w="525" w:type="dxa"/>
            <w:vMerge/>
            <w:tcBorders>
              <w:top w:val="single" w:sz="4" w:space="0" w:color="auto"/>
              <w:left w:val="single" w:sz="4" w:space="0" w:color="auto"/>
              <w:bottom w:val="single" w:sz="4" w:space="0" w:color="auto"/>
              <w:right w:val="single" w:sz="4" w:space="0" w:color="auto"/>
            </w:tcBorders>
            <w:vAlign w:val="center"/>
          </w:tcPr>
          <w:p w14:paraId="1E44B8C3" w14:textId="77777777" w:rsidR="002E10B2" w:rsidRPr="00AE5A84" w:rsidRDefault="002E10B2">
            <w:pPr>
              <w:rPr>
                <w:rFonts w:ascii="Sylfaen" w:hAnsi="Sylfaen" w:cstheme="minorHAnsi"/>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4D3F4571" w14:textId="77777777" w:rsidR="002E10B2" w:rsidRPr="00AE5A84" w:rsidRDefault="002E10B2">
            <w:pPr>
              <w:rPr>
                <w:rFonts w:ascii="Sylfaen" w:hAnsi="Sylfaen" w:cstheme="minorHAnsi"/>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5AA93682" w14:textId="77777777" w:rsidR="002E10B2" w:rsidRPr="00AE5A84" w:rsidRDefault="002E10B2">
            <w:pPr>
              <w:rPr>
                <w:rFonts w:ascii="Sylfaen" w:hAnsi="Sylfaen" w:cstheme="minorHAnsi"/>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3C913A37" w14:textId="77777777" w:rsidR="002E10B2" w:rsidRPr="00AE5A84" w:rsidRDefault="002E10B2">
            <w:pPr>
              <w:rPr>
                <w:rFonts w:ascii="Sylfaen" w:hAnsi="Sylfaen" w:cstheme="minorHAnsi"/>
              </w:rPr>
            </w:pPr>
          </w:p>
        </w:tc>
      </w:tr>
      <w:tr w:rsidR="37024935" w:rsidRPr="00AE5A84" w14:paraId="1AE91F57"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184E9C7"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4A95A7" w14:textId="75B43BFD" w:rsidR="37024935" w:rsidRPr="00AE5A84" w:rsidRDefault="37024935">
            <w:pPr>
              <w:rPr>
                <w:rFonts w:ascii="Sylfaen" w:hAnsi="Sylfaen" w:cstheme="minorHAnsi"/>
              </w:rPr>
            </w:pPr>
            <w:r w:rsidRPr="00AE5A84">
              <w:rPr>
                <w:rFonts w:ascii="Sylfaen" w:eastAsia="Calibri" w:hAnsi="Sylfaen" w:cstheme="minorHAnsi"/>
                <w:color w:val="000000" w:themeColor="text1"/>
                <w:sz w:val="20"/>
                <w:szCs w:val="20"/>
              </w:rPr>
              <w:t xml:space="preserve"> </w:t>
            </w:r>
          </w:p>
        </w:tc>
        <w:tc>
          <w:tcPr>
            <w:tcW w:w="525" w:type="dxa"/>
            <w:vMerge/>
            <w:tcBorders>
              <w:top w:val="single" w:sz="4" w:space="0" w:color="auto"/>
              <w:left w:val="single" w:sz="4" w:space="0" w:color="auto"/>
              <w:bottom w:val="single" w:sz="4" w:space="0" w:color="auto"/>
              <w:right w:val="single" w:sz="4" w:space="0" w:color="auto"/>
            </w:tcBorders>
            <w:vAlign w:val="center"/>
          </w:tcPr>
          <w:p w14:paraId="5061DEA0" w14:textId="77777777" w:rsidR="002E10B2" w:rsidRPr="00AE5A84" w:rsidRDefault="002E10B2">
            <w:pPr>
              <w:rPr>
                <w:rFonts w:ascii="Sylfaen" w:hAnsi="Sylfaen" w:cstheme="minorHAnsi"/>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1B34B71E" w14:textId="77777777" w:rsidR="002E10B2" w:rsidRPr="00AE5A84" w:rsidRDefault="002E10B2">
            <w:pPr>
              <w:rPr>
                <w:rFonts w:ascii="Sylfaen" w:hAnsi="Sylfaen" w:cstheme="minorHAnsi"/>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6330614F" w14:textId="77777777" w:rsidR="002E10B2" w:rsidRPr="00AE5A84" w:rsidRDefault="002E10B2">
            <w:pPr>
              <w:rPr>
                <w:rFonts w:ascii="Sylfaen" w:hAnsi="Sylfaen" w:cstheme="minorHAnsi"/>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4EB03EA0" w14:textId="77777777" w:rsidR="002E10B2" w:rsidRPr="00AE5A84" w:rsidRDefault="002E10B2">
            <w:pPr>
              <w:rPr>
                <w:rFonts w:ascii="Sylfaen" w:hAnsi="Sylfaen" w:cstheme="minorHAnsi"/>
              </w:rPr>
            </w:pPr>
          </w:p>
        </w:tc>
      </w:tr>
      <w:tr w:rsidR="37024935" w:rsidRPr="00AE5A84" w14:paraId="01DE3DC1"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696CFEE"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DF4818" w14:textId="3DED16CC" w:rsidR="37024935" w:rsidRPr="00AE5A84" w:rsidRDefault="37024935">
            <w:pPr>
              <w:rPr>
                <w:rFonts w:ascii="Sylfaen" w:hAnsi="Sylfaen" w:cstheme="minorHAnsi"/>
              </w:rPr>
            </w:pPr>
            <w:r w:rsidRPr="00AE5A84">
              <w:rPr>
                <w:rFonts w:ascii="Sylfaen" w:eastAsia="Calibri" w:hAnsi="Sylfaen" w:cstheme="minorHAnsi"/>
                <w:color w:val="000000" w:themeColor="text1"/>
                <w:sz w:val="20"/>
                <w:szCs w:val="20"/>
              </w:rPr>
              <w:t xml:space="preserve">If </w:t>
            </w:r>
            <w:r w:rsidRPr="00AE5A84">
              <w:rPr>
                <w:rFonts w:ascii="Sylfaen" w:eastAsia="Calibri" w:hAnsi="Sylfaen" w:cstheme="minorHAnsi"/>
                <w:b/>
                <w:bCs/>
                <w:color w:val="000000" w:themeColor="text1"/>
                <w:sz w:val="20"/>
                <w:szCs w:val="20"/>
              </w:rPr>
              <w:t>YES</w:t>
            </w:r>
            <w:r w:rsidRPr="00AE5A84">
              <w:rPr>
                <w:rFonts w:ascii="Sylfaen" w:eastAsia="Calibri" w:hAnsi="Sylfaen" w:cstheme="minorHAnsi"/>
                <w:color w:val="000000" w:themeColor="text1"/>
                <w:sz w:val="20"/>
                <w:szCs w:val="20"/>
              </w:rPr>
              <w:t xml:space="preserve"> attach copy of certificate or letter of compliance Proceed to question 16</w:t>
            </w:r>
          </w:p>
        </w:tc>
        <w:tc>
          <w:tcPr>
            <w:tcW w:w="525" w:type="dxa"/>
            <w:vMerge/>
            <w:tcBorders>
              <w:top w:val="single" w:sz="4" w:space="0" w:color="auto"/>
              <w:left w:val="single" w:sz="4" w:space="0" w:color="auto"/>
              <w:bottom w:val="single" w:sz="4" w:space="0" w:color="auto"/>
              <w:right w:val="single" w:sz="4" w:space="0" w:color="auto"/>
            </w:tcBorders>
            <w:vAlign w:val="center"/>
          </w:tcPr>
          <w:p w14:paraId="4851C2FB" w14:textId="77777777" w:rsidR="002E10B2" w:rsidRPr="00AE5A84" w:rsidRDefault="002E10B2">
            <w:pPr>
              <w:rPr>
                <w:rFonts w:ascii="Sylfaen" w:hAnsi="Sylfaen" w:cstheme="minorHAnsi"/>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42A3BA1C" w14:textId="77777777" w:rsidR="002E10B2" w:rsidRPr="00AE5A84" w:rsidRDefault="002E10B2">
            <w:pPr>
              <w:rPr>
                <w:rFonts w:ascii="Sylfaen" w:hAnsi="Sylfaen" w:cstheme="minorHAnsi"/>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5B780811" w14:textId="77777777" w:rsidR="002E10B2" w:rsidRPr="00AE5A84" w:rsidRDefault="002E10B2">
            <w:pPr>
              <w:rPr>
                <w:rFonts w:ascii="Sylfaen" w:hAnsi="Sylfaen" w:cstheme="minorHAnsi"/>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0BE050C0" w14:textId="77777777" w:rsidR="002E10B2" w:rsidRPr="00AE5A84" w:rsidRDefault="002E10B2">
            <w:pPr>
              <w:rPr>
                <w:rFonts w:ascii="Sylfaen" w:hAnsi="Sylfaen" w:cstheme="minorHAnsi"/>
              </w:rPr>
            </w:pPr>
          </w:p>
        </w:tc>
      </w:tr>
      <w:tr w:rsidR="37024935" w:rsidRPr="00AE5A84" w14:paraId="3CB2774F"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F73CBE5"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49CE20" w14:textId="3A0C0686" w:rsidR="37024935" w:rsidRPr="00AE5A84" w:rsidRDefault="37024935">
            <w:pPr>
              <w:rPr>
                <w:rFonts w:ascii="Sylfaen" w:hAnsi="Sylfaen" w:cstheme="minorHAnsi"/>
              </w:rPr>
            </w:pPr>
            <w:r w:rsidRPr="00AE5A84">
              <w:rPr>
                <w:rFonts w:ascii="Sylfaen" w:eastAsia="Calibri" w:hAnsi="Sylfaen" w:cstheme="minorHAnsi"/>
                <w:color w:val="000000" w:themeColor="text1"/>
                <w:sz w:val="20"/>
                <w:szCs w:val="20"/>
              </w:rPr>
              <w:t xml:space="preserve"> </w:t>
            </w:r>
          </w:p>
        </w:tc>
        <w:tc>
          <w:tcPr>
            <w:tcW w:w="525" w:type="dxa"/>
            <w:vMerge/>
            <w:tcBorders>
              <w:top w:val="single" w:sz="4" w:space="0" w:color="auto"/>
              <w:left w:val="single" w:sz="4" w:space="0" w:color="auto"/>
              <w:bottom w:val="single" w:sz="4" w:space="0" w:color="auto"/>
              <w:right w:val="single" w:sz="4" w:space="0" w:color="auto"/>
            </w:tcBorders>
            <w:vAlign w:val="center"/>
          </w:tcPr>
          <w:p w14:paraId="7ACA5F58" w14:textId="77777777" w:rsidR="002E10B2" w:rsidRPr="00AE5A84" w:rsidRDefault="002E10B2">
            <w:pPr>
              <w:rPr>
                <w:rFonts w:ascii="Sylfaen" w:hAnsi="Sylfaen" w:cstheme="minorHAnsi"/>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2AD4EEAE" w14:textId="77777777" w:rsidR="002E10B2" w:rsidRPr="00AE5A84" w:rsidRDefault="002E10B2">
            <w:pPr>
              <w:rPr>
                <w:rFonts w:ascii="Sylfaen" w:hAnsi="Sylfaen" w:cstheme="minorHAnsi"/>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32D6308D" w14:textId="77777777" w:rsidR="002E10B2" w:rsidRPr="00AE5A84" w:rsidRDefault="002E10B2">
            <w:pPr>
              <w:rPr>
                <w:rFonts w:ascii="Sylfaen" w:hAnsi="Sylfaen" w:cstheme="minorHAnsi"/>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0FC9B91D" w14:textId="77777777" w:rsidR="002E10B2" w:rsidRPr="00AE5A84" w:rsidRDefault="002E10B2">
            <w:pPr>
              <w:rPr>
                <w:rFonts w:ascii="Sylfaen" w:hAnsi="Sylfaen" w:cstheme="minorHAnsi"/>
              </w:rPr>
            </w:pPr>
          </w:p>
        </w:tc>
      </w:tr>
      <w:tr w:rsidR="37024935" w:rsidRPr="00AE5A84" w14:paraId="1153D059" w14:textId="77777777" w:rsidTr="00180798">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51B0AA04"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7E9A0F" w14:textId="4B2F18E8" w:rsidR="37024935" w:rsidRPr="00AE5A84" w:rsidRDefault="37024935">
            <w:pPr>
              <w:rPr>
                <w:rFonts w:ascii="Sylfaen" w:hAnsi="Sylfaen" w:cstheme="minorHAnsi"/>
              </w:rPr>
            </w:pPr>
            <w:r w:rsidRPr="00AE5A84">
              <w:rPr>
                <w:rFonts w:ascii="Sylfaen" w:eastAsia="Calibri" w:hAnsi="Sylfaen" w:cstheme="minorHAnsi"/>
                <w:color w:val="000000" w:themeColor="text1"/>
                <w:sz w:val="20"/>
                <w:szCs w:val="20"/>
              </w:rPr>
              <w:t xml:space="preserve">If </w:t>
            </w:r>
            <w:r w:rsidRPr="00AE5A84">
              <w:rPr>
                <w:rFonts w:ascii="Sylfaen" w:eastAsia="Calibri" w:hAnsi="Sylfaen" w:cstheme="minorHAnsi"/>
                <w:b/>
                <w:bCs/>
                <w:color w:val="000000" w:themeColor="text1"/>
                <w:sz w:val="20"/>
                <w:szCs w:val="20"/>
              </w:rPr>
              <w:t>NO</w:t>
            </w:r>
            <w:r w:rsidRPr="00AE5A84">
              <w:rPr>
                <w:rFonts w:ascii="Sylfaen" w:eastAsia="Calibri" w:hAnsi="Sylfaen" w:cstheme="minorHAnsi"/>
                <w:color w:val="000000" w:themeColor="text1"/>
                <w:sz w:val="20"/>
                <w:szCs w:val="20"/>
              </w:rPr>
              <w:t xml:space="preserve"> proceed to question 3 and provide answers relating to your</w:t>
            </w:r>
            <w:r w:rsidRPr="00AE5A84">
              <w:rPr>
                <w:rFonts w:ascii="Sylfaen" w:eastAsia="Calibri" w:hAnsi="Sylfaen" w:cstheme="minorHAnsi"/>
                <w:b/>
                <w:bCs/>
                <w:color w:val="000000" w:themeColor="text1"/>
                <w:sz w:val="20"/>
                <w:szCs w:val="20"/>
              </w:rPr>
              <w:t xml:space="preserve"> Environmental System</w:t>
            </w:r>
            <w:r w:rsidRPr="00AE5A84">
              <w:rPr>
                <w:rFonts w:ascii="Sylfaen" w:eastAsia="Calibri" w:hAnsi="Sylfaen" w:cstheme="minorHAnsi"/>
                <w:color w:val="000000" w:themeColor="text1"/>
                <w:sz w:val="20"/>
                <w:szCs w:val="20"/>
              </w:rPr>
              <w:t xml:space="preserve"> ONLY.  Do not answer questions indicated with </w:t>
            </w:r>
            <w:proofErr w:type="gramStart"/>
            <w:r w:rsidRPr="00AE5A84">
              <w:rPr>
                <w:rFonts w:ascii="Sylfaen" w:eastAsia="Calibri" w:hAnsi="Sylfaen" w:cstheme="minorHAnsi"/>
                <w:color w:val="000000" w:themeColor="text1"/>
                <w:sz w:val="20"/>
                <w:szCs w:val="20"/>
              </w:rPr>
              <w:t>a  “</w:t>
            </w:r>
            <w:proofErr w:type="gramEnd"/>
            <w:r w:rsidRPr="00AE5A84">
              <w:rPr>
                <w:rFonts w:ascii="Sylfaen" w:eastAsia="Wingdings" w:hAnsi="Sylfaen" w:cstheme="minorHAnsi"/>
                <w:color w:val="000000" w:themeColor="text1"/>
                <w:sz w:val="20"/>
                <w:szCs w:val="20"/>
              </w:rPr>
              <w:t>v</w:t>
            </w:r>
            <w:r w:rsidRPr="00AE5A84">
              <w:rPr>
                <w:rFonts w:ascii="Sylfaen" w:eastAsia="Calibri" w:hAnsi="Sylfaen" w:cstheme="minorHAnsi"/>
                <w:color w:val="000000" w:themeColor="text1"/>
                <w:sz w:val="20"/>
                <w:szCs w:val="20"/>
              </w:rPr>
              <w:t xml:space="preserve">” bullet point.  </w:t>
            </w:r>
          </w:p>
        </w:tc>
        <w:tc>
          <w:tcPr>
            <w:tcW w:w="525" w:type="dxa"/>
            <w:vMerge/>
            <w:tcBorders>
              <w:top w:val="single" w:sz="4" w:space="0" w:color="auto"/>
              <w:left w:val="single" w:sz="4" w:space="0" w:color="auto"/>
              <w:bottom w:val="single" w:sz="4" w:space="0" w:color="auto"/>
              <w:right w:val="single" w:sz="4" w:space="0" w:color="auto"/>
            </w:tcBorders>
            <w:vAlign w:val="center"/>
          </w:tcPr>
          <w:p w14:paraId="1812C66E" w14:textId="77777777" w:rsidR="002E10B2" w:rsidRPr="00AE5A84" w:rsidRDefault="002E10B2">
            <w:pPr>
              <w:rPr>
                <w:rFonts w:ascii="Sylfaen" w:hAnsi="Sylfaen" w:cstheme="minorHAnsi"/>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2E577CF7" w14:textId="77777777" w:rsidR="002E10B2" w:rsidRPr="00AE5A84" w:rsidRDefault="002E10B2">
            <w:pPr>
              <w:rPr>
                <w:rFonts w:ascii="Sylfaen" w:hAnsi="Sylfaen" w:cstheme="minorHAnsi"/>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29C0AB87" w14:textId="77777777" w:rsidR="002E10B2" w:rsidRPr="00AE5A84" w:rsidRDefault="002E10B2">
            <w:pPr>
              <w:rPr>
                <w:rFonts w:ascii="Sylfaen" w:hAnsi="Sylfaen" w:cstheme="minorHAnsi"/>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7465DEC8" w14:textId="77777777" w:rsidR="002E10B2" w:rsidRPr="00AE5A84" w:rsidRDefault="002E10B2">
            <w:pPr>
              <w:rPr>
                <w:rFonts w:ascii="Sylfaen" w:hAnsi="Sylfaen" w:cstheme="minorHAnsi"/>
              </w:rPr>
            </w:pPr>
          </w:p>
        </w:tc>
      </w:tr>
      <w:tr w:rsidR="37024935" w:rsidRPr="00AE5A84" w14:paraId="30C50F3A" w14:textId="77777777" w:rsidTr="00180798">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299B4F" w14:textId="5E9D838E" w:rsidR="37024935" w:rsidRPr="00AE5A84" w:rsidRDefault="37024935" w:rsidP="37024935">
            <w:pPr>
              <w:jc w:val="center"/>
              <w:rPr>
                <w:rFonts w:ascii="Sylfaen" w:hAnsi="Sylfaen" w:cstheme="minorHAnsi"/>
              </w:rPr>
            </w:pPr>
            <w:r w:rsidRPr="00AE5A84">
              <w:rPr>
                <w:rFonts w:ascii="Sylfaen" w:eastAsia="Calibri" w:hAnsi="Sylfaen" w:cstheme="minorHAnsi"/>
                <w:b/>
                <w:bCs/>
                <w:color w:val="000000" w:themeColor="text1"/>
                <w:sz w:val="20"/>
                <w:szCs w:val="20"/>
              </w:rPr>
              <w:t>3</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3D83AA" w14:textId="26EC6F5A" w:rsidR="37024935" w:rsidRPr="00AE5A84" w:rsidRDefault="37024935">
            <w:pPr>
              <w:rPr>
                <w:rFonts w:ascii="Sylfaen" w:hAnsi="Sylfaen" w:cstheme="minorHAnsi"/>
              </w:rPr>
            </w:pPr>
            <w:r w:rsidRPr="00AE5A84">
              <w:rPr>
                <w:rFonts w:ascii="Sylfaen" w:eastAsia="Calibri" w:hAnsi="Sylfaen" w:cstheme="minorHAnsi"/>
                <w:b/>
                <w:bCs/>
                <w:color w:val="000000" w:themeColor="text1"/>
                <w:sz w:val="20"/>
                <w:szCs w:val="20"/>
              </w:rPr>
              <w:t>Company OHS and Environmental Policy</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420298" w14:textId="3E804DE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C82AC6" w14:textId="21F5A25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4D4C48" w14:textId="10069F5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5C6CD6" w14:textId="588C247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770D5DAD"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12A8E79"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045773" w14:textId="62AD8E1F" w:rsidR="37024935" w:rsidRPr="00AE5A84" w:rsidRDefault="37024935">
            <w:pPr>
              <w:rPr>
                <w:rFonts w:ascii="Sylfaen" w:hAnsi="Sylfaen" w:cstheme="minorHAnsi"/>
              </w:rPr>
            </w:pPr>
            <w:r w:rsidRPr="00AE5A84">
              <w:rPr>
                <w:rFonts w:ascii="Sylfaen" w:eastAsia="Calibri" w:hAnsi="Sylfaen" w:cstheme="minorHAnsi"/>
                <w:i/>
                <w:iCs/>
                <w:color w:val="000000" w:themeColor="text1"/>
                <w:sz w:val="20"/>
                <w:szCs w:val="20"/>
              </w:rPr>
              <w:t xml:space="preserve">Does your company have Safety and Environmental policies including commitment </w:t>
            </w:r>
            <w:proofErr w:type="gramStart"/>
            <w:r w:rsidRPr="00AE5A84">
              <w:rPr>
                <w:rFonts w:ascii="Sylfaen" w:eastAsia="Calibri" w:hAnsi="Sylfaen" w:cstheme="minorHAnsi"/>
                <w:i/>
                <w:iCs/>
                <w:color w:val="000000" w:themeColor="text1"/>
                <w:sz w:val="20"/>
                <w:szCs w:val="20"/>
              </w:rPr>
              <w:t>to</w:t>
            </w:r>
            <w:r w:rsidRPr="00AE5A84">
              <w:rPr>
                <w:rFonts w:ascii="Sylfaen" w:eastAsia="Calibri" w:hAnsi="Sylfaen" w:cstheme="minorHAnsi"/>
                <w:color w:val="000000" w:themeColor="text1"/>
                <w:sz w:val="20"/>
                <w:szCs w:val="20"/>
              </w:rPr>
              <w:t>:</w:t>
            </w:r>
            <w:proofErr w:type="gram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2F91D11" w14:textId="0188AEB9"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F6B6251" w14:textId="7D0D9A8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0D53B6" w14:textId="0CE8FC0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1C1092" w14:textId="40BF738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121D6DAC"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46C2FD7"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66D790" w14:textId="1A57EEC5"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Risk management process?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7EE00C2" w14:textId="1E19F30D"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1C851B" w14:textId="3BFA85B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15532D4" w14:textId="2D4FCA4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E5E745" w14:textId="3C61A07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5F7B6375"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104C372"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AC6FC2" w14:textId="2B8647AD" w:rsidR="37024935" w:rsidRPr="00AE5A84" w:rsidRDefault="37024935">
            <w:pPr>
              <w:rPr>
                <w:rFonts w:ascii="Sylfaen" w:hAnsi="Sylfaen" w:cstheme="minorHAnsi"/>
              </w:rPr>
            </w:pPr>
            <w:r w:rsidRPr="00AE5A84">
              <w:rPr>
                <w:rFonts w:ascii="Sylfaen" w:eastAsia="Wingdings" w:hAnsi="Sylfaen" w:cstheme="minorHAnsi"/>
                <w:color w:val="000000" w:themeColor="text1"/>
                <w:sz w:val="18"/>
                <w:szCs w:val="18"/>
              </w:rPr>
              <w:t>v</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Investigating workplace injuries?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CD2691" w14:textId="44C3BEB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F1C58D" w14:textId="227ACBE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E75875" w14:textId="0132990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274359" w14:textId="300F327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2CC287C3"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188653F"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45A990" w14:textId="3954E6FE"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Clear statement of objectives?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493164" w14:textId="425C678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C66571" w14:textId="4587B27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FC08D9" w14:textId="2571DB2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00CEAC" w14:textId="2CE9B76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14857BCF"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47E73C9"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D658C7" w14:textId="188ADD7F"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OHS and Environmental training?</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0F712B" w14:textId="58DC2CD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B18084" w14:textId="5E563D8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A34723" w14:textId="0E7432CD"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FECF4AD" w14:textId="3375AD0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66182CBC"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B7A0635"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8D67D8" w14:textId="187DD62C"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OHS and Environmental consultation?</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EE68B92" w14:textId="7E242CE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E85BFB" w14:textId="4AD4F84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FCF68F" w14:textId="2A9F153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5315A0" w14:textId="773F280D"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09E7C8F7"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54BAE0D"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33428D" w14:textId="0DE6C939"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Commitment to improve performance?</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78EE21" w14:textId="4103785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C3DC2E4" w14:textId="1AEE0E4B"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0431BB2" w14:textId="12601EE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72237A" w14:textId="0529ACE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620C6D1C"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1CD8FC8"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4882CA" w14:textId="3AEB4B0E"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Prevention of pollution?</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F333F3F" w14:textId="5D3F9A6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A41D14" w14:textId="552C388D"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5923F7" w14:textId="2220758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738FE2" w14:textId="17583EC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0EC385CB"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2016FB2"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DBCE2B" w14:textId="1BA8FC3C"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Includes commitment to comply with applicable legal requirements?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8E7489" w14:textId="3F5512F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8393835" w14:textId="3EAD66D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877FCF" w14:textId="11A708B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21F387" w14:textId="6E327BF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64994810"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0F8BFD3"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10E80A" w14:textId="5FFE9C3C"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Signed by the CEO or equivalent?</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B3F7EC" w14:textId="75680B8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D8A4B0" w14:textId="41DD187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C21E0B" w14:textId="21C78EB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7D729A" w14:textId="4DF42B0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7F41A92A"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29171FB"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3FE938" w14:textId="3F8F03AB"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Reviewed on a regular basis?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53C6A4" w14:textId="07AB8F3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1745E46" w14:textId="207DD9EB"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FA591DB" w14:textId="513DF1D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8533204" w14:textId="742C1FF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7ABF6CC2" w14:textId="77777777" w:rsidTr="00180798">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87F969" w14:textId="26305A24" w:rsidR="37024935" w:rsidRPr="00AE5A84" w:rsidRDefault="37024935" w:rsidP="37024935">
            <w:pPr>
              <w:jc w:val="center"/>
              <w:rPr>
                <w:rFonts w:ascii="Sylfaen" w:hAnsi="Sylfaen" w:cstheme="minorHAnsi"/>
              </w:rPr>
            </w:pPr>
            <w:r w:rsidRPr="00AE5A84">
              <w:rPr>
                <w:rFonts w:ascii="Sylfaen" w:eastAsia="Calibri" w:hAnsi="Sylfaen" w:cstheme="minorHAnsi"/>
                <w:b/>
                <w:bCs/>
                <w:color w:val="000000" w:themeColor="text1"/>
                <w:sz w:val="20"/>
                <w:szCs w:val="20"/>
              </w:rPr>
              <w:t>4</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B8C0F0" w14:textId="355EC2E2" w:rsidR="37024935" w:rsidRPr="00AE5A84" w:rsidRDefault="37024935">
            <w:pPr>
              <w:rPr>
                <w:rFonts w:ascii="Sylfaen" w:hAnsi="Sylfaen" w:cstheme="minorHAnsi"/>
              </w:rPr>
            </w:pPr>
            <w:r w:rsidRPr="00AE5A84">
              <w:rPr>
                <w:rFonts w:ascii="Sylfaen" w:eastAsia="Calibri" w:hAnsi="Sylfaen" w:cstheme="minorHAnsi"/>
                <w:b/>
                <w:bCs/>
                <w:color w:val="000000" w:themeColor="text1"/>
                <w:sz w:val="20"/>
                <w:szCs w:val="20"/>
              </w:rPr>
              <w:t>Health and Safety and Environmental Responsibilities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E9616B" w14:textId="025F075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928B03" w14:textId="7ACB89C9"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DC0561" w14:textId="6F64A37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2DF4B10" w14:textId="7BCDFF0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0C46D914"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C45689B"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2C5975" w14:textId="78F6D64B" w:rsidR="37024935" w:rsidRPr="00AE5A84" w:rsidRDefault="37024935">
            <w:pPr>
              <w:rPr>
                <w:rFonts w:ascii="Sylfaen" w:hAnsi="Sylfaen" w:cstheme="minorHAnsi"/>
              </w:rPr>
            </w:pPr>
            <w:r w:rsidRPr="00AE5A84">
              <w:rPr>
                <w:rFonts w:ascii="Sylfaen" w:eastAsia="Calibri" w:hAnsi="Sylfaen" w:cstheme="minorHAnsi"/>
                <w:i/>
                <w:iCs/>
                <w:color w:val="000000" w:themeColor="text1"/>
                <w:sz w:val="20"/>
                <w:szCs w:val="20"/>
              </w:rPr>
              <w:t>Are OHS and environmental responsibilities documented and include:</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F0F9D08" w14:textId="7FD10B5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F75998" w14:textId="5180A69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250D96" w14:textId="1BC0880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0EF28EE" w14:textId="436E704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751A6007"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544A5F8"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AD0714" w14:textId="126CB2E3"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OHS&amp;E responsibility statements?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3C16D70" w14:textId="76C163A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A03CA2" w14:textId="19CEFA3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331873" w14:textId="507C028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1116B5" w14:textId="6D24DB4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057990F9"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B2297BA"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16347A" w14:textId="45319B84"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Are they part of employees’ job description?</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0F2BF18" w14:textId="7BA14ED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4FB222B" w14:textId="67BEABA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305C13" w14:textId="3FC16EB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17B803" w14:textId="589FEF9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05A9D2EC"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647EF9B"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E2CBB7" w14:textId="3DDFFA82"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Are they part of formal and informal performance appraisal?</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9AF8A8" w14:textId="1F27F13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1366424" w14:textId="42405C8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534DF3" w14:textId="36E9E94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1581E3" w14:textId="189F4F9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7C2469F9"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E7F3535"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699477" w14:textId="19EFE4B7"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Line Managers and Supervisors formally held accountable for the health and safety and environmental performance of their employees?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193A753" w14:textId="53C2B34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D2A9BE" w14:textId="4385D9E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32CFBC" w14:textId="737CF4C8"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7EFF995" w14:textId="0B554E3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26F4A9BF" w14:textId="77777777" w:rsidTr="00180798">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9A941B" w14:textId="072A824B" w:rsidR="37024935" w:rsidRPr="00AE5A84" w:rsidRDefault="37024935" w:rsidP="37024935">
            <w:pPr>
              <w:jc w:val="center"/>
              <w:rPr>
                <w:rFonts w:ascii="Sylfaen" w:hAnsi="Sylfaen" w:cstheme="minorHAnsi"/>
              </w:rPr>
            </w:pPr>
            <w:r w:rsidRPr="00AE5A84">
              <w:rPr>
                <w:rFonts w:ascii="Sylfaen" w:eastAsia="Calibri" w:hAnsi="Sylfaen" w:cstheme="minorHAnsi"/>
                <w:b/>
                <w:bCs/>
                <w:color w:val="000000" w:themeColor="text1"/>
                <w:sz w:val="20"/>
                <w:szCs w:val="20"/>
              </w:rPr>
              <w:t>5</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1641B7" w14:textId="2357E8FE" w:rsidR="37024935" w:rsidRPr="00AE5A84" w:rsidRDefault="37024935">
            <w:pPr>
              <w:rPr>
                <w:rFonts w:ascii="Sylfaen" w:hAnsi="Sylfaen" w:cstheme="minorHAnsi"/>
              </w:rPr>
            </w:pPr>
            <w:r w:rsidRPr="00AE5A84">
              <w:rPr>
                <w:rFonts w:ascii="Sylfaen" w:eastAsia="Calibri" w:hAnsi="Sylfaen" w:cstheme="minorHAnsi"/>
                <w:b/>
                <w:bCs/>
                <w:color w:val="000000" w:themeColor="text1"/>
                <w:sz w:val="20"/>
                <w:szCs w:val="20"/>
              </w:rPr>
              <w:t>Risk Management</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73F20F" w14:textId="243D9C2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8956CA9" w14:textId="185531B8"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B28EC5" w14:textId="351E749B"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E33B2F2" w14:textId="209453C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737DB453"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5B33971"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7551E4" w14:textId="6A1FB6A0" w:rsidR="37024935" w:rsidRPr="00AE5A84" w:rsidRDefault="37024935">
            <w:pPr>
              <w:rPr>
                <w:rFonts w:ascii="Sylfaen" w:hAnsi="Sylfaen" w:cstheme="minorHAnsi"/>
              </w:rPr>
            </w:pPr>
            <w:r w:rsidRPr="00AE5A84">
              <w:rPr>
                <w:rFonts w:ascii="Sylfaen" w:eastAsia="Calibri" w:hAnsi="Sylfaen" w:cstheme="minorHAnsi"/>
                <w:i/>
                <w:iCs/>
                <w:color w:val="000000" w:themeColor="text1"/>
                <w:sz w:val="20"/>
                <w:szCs w:val="20"/>
              </w:rPr>
              <w:t xml:space="preserve">Do your company risk management processes clearly define </w:t>
            </w:r>
            <w:proofErr w:type="gramStart"/>
            <w:r w:rsidRPr="00AE5A84">
              <w:rPr>
                <w:rFonts w:ascii="Sylfaen" w:eastAsia="Calibri" w:hAnsi="Sylfaen" w:cstheme="minorHAnsi"/>
                <w:i/>
                <w:iCs/>
                <w:color w:val="000000" w:themeColor="text1"/>
                <w:sz w:val="20"/>
                <w:szCs w:val="20"/>
              </w:rPr>
              <w:t>procedures:</w:t>
            </w:r>
            <w:proofErr w:type="gram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1DCA41" w14:textId="3DE3869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459DAF" w14:textId="6BF09AB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C01536" w14:textId="6310E42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2FFC7A" w14:textId="35351E6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37AE5BC4"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B101B3D"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B57CC6" w14:textId="1566817C"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For identifying OHS and environmental hazards, assessing risks and devising risk control?</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C2A0E2" w14:textId="08B4AF5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134EFB" w14:textId="59AF0A9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5E2D465" w14:textId="66B2D1A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409092" w14:textId="0FE0556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202FCFCA"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0D39FD6"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076F54" w14:textId="309629E2"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For selection of the most effective risk control measures?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EC86DC6" w14:textId="21B7B46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1A37B25" w14:textId="29AF888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3169BBD" w14:textId="2BE2DA6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CE011E5" w14:textId="31484B7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425F19AC"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1FF4E12A"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4B88AA" w14:textId="68B8FCD0"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For dealing with OHS and environmental hazards and related risks in the event of an incident or illness/injury?</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E45921D" w14:textId="373006A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B0B39DA" w14:textId="3BDFAA8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E81BA7" w14:textId="5122200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A742B2" w14:textId="2385307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23A19284"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30AEE3E"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34A800" w14:textId="335D2EC1"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For developing and implementing job safety and environmental work method statements?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53F877" w14:textId="1A0DABC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C25234C" w14:textId="1D175E0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8CB491" w14:textId="5333851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DAE193E" w14:textId="1FFD861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00BA0DC3"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5BA0F63"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65258A" w14:textId="3B2F2298"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For reviewing service providers’ job safety and environmental work method statements?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E74D1E" w14:textId="1E7BD20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440C6F" w14:textId="106DCDA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0CF3F8" w14:textId="4BB116E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1AFFDA0" w14:textId="7D6935C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6B0E3F90" w14:textId="77777777" w:rsidTr="00180798">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08C77DDA"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BA7D6A" w14:textId="485AFAD5" w:rsidR="37024935" w:rsidRPr="00AE5A84" w:rsidRDefault="37024935">
            <w:pPr>
              <w:rPr>
                <w:rFonts w:ascii="Sylfaen" w:hAnsi="Sylfaen" w:cstheme="minorHAnsi"/>
              </w:rPr>
            </w:pPr>
            <w:r w:rsidRPr="00AE5A84">
              <w:rPr>
                <w:rFonts w:ascii="Sylfaen" w:eastAsia="Wingdings" w:hAnsi="Sylfaen" w:cstheme="minorHAnsi"/>
                <w:color w:val="000000" w:themeColor="text1"/>
                <w:sz w:val="18"/>
                <w:szCs w:val="18"/>
              </w:rPr>
              <w:t>v</w:t>
            </w:r>
            <w:r w:rsidRPr="00AE5A84">
              <w:rPr>
                <w:rFonts w:ascii="Sylfaen" w:eastAsia="Times New Roman" w:hAnsi="Sylfaen" w:cstheme="minorHAnsi"/>
                <w:color w:val="000000" w:themeColor="text1"/>
                <w:sz w:val="14"/>
                <w:szCs w:val="14"/>
              </w:rPr>
              <w:t xml:space="preserve"> </w:t>
            </w:r>
            <w:proofErr w:type="gramStart"/>
            <w:r w:rsidRPr="00AE5A84">
              <w:rPr>
                <w:rFonts w:ascii="Sylfaen" w:eastAsia="Calibri" w:hAnsi="Sylfaen" w:cstheme="minorHAnsi"/>
                <w:color w:val="000000" w:themeColor="text1"/>
                <w:sz w:val="20"/>
                <w:szCs w:val="20"/>
              </w:rPr>
              <w:t>To</w:t>
            </w:r>
            <w:proofErr w:type="gramEnd"/>
            <w:r w:rsidRPr="00AE5A84">
              <w:rPr>
                <w:rFonts w:ascii="Sylfaen" w:eastAsia="Calibri" w:hAnsi="Sylfaen" w:cstheme="minorHAnsi"/>
                <w:color w:val="000000" w:themeColor="text1"/>
                <w:sz w:val="20"/>
                <w:szCs w:val="20"/>
              </w:rPr>
              <w:t xml:space="preserve"> enable compliance with relevant OHS workplace injury management and workers compensation legislation, </w:t>
            </w:r>
            <w:r w:rsidRPr="00AE5A84">
              <w:rPr>
                <w:rFonts w:ascii="Sylfaen" w:eastAsia="Calibri" w:hAnsi="Sylfaen" w:cstheme="minorHAnsi"/>
                <w:color w:val="000000" w:themeColor="text1"/>
                <w:sz w:val="20"/>
                <w:szCs w:val="20"/>
              </w:rPr>
              <w:lastRenderedPageBreak/>
              <w:t>standards and codes?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7620B3" w14:textId="78544804" w:rsidR="37024935" w:rsidRPr="00AE5A84" w:rsidRDefault="37024935">
            <w:pPr>
              <w:rPr>
                <w:rFonts w:ascii="Sylfaen" w:hAnsi="Sylfaen" w:cstheme="minorHAnsi"/>
              </w:rPr>
            </w:pPr>
            <w:r w:rsidRPr="00AE5A84">
              <w:rPr>
                <w:rFonts w:ascii="Sylfaen" w:eastAsia="Calibri" w:hAnsi="Sylfaen" w:cstheme="minorHAnsi"/>
                <w:color w:val="000000" w:themeColor="text1"/>
              </w:rPr>
              <w:lastRenderedPageBreak/>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9CE94A" w14:textId="7E873D8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31C3BE" w14:textId="3CDB1AF8"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37D197E" w14:textId="54543E99"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372B83B9"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F82EEFC"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D05838" w14:textId="0D191B0E"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For preparing site safety and environmental rules?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341F3E" w14:textId="71F997C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78F716D" w14:textId="54AC5A2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3E17AD7" w14:textId="3AA74C1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F796E9" w14:textId="050D7339"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0595BAB4" w14:textId="77777777" w:rsidTr="00180798">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5DD32A" w14:textId="42021B8F" w:rsidR="37024935" w:rsidRPr="00AE5A84" w:rsidRDefault="37024935" w:rsidP="37024935">
            <w:pPr>
              <w:jc w:val="center"/>
              <w:rPr>
                <w:rFonts w:ascii="Sylfaen" w:hAnsi="Sylfaen" w:cstheme="minorHAnsi"/>
              </w:rPr>
            </w:pPr>
            <w:r w:rsidRPr="00AE5A84">
              <w:rPr>
                <w:rFonts w:ascii="Sylfaen" w:eastAsia="Calibri" w:hAnsi="Sylfaen" w:cstheme="minorHAnsi"/>
                <w:b/>
                <w:bCs/>
                <w:color w:val="000000" w:themeColor="text1"/>
                <w:sz w:val="20"/>
                <w:szCs w:val="20"/>
              </w:rPr>
              <w:t>6</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7F35F9" w14:textId="6556C969" w:rsidR="37024935" w:rsidRPr="00AE5A84" w:rsidRDefault="37024935">
            <w:pPr>
              <w:rPr>
                <w:rFonts w:ascii="Sylfaen" w:hAnsi="Sylfaen" w:cstheme="minorHAnsi"/>
              </w:rPr>
            </w:pPr>
            <w:r w:rsidRPr="00AE5A84">
              <w:rPr>
                <w:rFonts w:ascii="Sylfaen" w:eastAsia="Calibri" w:hAnsi="Sylfaen" w:cstheme="minorHAnsi"/>
                <w:b/>
                <w:bCs/>
                <w:color w:val="000000" w:themeColor="text1"/>
                <w:sz w:val="20"/>
                <w:szCs w:val="20"/>
              </w:rPr>
              <w:t>Training</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70E294" w14:textId="2228D5F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633927" w14:textId="18DCD83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071FD9" w14:textId="1ACE04FB"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3952DB9" w14:textId="496FD54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61CBCEA7"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B672782"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F7F807" w14:textId="22682CA5" w:rsidR="37024935" w:rsidRPr="00AE5A84" w:rsidRDefault="37024935">
            <w:pPr>
              <w:rPr>
                <w:rFonts w:ascii="Sylfaen" w:hAnsi="Sylfaen" w:cstheme="minorHAnsi"/>
              </w:rPr>
            </w:pPr>
            <w:r w:rsidRPr="00AE5A84">
              <w:rPr>
                <w:rFonts w:ascii="Sylfaen" w:eastAsia="Calibri" w:hAnsi="Sylfaen" w:cstheme="minorHAnsi"/>
                <w:i/>
                <w:iCs/>
                <w:color w:val="000000" w:themeColor="text1"/>
                <w:sz w:val="20"/>
                <w:szCs w:val="20"/>
              </w:rPr>
              <w:t xml:space="preserve">Do your company training </w:t>
            </w:r>
            <w:proofErr w:type="gramStart"/>
            <w:r w:rsidRPr="00AE5A84">
              <w:rPr>
                <w:rFonts w:ascii="Sylfaen" w:eastAsia="Calibri" w:hAnsi="Sylfaen" w:cstheme="minorHAnsi"/>
                <w:i/>
                <w:iCs/>
                <w:color w:val="000000" w:themeColor="text1"/>
                <w:sz w:val="20"/>
                <w:szCs w:val="20"/>
              </w:rPr>
              <w:t>procedures:</w:t>
            </w:r>
            <w:proofErr w:type="gram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E449214" w14:textId="2C2C64C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9E1538" w14:textId="48037F0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773AC7" w14:textId="0EABA17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DECD65" w14:textId="56A4D2BD"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7FCB1137"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49DCBC3"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E99C76" w14:textId="3A8EEB40"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 xml:space="preserve">Identify the training needs of management, </w:t>
            </w:r>
            <w:proofErr w:type="gramStart"/>
            <w:r w:rsidRPr="00AE5A84">
              <w:rPr>
                <w:rFonts w:ascii="Sylfaen" w:eastAsia="Calibri" w:hAnsi="Sylfaen" w:cstheme="minorHAnsi"/>
                <w:color w:val="000000" w:themeColor="text1"/>
                <w:sz w:val="20"/>
                <w:szCs w:val="20"/>
              </w:rPr>
              <w:t>supervisors</w:t>
            </w:r>
            <w:proofErr w:type="gramEnd"/>
            <w:r w:rsidRPr="00AE5A84">
              <w:rPr>
                <w:rFonts w:ascii="Sylfaen" w:eastAsia="Calibri" w:hAnsi="Sylfaen" w:cstheme="minorHAnsi"/>
                <w:color w:val="000000" w:themeColor="text1"/>
                <w:sz w:val="20"/>
                <w:szCs w:val="20"/>
              </w:rPr>
              <w:t xml:space="preserve"> and employees?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984252" w14:textId="1418DDE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D12D78" w14:textId="2B69878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C973AC" w14:textId="3AA1F6C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CFFC3F" w14:textId="6E91475D"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72B908D9" w14:textId="77777777" w:rsidTr="00180798">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4A03FB23"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B549A2" w14:textId="7307F9B2"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Provide employees, service providers in the supply chain and visitors to the work sites with appropriate OHS and environmental induction?</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4E693F" w14:textId="0B3FDA4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52DD99" w14:textId="67A716E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C43AE0C" w14:textId="26E521B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E16B46D" w14:textId="4F8C1D1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7B6A23EC"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1F85288"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9E391D" w14:textId="109CF7E4"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Provide all personnel with relevant activity training and refresher training?</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9F43D23" w14:textId="0D727C8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8018EE" w14:textId="470000D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718624" w14:textId="7FCC42E9"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2808585" w14:textId="1A15B39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6FB31FCC"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6819CF6"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AF714E" w14:textId="0276363E" w:rsidR="37024935" w:rsidRPr="00AE5A84" w:rsidRDefault="37024935">
            <w:pPr>
              <w:rPr>
                <w:rFonts w:ascii="Sylfaen" w:hAnsi="Sylfaen" w:cstheme="minorHAnsi"/>
              </w:rPr>
            </w:pPr>
            <w:r w:rsidRPr="00AE5A84">
              <w:rPr>
                <w:rFonts w:ascii="Sylfaen" w:eastAsia="Wingdings" w:hAnsi="Sylfaen" w:cstheme="minorHAnsi"/>
                <w:color w:val="000000" w:themeColor="text1"/>
                <w:sz w:val="18"/>
                <w:szCs w:val="18"/>
              </w:rPr>
              <w:t>v</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Provide OHS Committee and OHS representative consultation training?</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FE0A4D" w14:textId="41715CF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E6364C" w14:textId="0E55687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7FB096" w14:textId="7673B46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3C6302" w14:textId="24C8B57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67AB4CE7"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5930405"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79DB25" w14:textId="6DB39840"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Provide training in emergency procedures?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C3C0CE" w14:textId="78B7E3ED"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82D5007" w14:textId="1E0CED7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72A6F34" w14:textId="7785A09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B9E8F6" w14:textId="0A24549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7AE93BE5"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309DC77"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4A5837" w14:textId="77928687"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 xml:space="preserve">Require </w:t>
            </w:r>
            <w:proofErr w:type="gramStart"/>
            <w:r w:rsidRPr="00AE5A84">
              <w:rPr>
                <w:rFonts w:ascii="Sylfaen" w:eastAsia="Calibri" w:hAnsi="Sylfaen" w:cstheme="minorHAnsi"/>
                <w:color w:val="000000" w:themeColor="text1"/>
                <w:sz w:val="20"/>
                <w:szCs w:val="20"/>
              </w:rPr>
              <w:t>to keep</w:t>
            </w:r>
            <w:proofErr w:type="gramEnd"/>
            <w:r w:rsidRPr="00AE5A84">
              <w:rPr>
                <w:rFonts w:ascii="Sylfaen" w:eastAsia="Calibri" w:hAnsi="Sylfaen" w:cstheme="minorHAnsi"/>
                <w:color w:val="000000" w:themeColor="text1"/>
                <w:sz w:val="20"/>
                <w:szCs w:val="20"/>
              </w:rPr>
              <w:t xml:space="preserve"> appropriate records of OHS and environmental training?</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FCFA23" w14:textId="171E490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CD51F6" w14:textId="459EB2B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55916E" w14:textId="11B2CA3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C1EEAA" w14:textId="27F2D63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58F9878B" w14:textId="77777777" w:rsidTr="00180798">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F3776C" w14:textId="334F8076" w:rsidR="37024935" w:rsidRPr="00AE5A84" w:rsidRDefault="37024935" w:rsidP="37024935">
            <w:pPr>
              <w:jc w:val="center"/>
              <w:rPr>
                <w:rFonts w:ascii="Sylfaen" w:hAnsi="Sylfaen" w:cstheme="minorHAnsi"/>
              </w:rPr>
            </w:pPr>
            <w:r w:rsidRPr="00AE5A84">
              <w:rPr>
                <w:rFonts w:ascii="Sylfaen" w:eastAsia="Calibri" w:hAnsi="Sylfaen" w:cstheme="minorHAnsi"/>
                <w:b/>
                <w:bCs/>
                <w:color w:val="000000" w:themeColor="text1"/>
                <w:sz w:val="20"/>
                <w:szCs w:val="20"/>
              </w:rPr>
              <w:t>7</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8C4BDF" w14:textId="14A26284" w:rsidR="37024935" w:rsidRPr="00AE5A84" w:rsidRDefault="37024935">
            <w:pPr>
              <w:rPr>
                <w:rFonts w:ascii="Sylfaen" w:hAnsi="Sylfaen" w:cstheme="minorHAnsi"/>
              </w:rPr>
            </w:pPr>
            <w:r w:rsidRPr="00AE5A84">
              <w:rPr>
                <w:rFonts w:ascii="Sylfaen" w:eastAsia="Calibri" w:hAnsi="Sylfaen" w:cstheme="minorHAnsi"/>
                <w:b/>
                <w:bCs/>
                <w:color w:val="000000" w:themeColor="text1"/>
                <w:sz w:val="20"/>
                <w:szCs w:val="20"/>
              </w:rPr>
              <w:t>Inspections, testing and servicing</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E6E604C" w14:textId="7689BAE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89BA72" w14:textId="64D8C1D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CC5BFB" w14:textId="6C2EBB9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1B18C7" w14:textId="294A58D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0B9E9354"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4C2DE6A"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5E0F5B" w14:textId="076F001B" w:rsidR="37024935" w:rsidRPr="00AE5A84" w:rsidRDefault="37024935">
            <w:pPr>
              <w:rPr>
                <w:rFonts w:ascii="Sylfaen" w:hAnsi="Sylfaen" w:cstheme="minorHAnsi"/>
              </w:rPr>
            </w:pPr>
            <w:r w:rsidRPr="00AE5A84">
              <w:rPr>
                <w:rFonts w:ascii="Sylfaen" w:eastAsia="Calibri" w:hAnsi="Sylfaen" w:cstheme="minorHAnsi"/>
                <w:i/>
                <w:iCs/>
                <w:color w:val="000000" w:themeColor="text1"/>
                <w:sz w:val="20"/>
                <w:szCs w:val="20"/>
              </w:rPr>
              <w:t xml:space="preserve">Does your company have inspection, test and servicing procedures that require you </w:t>
            </w:r>
            <w:proofErr w:type="gramStart"/>
            <w:r w:rsidRPr="00AE5A84">
              <w:rPr>
                <w:rFonts w:ascii="Sylfaen" w:eastAsia="Calibri" w:hAnsi="Sylfaen" w:cstheme="minorHAnsi"/>
                <w:i/>
                <w:iCs/>
                <w:color w:val="000000" w:themeColor="text1"/>
                <w:sz w:val="20"/>
                <w:szCs w:val="20"/>
              </w:rPr>
              <w:t>to:</w:t>
            </w:r>
            <w:proofErr w:type="gram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406DC9" w14:textId="43ED510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A2F768" w14:textId="368B9C0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CCE6D1" w14:textId="069EEE5B"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1B196F" w14:textId="4B1A323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7A86D553" w14:textId="77777777" w:rsidTr="00180798">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01591484"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B8D3D6" w14:textId="6AC514AF" w:rsidR="37024935" w:rsidRPr="00AE5A84" w:rsidRDefault="37024935">
            <w:pPr>
              <w:rPr>
                <w:rFonts w:ascii="Sylfaen" w:hAnsi="Sylfaen" w:cstheme="minorHAnsi"/>
              </w:rPr>
            </w:pPr>
            <w:r w:rsidRPr="00AE5A84">
              <w:rPr>
                <w:rFonts w:ascii="Sylfaen" w:eastAsia="Symbol" w:hAnsi="Sylfaen" w:cstheme="minorHAnsi"/>
                <w:color w:val="000000" w:themeColor="text1"/>
                <w:sz w:val="20"/>
                <w:szCs w:val="20"/>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Develop and maintain a schedule of inspections, testing and servicing for all projects (prior to the commencement of work) based on the level of risk involved?</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DF278C7" w14:textId="5DAE7AD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EF3E137" w14:textId="7543882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1D6939" w14:textId="525A032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DB0C2B4" w14:textId="24235A7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29B696B2"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78E07BA"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ADDF96" w14:textId="0784B713" w:rsidR="37024935" w:rsidRPr="00AE5A84" w:rsidRDefault="37024935">
            <w:pPr>
              <w:rPr>
                <w:rFonts w:ascii="Sylfaen" w:hAnsi="Sylfaen" w:cstheme="minorHAnsi"/>
              </w:rPr>
            </w:pPr>
            <w:r w:rsidRPr="00AE5A84">
              <w:rPr>
                <w:rFonts w:ascii="Sylfaen" w:eastAsia="Symbol" w:hAnsi="Sylfaen" w:cstheme="minorHAnsi"/>
                <w:color w:val="000000" w:themeColor="text1"/>
                <w:sz w:val="20"/>
                <w:szCs w:val="20"/>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Maintain records of inspections, testing and servicing?</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BB4A13" w14:textId="783DBE1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081B1A" w14:textId="0C3AD9D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533B0C" w14:textId="387887D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0C57F69" w14:textId="51455C7D"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1473A48F"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C576DDC"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ECDBEB" w14:textId="223EB3BE" w:rsidR="37024935" w:rsidRPr="00AE5A84" w:rsidRDefault="37024935">
            <w:pPr>
              <w:rPr>
                <w:rFonts w:ascii="Sylfaen" w:hAnsi="Sylfaen" w:cstheme="minorHAnsi"/>
              </w:rPr>
            </w:pPr>
            <w:r w:rsidRPr="00AE5A84">
              <w:rPr>
                <w:rFonts w:ascii="Sylfaen" w:eastAsia="Calibri" w:hAnsi="Sylfaen" w:cstheme="minorHAnsi"/>
                <w:color w:val="000000" w:themeColor="text1"/>
                <w:sz w:val="20"/>
                <w:szCs w:val="20"/>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22260F" w14:textId="5971BDC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99F403E" w14:textId="3A13DF3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488B50" w14:textId="74B48B0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6731AF5" w14:textId="26ACA0E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7DB2E880"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BE9BE28"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C74B2F" w14:textId="52A2DA5B" w:rsidR="37024935" w:rsidRPr="00AE5A84" w:rsidRDefault="37024935">
            <w:pPr>
              <w:rPr>
                <w:rFonts w:ascii="Sylfaen" w:hAnsi="Sylfaen" w:cstheme="minorHAnsi"/>
              </w:rPr>
            </w:pPr>
            <w:r w:rsidRPr="00AE5A84">
              <w:rPr>
                <w:rFonts w:ascii="Sylfaen" w:eastAsia="Calibri" w:hAnsi="Sylfaen" w:cstheme="minorHAnsi"/>
                <w:i/>
                <w:iCs/>
                <w:color w:val="000000" w:themeColor="text1"/>
                <w:sz w:val="20"/>
                <w:szCs w:val="20"/>
              </w:rPr>
              <w:t xml:space="preserve">Does your company have procedures defining inspection, and where relevant, testing and servicing requirements relating </w:t>
            </w:r>
            <w:proofErr w:type="gramStart"/>
            <w:r w:rsidRPr="00AE5A84">
              <w:rPr>
                <w:rFonts w:ascii="Sylfaen" w:eastAsia="Calibri" w:hAnsi="Sylfaen" w:cstheme="minorHAnsi"/>
                <w:i/>
                <w:iCs/>
                <w:color w:val="000000" w:themeColor="text1"/>
                <w:sz w:val="20"/>
                <w:szCs w:val="20"/>
              </w:rPr>
              <w:t>to:</w:t>
            </w:r>
            <w:proofErr w:type="gram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9AAB0BC" w14:textId="78894C0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C6F76FD" w14:textId="5FD3B50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5EC137" w14:textId="76BDDE4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6C4702" w14:textId="0B450DB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7D763329"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F204612"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AA3A30" w14:textId="6303A19A"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 xml:space="preserve">Incoming products. Such as materials, </w:t>
            </w:r>
            <w:proofErr w:type="gramStart"/>
            <w:r w:rsidRPr="00AE5A84">
              <w:rPr>
                <w:rFonts w:ascii="Sylfaen" w:eastAsia="Calibri" w:hAnsi="Sylfaen" w:cstheme="minorHAnsi"/>
                <w:color w:val="000000" w:themeColor="text1"/>
                <w:sz w:val="20"/>
                <w:szCs w:val="20"/>
              </w:rPr>
              <w:t>plant</w:t>
            </w:r>
            <w:proofErr w:type="gramEnd"/>
            <w:r w:rsidRPr="00AE5A84">
              <w:rPr>
                <w:rFonts w:ascii="Sylfaen" w:eastAsia="Calibri" w:hAnsi="Sylfaen" w:cstheme="minorHAnsi"/>
                <w:color w:val="000000" w:themeColor="text1"/>
                <w:sz w:val="20"/>
                <w:szCs w:val="20"/>
              </w:rPr>
              <w:t xml:space="preserve"> and equipment</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5440F8" w14:textId="7201068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150197" w14:textId="336C2AD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42D31A" w14:textId="44EC76F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2A35C8" w14:textId="5F85C079"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0E11271E"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39192BA"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3E1209" w14:textId="6721F2E4"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Work site environment</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8996B5" w14:textId="1E041F4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2F343B0" w14:textId="16DB598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6FB3DF" w14:textId="1549260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8AA7387" w14:textId="66EC3F2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52CCBF43"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D18A980"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3F8597" w14:textId="524CCB9C"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Work methods generally?</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D4691F" w14:textId="7649EB7D"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79A953" w14:textId="6BBCF1E8"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8DB5C7" w14:textId="02F23728"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4731B66" w14:textId="18E5FFB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2F73A6E7"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66121BA"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958482" w14:textId="2881C620" w:rsidR="37024935" w:rsidRPr="00AE5A84" w:rsidRDefault="37024935">
            <w:pPr>
              <w:rPr>
                <w:rFonts w:ascii="Sylfaen" w:hAnsi="Sylfaen" w:cstheme="minorHAnsi"/>
              </w:rPr>
            </w:pPr>
            <w:r w:rsidRPr="00AE5A84">
              <w:rPr>
                <w:rFonts w:ascii="Sylfaen" w:eastAsia="Wingdings" w:hAnsi="Sylfaen" w:cstheme="minorHAnsi"/>
                <w:color w:val="000000" w:themeColor="text1"/>
                <w:sz w:val="18"/>
                <w:szCs w:val="18"/>
              </w:rPr>
              <w:t>v</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Access and exits?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381F87E" w14:textId="312A301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E917794" w14:textId="1F91074D"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C4741D" w14:textId="5F14818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321BE26" w14:textId="2E9B683B"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21466DBA"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528376E"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7F0ECA" w14:textId="7DCC4FF8"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Hazard and risk controls measures?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F6D5E8D" w14:textId="72C10C5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35D7674" w14:textId="122D455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9E699C5" w14:textId="5BAC056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75A1FA3" w14:textId="5A6998F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75B848F7"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3A85151"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0A5887" w14:textId="5FD01F3C"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Adherence to site safety and environmental rules?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A2A31B" w14:textId="7226FA1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7049B9" w14:textId="114F0CF9"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BBA3964" w14:textId="691CEC0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69330C1" w14:textId="5CDB92C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6496C361"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86BBF9C"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EE31ED" w14:textId="2E3A0D9C" w:rsidR="37024935" w:rsidRPr="00AE5A84" w:rsidRDefault="37024935">
            <w:pPr>
              <w:rPr>
                <w:rFonts w:ascii="Sylfaen" w:hAnsi="Sylfaen" w:cstheme="minorHAnsi"/>
              </w:rPr>
            </w:pPr>
            <w:r w:rsidRPr="00AE5A84">
              <w:rPr>
                <w:rFonts w:ascii="Sylfaen" w:eastAsia="Wingdings" w:hAnsi="Sylfaen" w:cstheme="minorHAnsi"/>
                <w:color w:val="000000" w:themeColor="text1"/>
                <w:sz w:val="18"/>
                <w:szCs w:val="18"/>
              </w:rPr>
              <w:t>v</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Electrical safety?</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4023DD7" w14:textId="047F7CB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81C557" w14:textId="443F9178"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D68AA4" w14:textId="23A95D0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AB6E53" w14:textId="7A24F6A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6588B5E9"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3173AE4"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4E3559" w14:textId="56900CAC"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Plant and equipment?</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27A31A" w14:textId="6A2B517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6443D4" w14:textId="1778F56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42759B" w14:textId="2C840BDD"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5C6260" w14:textId="3ADB0B5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76AB9DEF"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BB69035"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1B0935" w14:textId="502FB998"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Types of inspections undertaken?</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E1F59C8" w14:textId="17C4E46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736F0A" w14:textId="0EF66DE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4E9C84" w14:textId="4F40F83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2CDD5C" w14:textId="7699E139"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4B4EADB1" w14:textId="77777777" w:rsidTr="00180798">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F8F8E6" w14:textId="5A022B1C" w:rsidR="37024935" w:rsidRPr="00AE5A84" w:rsidRDefault="37024935" w:rsidP="37024935">
            <w:pPr>
              <w:jc w:val="center"/>
              <w:rPr>
                <w:rFonts w:ascii="Sylfaen" w:hAnsi="Sylfaen" w:cstheme="minorHAnsi"/>
              </w:rPr>
            </w:pPr>
            <w:r w:rsidRPr="00AE5A84">
              <w:rPr>
                <w:rFonts w:ascii="Sylfaen" w:eastAsia="Calibri" w:hAnsi="Sylfaen" w:cstheme="minorHAnsi"/>
                <w:b/>
                <w:bCs/>
                <w:color w:val="000000" w:themeColor="text1"/>
                <w:sz w:val="20"/>
                <w:szCs w:val="20"/>
              </w:rPr>
              <w:t>8</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0D7A1E" w14:textId="477DDFEC" w:rsidR="37024935" w:rsidRPr="00AE5A84" w:rsidRDefault="37024935">
            <w:pPr>
              <w:rPr>
                <w:rFonts w:ascii="Sylfaen" w:hAnsi="Sylfaen" w:cstheme="minorHAnsi"/>
              </w:rPr>
            </w:pPr>
            <w:r w:rsidRPr="00AE5A84">
              <w:rPr>
                <w:rFonts w:ascii="Sylfaen" w:eastAsia="Calibri" w:hAnsi="Sylfaen" w:cstheme="minorHAnsi"/>
                <w:b/>
                <w:bCs/>
                <w:color w:val="000000" w:themeColor="text1"/>
                <w:sz w:val="20"/>
                <w:szCs w:val="20"/>
              </w:rPr>
              <w:t>Incident management and corrective / preventative action</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819F61" w14:textId="7E467FB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4B2F37" w14:textId="7B324C7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BA117F3" w14:textId="22E2030B"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5A876B" w14:textId="78A1795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22A1333F"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DD12F46"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70E1A4" w14:textId="40C8B240" w:rsidR="37024935" w:rsidRPr="00AE5A84" w:rsidRDefault="37024935">
            <w:pPr>
              <w:rPr>
                <w:rFonts w:ascii="Sylfaen" w:hAnsi="Sylfaen" w:cstheme="minorHAnsi"/>
              </w:rPr>
            </w:pPr>
            <w:r w:rsidRPr="00AE5A84">
              <w:rPr>
                <w:rFonts w:ascii="Sylfaen" w:eastAsia="Calibri" w:hAnsi="Sylfaen" w:cstheme="minorHAnsi"/>
                <w:i/>
                <w:iCs/>
                <w:color w:val="000000" w:themeColor="text1"/>
                <w:sz w:val="20"/>
                <w:szCs w:val="20"/>
              </w:rPr>
              <w:t xml:space="preserve">Does your company have procedures </w:t>
            </w:r>
            <w:proofErr w:type="gramStart"/>
            <w:r w:rsidRPr="00AE5A84">
              <w:rPr>
                <w:rFonts w:ascii="Sylfaen" w:eastAsia="Calibri" w:hAnsi="Sylfaen" w:cstheme="minorHAnsi"/>
                <w:i/>
                <w:iCs/>
                <w:color w:val="000000" w:themeColor="text1"/>
                <w:sz w:val="20"/>
                <w:szCs w:val="20"/>
              </w:rPr>
              <w:t>for:</w:t>
            </w:r>
            <w:proofErr w:type="gram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816646" w14:textId="22ED4D8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6ADD8D0" w14:textId="32F7688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5FFC94" w14:textId="7A334ACB"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69932D0" w14:textId="30341809"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1A87A1E7"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75028DA"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0C0FD5" w14:textId="4082AB5D" w:rsidR="37024935" w:rsidRPr="00AE5A84" w:rsidRDefault="37024935">
            <w:pPr>
              <w:rPr>
                <w:rFonts w:ascii="Sylfaen" w:hAnsi="Sylfaen" w:cstheme="minorHAnsi"/>
              </w:rPr>
            </w:pPr>
            <w:r w:rsidRPr="00AE5A84">
              <w:rPr>
                <w:rFonts w:ascii="Sylfaen" w:eastAsia="Symbol" w:hAnsi="Sylfaen" w:cstheme="minorHAnsi"/>
                <w:color w:val="000000" w:themeColor="text1"/>
                <w:sz w:val="20"/>
                <w:szCs w:val="20"/>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Detecting and documenting issues and incidences of non-compliance and non-conformances?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DC6732" w14:textId="5B3E33B9"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CEC14C2" w14:textId="2421F32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D4EC784" w14:textId="0FDC6BD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8AFF51" w14:textId="0EAB591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7C01BF88"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7D46B720"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F833B6" w14:textId="158377C7" w:rsidR="37024935" w:rsidRPr="00AE5A84" w:rsidRDefault="37024935">
            <w:pPr>
              <w:rPr>
                <w:rFonts w:ascii="Sylfaen" w:hAnsi="Sylfaen" w:cstheme="minorHAnsi"/>
              </w:rPr>
            </w:pPr>
            <w:r w:rsidRPr="00AE5A84">
              <w:rPr>
                <w:rFonts w:ascii="Sylfaen" w:eastAsia="Symbol" w:hAnsi="Sylfaen" w:cstheme="minorHAnsi"/>
                <w:color w:val="000000" w:themeColor="text1"/>
                <w:sz w:val="20"/>
                <w:szCs w:val="20"/>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Quarantining and disposal of non-conforming materials and substances?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5E151DB" w14:textId="4E2EB9C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339BCF" w14:textId="1E2D6B6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871108D" w14:textId="25BDF669"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E915D66" w14:textId="037886C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3F51ACB4"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A38AA1B"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6AE10F" w14:textId="56D724BD" w:rsidR="37024935" w:rsidRPr="00AE5A84" w:rsidRDefault="37024935">
            <w:pPr>
              <w:rPr>
                <w:rFonts w:ascii="Sylfaen" w:hAnsi="Sylfaen" w:cstheme="minorHAnsi"/>
              </w:rPr>
            </w:pPr>
            <w:r w:rsidRPr="00AE5A84">
              <w:rPr>
                <w:rFonts w:ascii="Sylfaen" w:eastAsia="Calibri" w:hAnsi="Sylfaen" w:cstheme="minorHAnsi"/>
                <w:strike/>
                <w:color w:val="FF0000"/>
                <w:sz w:val="12"/>
                <w:szCs w:val="12"/>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5E5AC71" w14:textId="2E9FD7C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4CA4F95" w14:textId="4F9111AB"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3A0E0E" w14:textId="45887E4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00D353" w14:textId="587408A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219FD0C6"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0CAA277"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4846A2" w14:textId="7B1AC00C" w:rsidR="37024935" w:rsidRPr="00AE5A84" w:rsidRDefault="37024935">
            <w:pPr>
              <w:rPr>
                <w:rFonts w:ascii="Sylfaen" w:hAnsi="Sylfaen" w:cstheme="minorHAnsi"/>
              </w:rPr>
            </w:pPr>
            <w:r w:rsidRPr="00AE5A84">
              <w:rPr>
                <w:rFonts w:ascii="Sylfaen" w:eastAsia="Calibri" w:hAnsi="Sylfaen" w:cstheme="minorHAnsi"/>
                <w:i/>
                <w:iCs/>
                <w:color w:val="000000" w:themeColor="text1"/>
                <w:sz w:val="20"/>
                <w:szCs w:val="20"/>
              </w:rPr>
              <w:t xml:space="preserve">Is it clearly shown how the organization will communicate information about issues and corrective </w:t>
            </w:r>
            <w:proofErr w:type="gramStart"/>
            <w:r w:rsidRPr="00AE5A84">
              <w:rPr>
                <w:rFonts w:ascii="Sylfaen" w:eastAsia="Calibri" w:hAnsi="Sylfaen" w:cstheme="minorHAnsi"/>
                <w:i/>
                <w:iCs/>
                <w:color w:val="000000" w:themeColor="text1"/>
                <w:sz w:val="20"/>
                <w:szCs w:val="20"/>
              </w:rPr>
              <w:t>action:</w:t>
            </w:r>
            <w:proofErr w:type="gram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C44670F" w14:textId="66C827B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70CDEA" w14:textId="6C5E137B"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9D449D" w14:textId="38D4B3AB"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266DF4" w14:textId="1B2A4F0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4648A52C"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D7C3BA5"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555229" w14:textId="23661FBF"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Throughout the organization?</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0ED2D3" w14:textId="15FDE25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D5ED16" w14:textId="642DA81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C82D2F1" w14:textId="7D23AF8D"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4F541E0" w14:textId="500CAE4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71BA4DCF"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4EF2CE1"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183173" w14:textId="6EA5C03D"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To clients?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80324C8" w14:textId="06465F2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298C164" w14:textId="43A1B8FB"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22DD466" w14:textId="6D2EF54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E4BEA9" w14:textId="3B6A1FA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58DF7ADE"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3625D43"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E00313" w14:textId="79385F85"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To its services providers?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99EAB2" w14:textId="57CD81A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8876B25" w14:textId="78E5C39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751CE6" w14:textId="72B04EE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916812" w14:textId="3DBBBD2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22365617"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388C305"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CEBD40" w14:textId="741DBB5D"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To relevant authorities, including, including illness/injury notification?</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0314A2" w14:textId="2A7B317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19F725" w14:textId="0015144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238DCFA" w14:textId="290C0D2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E58D5C" w14:textId="51706BD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6359AA33"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918A432"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1C1237" w14:textId="71DB76D5" w:rsidR="37024935" w:rsidRPr="00AE5A84" w:rsidRDefault="37024935">
            <w:pPr>
              <w:rPr>
                <w:rFonts w:ascii="Sylfaen" w:hAnsi="Sylfaen" w:cstheme="minorHAnsi"/>
              </w:rPr>
            </w:pPr>
            <w:r w:rsidRPr="00AE5A84">
              <w:rPr>
                <w:rFonts w:ascii="Sylfaen" w:eastAsia="Calibri" w:hAnsi="Sylfaen" w:cstheme="minorHAnsi"/>
                <w:color w:val="000000" w:themeColor="text1"/>
                <w:sz w:val="12"/>
                <w:szCs w:val="12"/>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F5AAE59" w14:textId="22EF568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7A59C4" w14:textId="1B9AABA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87E6E8" w14:textId="49B934E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9B3D4E" w14:textId="6570CCC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6A4D2556"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081E9F8"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445662" w14:textId="7051E636" w:rsidR="37024935" w:rsidRPr="00AE5A84" w:rsidRDefault="37024935">
            <w:pPr>
              <w:rPr>
                <w:rFonts w:ascii="Sylfaen" w:hAnsi="Sylfaen" w:cstheme="minorHAnsi"/>
              </w:rPr>
            </w:pPr>
            <w:r w:rsidRPr="00AE5A84">
              <w:rPr>
                <w:rFonts w:ascii="Sylfaen" w:eastAsia="Calibri" w:hAnsi="Sylfaen" w:cstheme="minorHAnsi"/>
                <w:i/>
                <w:iCs/>
                <w:color w:val="000000" w:themeColor="text1"/>
                <w:sz w:val="20"/>
                <w:szCs w:val="20"/>
              </w:rPr>
              <w:t xml:space="preserve">Does your company have procedures that clearly define the requirements </w:t>
            </w:r>
            <w:proofErr w:type="gramStart"/>
            <w:r w:rsidRPr="00AE5A84">
              <w:rPr>
                <w:rFonts w:ascii="Sylfaen" w:eastAsia="Calibri" w:hAnsi="Sylfaen" w:cstheme="minorHAnsi"/>
                <w:i/>
                <w:iCs/>
                <w:color w:val="000000" w:themeColor="text1"/>
                <w:sz w:val="20"/>
                <w:szCs w:val="20"/>
              </w:rPr>
              <w:t>for:</w:t>
            </w:r>
            <w:proofErr w:type="gram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C3C11A" w14:textId="59D34B5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BE5AD0E" w14:textId="2E2C242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B11163A" w14:textId="7683504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BCFFA3" w14:textId="44F28E5B"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355EF079"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14ECD6E8"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BF7D14" w14:textId="12AD7516" w:rsidR="37024935" w:rsidRPr="00AE5A84" w:rsidRDefault="37024935">
            <w:pPr>
              <w:rPr>
                <w:rFonts w:ascii="Sylfaen" w:hAnsi="Sylfaen" w:cstheme="minorHAnsi"/>
              </w:rPr>
            </w:pPr>
            <w:r w:rsidRPr="00AE5A84">
              <w:rPr>
                <w:rFonts w:ascii="Sylfaen" w:eastAsia="Symbol" w:hAnsi="Sylfaen" w:cstheme="minorHAnsi"/>
                <w:color w:val="000000" w:themeColor="text1"/>
                <w:sz w:val="20"/>
                <w:szCs w:val="20"/>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 xml:space="preserve">Incident / illness /injury reporting and investigation </w:t>
            </w:r>
            <w:proofErr w:type="gramStart"/>
            <w:r w:rsidRPr="00AE5A84">
              <w:rPr>
                <w:rFonts w:ascii="Sylfaen" w:eastAsia="Calibri" w:hAnsi="Sylfaen" w:cstheme="minorHAnsi"/>
                <w:color w:val="000000" w:themeColor="text1"/>
                <w:sz w:val="20"/>
                <w:szCs w:val="20"/>
              </w:rPr>
              <w:t>(</w:t>
            </w:r>
            <w:r w:rsidRPr="00AE5A84">
              <w:rPr>
                <w:rFonts w:ascii="Sylfaen" w:eastAsia="Calibri" w:hAnsi="Sylfaen" w:cstheme="minorHAnsi"/>
                <w:strike/>
                <w:color w:val="FF0000"/>
                <w:sz w:val="20"/>
                <w:szCs w:val="20"/>
              </w:rPr>
              <w:t xml:space="preserve"> </w:t>
            </w:r>
            <w:r w:rsidRPr="00AE5A84">
              <w:rPr>
                <w:rFonts w:ascii="Sylfaen" w:eastAsia="Calibri" w:hAnsi="Sylfaen" w:cstheme="minorHAnsi"/>
                <w:color w:val="000000" w:themeColor="text1"/>
                <w:sz w:val="20"/>
                <w:szCs w:val="20"/>
              </w:rPr>
              <w:t>including</w:t>
            </w:r>
            <w:proofErr w:type="gramEnd"/>
            <w:r w:rsidRPr="00AE5A84">
              <w:rPr>
                <w:rFonts w:ascii="Sylfaen" w:eastAsia="Calibri" w:hAnsi="Sylfaen" w:cstheme="minorHAnsi"/>
                <w:color w:val="000000" w:themeColor="text1"/>
                <w:sz w:val="20"/>
                <w:szCs w:val="20"/>
              </w:rPr>
              <w:t xml:space="preserve"> environmental incidents)?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61F004" w14:textId="4AB8BB1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B0FA6DF" w14:textId="1E9BF1B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23C592B" w14:textId="2CF1E92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B1F960" w14:textId="4E30FD2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6A34AC6A"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A496A82"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55C17E" w14:textId="3F275CD3" w:rsidR="37024935" w:rsidRPr="00AE5A84" w:rsidRDefault="37024935">
            <w:pPr>
              <w:rPr>
                <w:rFonts w:ascii="Sylfaen" w:hAnsi="Sylfaen" w:cstheme="minorHAnsi"/>
              </w:rPr>
            </w:pPr>
            <w:r w:rsidRPr="00AE5A84">
              <w:rPr>
                <w:rFonts w:ascii="Sylfaen" w:eastAsia="Symbol" w:hAnsi="Sylfaen" w:cstheme="minorHAnsi"/>
                <w:color w:val="000000" w:themeColor="text1"/>
                <w:sz w:val="20"/>
                <w:szCs w:val="20"/>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Implementing corrective action?</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494E8C2" w14:textId="699E9A1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F03B83" w14:textId="160B6A88"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5FE7505" w14:textId="3BFCE06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672DE4" w14:textId="1158931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4C05E427"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5F47C4C"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E4796" w14:textId="696412CB" w:rsidR="37024935" w:rsidRPr="00AE5A84" w:rsidRDefault="37024935">
            <w:pPr>
              <w:rPr>
                <w:rFonts w:ascii="Sylfaen" w:hAnsi="Sylfaen" w:cstheme="minorHAnsi"/>
              </w:rPr>
            </w:pPr>
            <w:r w:rsidRPr="00AE5A84">
              <w:rPr>
                <w:rFonts w:ascii="Sylfaen" w:eastAsia="Symbol" w:hAnsi="Sylfaen" w:cstheme="minorHAnsi"/>
                <w:color w:val="000000" w:themeColor="text1"/>
                <w:sz w:val="20"/>
                <w:szCs w:val="20"/>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Monitoring the status and keeping records of corrective actions?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341311" w14:textId="3D5030E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709C28" w14:textId="62BA5028"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F986FC5" w14:textId="06326CD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D21CE7" w14:textId="00C4B87D"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0DAB7758"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3C0E19B"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2C33AE" w14:textId="6D02F390" w:rsidR="37024935" w:rsidRPr="00AE5A84" w:rsidRDefault="37024935">
            <w:pPr>
              <w:rPr>
                <w:rFonts w:ascii="Sylfaen" w:hAnsi="Sylfaen" w:cstheme="minorHAnsi"/>
              </w:rPr>
            </w:pPr>
            <w:r w:rsidRPr="00AE5A84">
              <w:rPr>
                <w:rFonts w:ascii="Sylfaen" w:eastAsia="Wingdings" w:hAnsi="Sylfaen" w:cstheme="minorHAnsi"/>
                <w:color w:val="000000" w:themeColor="text1"/>
                <w:sz w:val="20"/>
                <w:szCs w:val="20"/>
              </w:rPr>
              <w:t>v</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 xml:space="preserve">Implementing injury management and return to work </w:t>
            </w:r>
            <w:r w:rsidRPr="00AE5A84">
              <w:rPr>
                <w:rFonts w:ascii="Sylfaen" w:eastAsia="Calibri" w:hAnsi="Sylfaen" w:cstheme="minorHAnsi"/>
                <w:color w:val="000000" w:themeColor="text1"/>
                <w:sz w:val="20"/>
                <w:szCs w:val="20"/>
              </w:rPr>
              <w:lastRenderedPageBreak/>
              <w:t>plans?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4EF114" w14:textId="64DD7876" w:rsidR="37024935" w:rsidRPr="00AE5A84" w:rsidRDefault="37024935">
            <w:pPr>
              <w:rPr>
                <w:rFonts w:ascii="Sylfaen" w:hAnsi="Sylfaen" w:cstheme="minorHAnsi"/>
              </w:rPr>
            </w:pPr>
            <w:r w:rsidRPr="00AE5A84">
              <w:rPr>
                <w:rFonts w:ascii="Sylfaen" w:eastAsia="Calibri" w:hAnsi="Sylfaen" w:cstheme="minorHAnsi"/>
                <w:color w:val="000000" w:themeColor="text1"/>
              </w:rPr>
              <w:lastRenderedPageBreak/>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F64DD2" w14:textId="1DC7CB6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252C2E1" w14:textId="01D415C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6DDAE5" w14:textId="2443150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18E28FB3" w14:textId="77777777" w:rsidTr="00180798">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895A5A" w14:textId="01E62773" w:rsidR="37024935" w:rsidRPr="00AE5A84" w:rsidRDefault="37024935" w:rsidP="37024935">
            <w:pPr>
              <w:jc w:val="center"/>
              <w:rPr>
                <w:rFonts w:ascii="Sylfaen" w:hAnsi="Sylfaen" w:cstheme="minorHAnsi"/>
              </w:rPr>
            </w:pPr>
            <w:r w:rsidRPr="00AE5A84">
              <w:rPr>
                <w:rFonts w:ascii="Sylfaen" w:eastAsia="Calibri" w:hAnsi="Sylfaen" w:cstheme="minorHAnsi"/>
                <w:b/>
                <w:bCs/>
                <w:color w:val="000000" w:themeColor="text1"/>
                <w:sz w:val="20"/>
                <w:szCs w:val="20"/>
              </w:rPr>
              <w:t>9</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03EA31" w14:textId="743AF0A0" w:rsidR="37024935" w:rsidRPr="00AE5A84" w:rsidRDefault="37024935">
            <w:pPr>
              <w:rPr>
                <w:rFonts w:ascii="Sylfaen" w:hAnsi="Sylfaen" w:cstheme="minorHAnsi"/>
              </w:rPr>
            </w:pPr>
            <w:r w:rsidRPr="00AE5A84">
              <w:rPr>
                <w:rFonts w:ascii="Sylfaen" w:eastAsia="Calibri" w:hAnsi="Sylfaen" w:cstheme="minorHAnsi"/>
                <w:b/>
                <w:bCs/>
                <w:color w:val="000000" w:themeColor="text1"/>
                <w:sz w:val="20"/>
                <w:szCs w:val="20"/>
              </w:rPr>
              <w:t xml:space="preserve">Handling, storage, </w:t>
            </w:r>
            <w:proofErr w:type="gramStart"/>
            <w:r w:rsidRPr="00AE5A84">
              <w:rPr>
                <w:rFonts w:ascii="Sylfaen" w:eastAsia="Calibri" w:hAnsi="Sylfaen" w:cstheme="minorHAnsi"/>
                <w:b/>
                <w:bCs/>
                <w:color w:val="000000" w:themeColor="text1"/>
                <w:sz w:val="20"/>
                <w:szCs w:val="20"/>
              </w:rPr>
              <w:t>packaging</w:t>
            </w:r>
            <w:proofErr w:type="gramEnd"/>
            <w:r w:rsidRPr="00AE5A84">
              <w:rPr>
                <w:rFonts w:ascii="Sylfaen" w:eastAsia="Calibri" w:hAnsi="Sylfaen" w:cstheme="minorHAnsi"/>
                <w:b/>
                <w:bCs/>
                <w:color w:val="000000" w:themeColor="text1"/>
                <w:sz w:val="20"/>
                <w:szCs w:val="20"/>
              </w:rPr>
              <w:t xml:space="preserve"> and delivery</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5906C2" w14:textId="42D5B549"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7180055" w14:textId="01262C5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96C2C4B" w14:textId="11DA000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903271" w14:textId="48E802FD"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23C6226D"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6FCE834"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D59B59" w14:textId="544178CE" w:rsidR="37024935" w:rsidRPr="00AE5A84" w:rsidRDefault="37024935">
            <w:pPr>
              <w:rPr>
                <w:rFonts w:ascii="Sylfaen" w:hAnsi="Sylfaen" w:cstheme="minorHAnsi"/>
              </w:rPr>
            </w:pPr>
            <w:r w:rsidRPr="00AE5A84">
              <w:rPr>
                <w:rFonts w:ascii="Sylfaen" w:eastAsia="Calibri" w:hAnsi="Sylfaen" w:cstheme="minorHAnsi"/>
                <w:i/>
                <w:iCs/>
                <w:color w:val="000000" w:themeColor="text1"/>
                <w:sz w:val="20"/>
                <w:szCs w:val="20"/>
              </w:rPr>
              <w:t xml:space="preserve">Does your company have procedures </w:t>
            </w:r>
            <w:proofErr w:type="gramStart"/>
            <w:r w:rsidRPr="00AE5A84">
              <w:rPr>
                <w:rFonts w:ascii="Sylfaen" w:eastAsia="Calibri" w:hAnsi="Sylfaen" w:cstheme="minorHAnsi"/>
                <w:i/>
                <w:iCs/>
                <w:color w:val="000000" w:themeColor="text1"/>
                <w:sz w:val="20"/>
                <w:szCs w:val="20"/>
              </w:rPr>
              <w:t>for:</w:t>
            </w:r>
            <w:proofErr w:type="gram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ED5E49C" w14:textId="4D2A448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492ED9" w14:textId="54ABC169"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8F93E4" w14:textId="3A32442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9269F70" w14:textId="6390A2D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0435297F"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1DA07240"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8DAEE9" w14:textId="71162F7E" w:rsidR="37024935" w:rsidRPr="00AE5A84" w:rsidRDefault="37024935">
            <w:pPr>
              <w:rPr>
                <w:rFonts w:ascii="Sylfaen" w:hAnsi="Sylfaen" w:cstheme="minorHAnsi"/>
              </w:rPr>
            </w:pPr>
            <w:r w:rsidRPr="00AE5A84">
              <w:rPr>
                <w:rFonts w:ascii="Sylfaen" w:eastAsia="Wingdings" w:hAnsi="Sylfaen" w:cstheme="minorHAnsi"/>
                <w:color w:val="000000" w:themeColor="text1"/>
                <w:sz w:val="20"/>
                <w:szCs w:val="20"/>
              </w:rPr>
              <w:t>v</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 xml:space="preserve">Appropriate licensing, </w:t>
            </w:r>
            <w:proofErr w:type="gramStart"/>
            <w:r w:rsidRPr="00AE5A84">
              <w:rPr>
                <w:rFonts w:ascii="Sylfaen" w:eastAsia="Calibri" w:hAnsi="Sylfaen" w:cstheme="minorHAnsi"/>
                <w:color w:val="000000" w:themeColor="text1"/>
                <w:sz w:val="20"/>
                <w:szCs w:val="20"/>
              </w:rPr>
              <w:t>certification</w:t>
            </w:r>
            <w:proofErr w:type="gramEnd"/>
            <w:r w:rsidRPr="00AE5A84">
              <w:rPr>
                <w:rFonts w:ascii="Sylfaen" w:eastAsia="Calibri" w:hAnsi="Sylfaen" w:cstheme="minorHAnsi"/>
                <w:color w:val="000000" w:themeColor="text1"/>
                <w:sz w:val="20"/>
                <w:szCs w:val="20"/>
              </w:rPr>
              <w:t xml:space="preserve"> and qualification of anyone who will be engaged in hazardous process?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4DD429D" w14:textId="256DC209"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1B497CA" w14:textId="70F0009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2B36A02" w14:textId="23DA658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829B6F5" w14:textId="446DB29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3AC5EE3A"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A128336"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6A5F4C" w14:textId="24B60898" w:rsidR="37024935" w:rsidRPr="00AE5A84" w:rsidRDefault="37024935">
            <w:pPr>
              <w:rPr>
                <w:rFonts w:ascii="Sylfaen" w:hAnsi="Sylfaen" w:cstheme="minorHAnsi"/>
              </w:rPr>
            </w:pPr>
            <w:r w:rsidRPr="00AE5A84">
              <w:rPr>
                <w:rFonts w:ascii="Sylfaen" w:eastAsia="Wingdings" w:hAnsi="Sylfaen" w:cstheme="minorHAnsi"/>
                <w:color w:val="000000" w:themeColor="text1"/>
                <w:sz w:val="20"/>
                <w:szCs w:val="20"/>
              </w:rPr>
              <w:t>v</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Checking compliance with registration requirements of plant and plant design?</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250A5F" w14:textId="77D280E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5E43BD" w14:textId="5BEC820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5431CF" w14:textId="3C9BAD1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56383E" w14:textId="2261EA2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6306E6BC"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3DB22ED"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D1692A" w14:textId="43A5336B" w:rsidR="37024935" w:rsidRPr="00AE5A84" w:rsidRDefault="37024935">
            <w:pPr>
              <w:rPr>
                <w:rFonts w:ascii="Sylfaen" w:hAnsi="Sylfaen" w:cstheme="minorHAnsi"/>
              </w:rPr>
            </w:pPr>
            <w:r w:rsidRPr="00AE5A84">
              <w:rPr>
                <w:rFonts w:ascii="Sylfaen" w:eastAsia="Wingdings" w:hAnsi="Sylfaen" w:cstheme="minorHAnsi"/>
                <w:color w:val="000000" w:themeColor="text1"/>
                <w:sz w:val="20"/>
                <w:szCs w:val="20"/>
              </w:rPr>
              <w:t>v</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Safe handling and storage of products, including hazardous substances and dangerous goods?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92C1D8" w14:textId="7548174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2FE49B8" w14:textId="6037F2A8"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FAAB335" w14:textId="7F2D570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C720D4" w14:textId="1186939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38018EC4"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2E22FE4"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D35319" w14:textId="42649A1A" w:rsidR="37024935" w:rsidRPr="00AE5A84" w:rsidRDefault="37024935">
            <w:pPr>
              <w:rPr>
                <w:rFonts w:ascii="Sylfaen" w:hAnsi="Sylfaen" w:cstheme="minorHAnsi"/>
              </w:rPr>
            </w:pPr>
            <w:r w:rsidRPr="00AE5A84">
              <w:rPr>
                <w:rFonts w:ascii="Sylfaen" w:eastAsia="Wingdings" w:hAnsi="Sylfaen" w:cstheme="minorHAnsi"/>
                <w:color w:val="000000" w:themeColor="text1"/>
                <w:sz w:val="20"/>
                <w:szCs w:val="20"/>
              </w:rPr>
              <w:t>v</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Assessment and control of manual handling risks?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7C3D8CE" w14:textId="343036A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A94816" w14:textId="46929A1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216E098" w14:textId="3387838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9C53CE" w14:textId="4529CB7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6DB8BD6D"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78B50A1"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58B93E" w14:textId="07B5D739" w:rsidR="37024935" w:rsidRPr="00AE5A84" w:rsidRDefault="37024935">
            <w:pPr>
              <w:rPr>
                <w:rFonts w:ascii="Sylfaen" w:hAnsi="Sylfaen" w:cstheme="minorHAnsi"/>
              </w:rPr>
            </w:pPr>
            <w:r w:rsidRPr="00AE5A84">
              <w:rPr>
                <w:rFonts w:ascii="Sylfaen" w:eastAsia="Wingdings" w:hAnsi="Sylfaen" w:cstheme="minorHAnsi"/>
                <w:color w:val="000000" w:themeColor="text1"/>
                <w:sz w:val="20"/>
                <w:szCs w:val="20"/>
              </w:rPr>
              <w:t>v</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Identification of hazardous substances and dangerous goods through appropriate labeling?</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DA3DDAC" w14:textId="24EA39E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726302" w14:textId="128BEE7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E9738BF" w14:textId="4D832B6B"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9249C4" w14:textId="731E02D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051486A2"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ED7C038"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DA5E0C" w14:textId="61BA6C9A" w:rsidR="37024935" w:rsidRPr="00AE5A84" w:rsidRDefault="37024935">
            <w:pPr>
              <w:rPr>
                <w:rFonts w:ascii="Sylfaen" w:hAnsi="Sylfaen" w:cstheme="minorHAnsi"/>
              </w:rPr>
            </w:pPr>
            <w:r w:rsidRPr="00AE5A84">
              <w:rPr>
                <w:rFonts w:ascii="Sylfaen" w:eastAsia="Wingdings" w:hAnsi="Sylfaen" w:cstheme="minorHAnsi"/>
                <w:color w:val="000000" w:themeColor="text1"/>
                <w:sz w:val="20"/>
                <w:szCs w:val="20"/>
              </w:rPr>
              <w:t>v</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Provision of information on hazardous substances?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7DDAB55" w14:textId="0255B59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5EAED7" w14:textId="783E861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FB64893" w14:textId="77EC10B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C11E57" w14:textId="54701A3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0BB55EC7"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14FFAB04"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B7FCA5" w14:textId="3C999E72" w:rsidR="37024935" w:rsidRPr="00AE5A84" w:rsidRDefault="37024935">
            <w:pPr>
              <w:rPr>
                <w:rFonts w:ascii="Sylfaen" w:hAnsi="Sylfaen" w:cstheme="minorHAnsi"/>
              </w:rPr>
            </w:pPr>
            <w:r w:rsidRPr="00AE5A84">
              <w:rPr>
                <w:rFonts w:ascii="Sylfaen" w:eastAsia="Wingdings" w:hAnsi="Sylfaen" w:cstheme="minorHAnsi"/>
                <w:color w:val="000000" w:themeColor="text1"/>
                <w:sz w:val="20"/>
                <w:szCs w:val="20"/>
              </w:rPr>
              <w:t>v</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Maintenance of a register of hazardous substances and associated records of risk assessments of hazardous substances?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D76DC1" w14:textId="4D521B0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47EE1A" w14:textId="68EA4F0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2EE1A7" w14:textId="7D3E696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8A8E6E" w14:textId="0B8971F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1F969723" w14:textId="77777777" w:rsidTr="00180798">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68FA77" w14:textId="33521E46" w:rsidR="37024935" w:rsidRPr="00AE5A84" w:rsidRDefault="37024935" w:rsidP="37024935">
            <w:pPr>
              <w:jc w:val="center"/>
              <w:rPr>
                <w:rFonts w:ascii="Sylfaen" w:hAnsi="Sylfaen" w:cstheme="minorHAnsi"/>
              </w:rPr>
            </w:pPr>
            <w:r w:rsidRPr="00AE5A84">
              <w:rPr>
                <w:rFonts w:ascii="Sylfaen" w:eastAsia="Calibri" w:hAnsi="Sylfaen" w:cstheme="minorHAnsi"/>
                <w:b/>
                <w:bCs/>
                <w:color w:val="000000" w:themeColor="text1"/>
                <w:sz w:val="20"/>
                <w:szCs w:val="20"/>
              </w:rPr>
              <w:t>10</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02CCD0" w14:textId="4986DEB4" w:rsidR="37024935" w:rsidRPr="00AE5A84" w:rsidRDefault="37024935">
            <w:pPr>
              <w:rPr>
                <w:rFonts w:ascii="Sylfaen" w:hAnsi="Sylfaen" w:cstheme="minorHAnsi"/>
              </w:rPr>
            </w:pPr>
            <w:r w:rsidRPr="00AE5A84">
              <w:rPr>
                <w:rFonts w:ascii="Sylfaen" w:eastAsia="Calibri" w:hAnsi="Sylfaen" w:cstheme="minorHAnsi"/>
                <w:b/>
                <w:bCs/>
                <w:color w:val="000000" w:themeColor="text1"/>
                <w:sz w:val="20"/>
                <w:szCs w:val="20"/>
              </w:rPr>
              <w:t>Waste management</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789B36B" w14:textId="6B51E9F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34446FC" w14:textId="0B86B8B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46C73F" w14:textId="21BB592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690E1F" w14:textId="44D2A099"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710C74CA"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02B6DD5"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BA5E50" w14:textId="517A73D4" w:rsidR="37024935" w:rsidRPr="00AE5A84" w:rsidRDefault="37024935">
            <w:pPr>
              <w:rPr>
                <w:rFonts w:ascii="Sylfaen" w:hAnsi="Sylfaen" w:cstheme="minorHAnsi"/>
              </w:rPr>
            </w:pPr>
            <w:r w:rsidRPr="00AE5A84">
              <w:rPr>
                <w:rFonts w:ascii="Sylfaen" w:eastAsia="Calibri" w:hAnsi="Sylfaen" w:cstheme="minorHAnsi"/>
                <w:i/>
                <w:iCs/>
                <w:color w:val="000000" w:themeColor="text1"/>
                <w:sz w:val="20"/>
                <w:szCs w:val="20"/>
              </w:rPr>
              <w:t xml:space="preserve">Does your company have procedures </w:t>
            </w:r>
            <w:proofErr w:type="gramStart"/>
            <w:r w:rsidRPr="00AE5A84">
              <w:rPr>
                <w:rFonts w:ascii="Sylfaen" w:eastAsia="Calibri" w:hAnsi="Sylfaen" w:cstheme="minorHAnsi"/>
                <w:i/>
                <w:iCs/>
                <w:color w:val="000000" w:themeColor="text1"/>
                <w:sz w:val="20"/>
                <w:szCs w:val="20"/>
              </w:rPr>
              <w:t>for:</w:t>
            </w:r>
            <w:proofErr w:type="gram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4A6453" w14:textId="7771A1A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BEB6C79" w14:textId="657568BB"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B09F64" w14:textId="752A03E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8EA35AA" w14:textId="1247FCE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4A25EB49"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171DC75"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3ED5F3" w14:textId="440A602D" w:rsidR="37024935" w:rsidRPr="00AE5A84" w:rsidRDefault="37024935">
            <w:pPr>
              <w:rPr>
                <w:rFonts w:ascii="Sylfaen" w:hAnsi="Sylfaen" w:cstheme="minorHAnsi"/>
              </w:rPr>
            </w:pPr>
            <w:r w:rsidRPr="00AE5A84">
              <w:rPr>
                <w:rFonts w:ascii="Sylfaen" w:eastAsia="Symbol" w:hAnsi="Sylfaen" w:cstheme="minorHAnsi"/>
                <w:color w:val="000000" w:themeColor="text1"/>
                <w:sz w:val="20"/>
                <w:szCs w:val="20"/>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Managing hazardous waste?</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9E1318" w14:textId="55A783E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9E094CD" w14:textId="3F888CD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30849C9" w14:textId="76D0532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05239F" w14:textId="659F8E1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441716FE"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451480C"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9E9EEA" w14:textId="01EBC16E" w:rsidR="37024935" w:rsidRPr="00AE5A84" w:rsidRDefault="37024935">
            <w:pPr>
              <w:rPr>
                <w:rFonts w:ascii="Sylfaen" w:hAnsi="Sylfaen" w:cstheme="minorHAnsi"/>
              </w:rPr>
            </w:pPr>
            <w:r w:rsidRPr="00AE5A84">
              <w:rPr>
                <w:rFonts w:ascii="Sylfaen" w:eastAsia="Symbol" w:hAnsi="Sylfaen" w:cstheme="minorHAnsi"/>
                <w:color w:val="000000" w:themeColor="text1"/>
                <w:sz w:val="20"/>
                <w:szCs w:val="20"/>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Managing non-hazardous waste?</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F6F224" w14:textId="20BDEBC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471ADE6" w14:textId="57879D1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3AF6A7" w14:textId="1F86AA3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86CE2E3" w14:textId="5D44F19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54A81CB5" w14:textId="77777777" w:rsidTr="00180798">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A6E79F" w14:textId="66697BB6" w:rsidR="37024935" w:rsidRPr="00AE5A84" w:rsidRDefault="37024935" w:rsidP="37024935">
            <w:pPr>
              <w:jc w:val="center"/>
              <w:rPr>
                <w:rFonts w:ascii="Sylfaen" w:hAnsi="Sylfaen" w:cstheme="minorHAnsi"/>
              </w:rPr>
            </w:pPr>
            <w:r w:rsidRPr="00AE5A84">
              <w:rPr>
                <w:rFonts w:ascii="Sylfaen" w:eastAsia="Calibri" w:hAnsi="Sylfaen" w:cstheme="minorHAnsi"/>
                <w:b/>
                <w:bCs/>
                <w:color w:val="000000" w:themeColor="text1"/>
                <w:sz w:val="20"/>
                <w:szCs w:val="20"/>
              </w:rPr>
              <w:t>11</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02697B" w14:textId="3393D722" w:rsidR="37024935" w:rsidRPr="00AE5A84" w:rsidRDefault="37024935">
            <w:pPr>
              <w:rPr>
                <w:rFonts w:ascii="Sylfaen" w:hAnsi="Sylfaen" w:cstheme="minorHAnsi"/>
              </w:rPr>
            </w:pPr>
            <w:r w:rsidRPr="00AE5A84">
              <w:rPr>
                <w:rFonts w:ascii="Sylfaen" w:eastAsia="Calibri" w:hAnsi="Sylfaen" w:cstheme="minorHAnsi"/>
                <w:b/>
                <w:bCs/>
                <w:color w:val="000000" w:themeColor="text1"/>
                <w:sz w:val="20"/>
                <w:szCs w:val="20"/>
              </w:rPr>
              <w:t>Personal Protective Equipment</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11F4EF" w14:textId="7AC8842F"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8EA5268" w14:textId="210D26FB"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FF5D9A" w14:textId="0C8F136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A2820B" w14:textId="51C870C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1FCCD31F"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1246456"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46C2EC" w14:textId="2B824F5F" w:rsidR="37024935" w:rsidRPr="00AE5A84" w:rsidRDefault="37024935">
            <w:pPr>
              <w:rPr>
                <w:rFonts w:ascii="Sylfaen" w:hAnsi="Sylfaen" w:cstheme="minorHAnsi"/>
              </w:rPr>
            </w:pPr>
            <w:r w:rsidRPr="00AE5A84">
              <w:rPr>
                <w:rFonts w:ascii="Sylfaen" w:eastAsia="Calibri" w:hAnsi="Sylfaen" w:cstheme="minorHAnsi"/>
                <w:i/>
                <w:iCs/>
                <w:color w:val="000000" w:themeColor="text1"/>
                <w:sz w:val="20"/>
                <w:szCs w:val="20"/>
              </w:rPr>
              <w:t xml:space="preserve">Does your company have procedures specifying requirements </w:t>
            </w:r>
            <w:proofErr w:type="gramStart"/>
            <w:r w:rsidRPr="00AE5A84">
              <w:rPr>
                <w:rFonts w:ascii="Sylfaen" w:eastAsia="Calibri" w:hAnsi="Sylfaen" w:cstheme="minorHAnsi"/>
                <w:i/>
                <w:iCs/>
                <w:color w:val="000000" w:themeColor="text1"/>
                <w:sz w:val="20"/>
                <w:szCs w:val="20"/>
              </w:rPr>
              <w:t>for:</w:t>
            </w:r>
            <w:proofErr w:type="gramEnd"/>
          </w:p>
        </w:tc>
        <w:tc>
          <w:tcPr>
            <w:tcW w:w="525" w:type="dxa"/>
            <w:vMerge/>
            <w:tcBorders>
              <w:top w:val="single" w:sz="4" w:space="0" w:color="auto"/>
              <w:left w:val="single" w:sz="4" w:space="0" w:color="auto"/>
              <w:bottom w:val="single" w:sz="4" w:space="0" w:color="auto"/>
              <w:right w:val="single" w:sz="4" w:space="0" w:color="auto"/>
            </w:tcBorders>
            <w:vAlign w:val="center"/>
          </w:tcPr>
          <w:p w14:paraId="22EE291C" w14:textId="77777777" w:rsidR="002E10B2" w:rsidRPr="00AE5A84" w:rsidRDefault="002E10B2">
            <w:pPr>
              <w:rPr>
                <w:rFonts w:ascii="Sylfaen" w:hAnsi="Sylfaen" w:cstheme="minorHAnsi"/>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5A9314B6" w14:textId="77777777" w:rsidR="002E10B2" w:rsidRPr="00AE5A84" w:rsidRDefault="002E10B2">
            <w:pPr>
              <w:rPr>
                <w:rFonts w:ascii="Sylfaen" w:hAnsi="Sylfaen" w:cstheme="minorHAnsi"/>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0CD1472F" w14:textId="77777777" w:rsidR="002E10B2" w:rsidRPr="00AE5A84" w:rsidRDefault="002E10B2">
            <w:pPr>
              <w:rPr>
                <w:rFonts w:ascii="Sylfaen" w:hAnsi="Sylfaen" w:cstheme="minorHAnsi"/>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1648E194" w14:textId="77777777" w:rsidR="002E10B2" w:rsidRPr="00AE5A84" w:rsidRDefault="002E10B2">
            <w:pPr>
              <w:rPr>
                <w:rFonts w:ascii="Sylfaen" w:hAnsi="Sylfaen" w:cstheme="minorHAnsi"/>
              </w:rPr>
            </w:pPr>
          </w:p>
        </w:tc>
      </w:tr>
      <w:tr w:rsidR="37024935" w:rsidRPr="00AE5A84" w14:paraId="358F20FE"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09757E4"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7BDF93" w14:textId="46DF97FA" w:rsidR="37024935" w:rsidRPr="00AE5A84" w:rsidRDefault="37024935">
            <w:pPr>
              <w:rPr>
                <w:rFonts w:ascii="Sylfaen" w:hAnsi="Sylfaen" w:cstheme="minorHAnsi"/>
              </w:rPr>
            </w:pPr>
            <w:r w:rsidRPr="00AE5A84">
              <w:rPr>
                <w:rFonts w:ascii="Sylfaen" w:eastAsia="Wingdings" w:hAnsi="Sylfaen" w:cstheme="minorHAnsi"/>
                <w:color w:val="000000" w:themeColor="text1"/>
              </w:rPr>
              <w:t>v</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 xml:space="preserve">Personal Protective Equipment (specification, training, provision) </w:t>
            </w:r>
          </w:p>
        </w:tc>
        <w:tc>
          <w:tcPr>
            <w:tcW w:w="525" w:type="dxa"/>
            <w:vMerge/>
            <w:tcBorders>
              <w:top w:val="single" w:sz="4" w:space="0" w:color="auto"/>
              <w:left w:val="single" w:sz="4" w:space="0" w:color="auto"/>
              <w:bottom w:val="single" w:sz="4" w:space="0" w:color="auto"/>
              <w:right w:val="single" w:sz="4" w:space="0" w:color="auto"/>
            </w:tcBorders>
            <w:vAlign w:val="center"/>
          </w:tcPr>
          <w:p w14:paraId="0717EF8A" w14:textId="77777777" w:rsidR="002E10B2" w:rsidRPr="00AE5A84" w:rsidRDefault="002E10B2">
            <w:pPr>
              <w:rPr>
                <w:rFonts w:ascii="Sylfaen" w:hAnsi="Sylfaen" w:cstheme="minorHAnsi"/>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7277465F" w14:textId="77777777" w:rsidR="002E10B2" w:rsidRPr="00AE5A84" w:rsidRDefault="002E10B2">
            <w:pPr>
              <w:rPr>
                <w:rFonts w:ascii="Sylfaen" w:hAnsi="Sylfaen" w:cstheme="minorHAnsi"/>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51DA6A80" w14:textId="77777777" w:rsidR="002E10B2" w:rsidRPr="00AE5A84" w:rsidRDefault="002E10B2">
            <w:pPr>
              <w:rPr>
                <w:rFonts w:ascii="Sylfaen" w:hAnsi="Sylfaen" w:cstheme="minorHAnsi"/>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7F8660E4" w14:textId="77777777" w:rsidR="002E10B2" w:rsidRPr="00AE5A84" w:rsidRDefault="002E10B2">
            <w:pPr>
              <w:rPr>
                <w:rFonts w:ascii="Sylfaen" w:hAnsi="Sylfaen" w:cstheme="minorHAnsi"/>
              </w:rPr>
            </w:pPr>
          </w:p>
        </w:tc>
      </w:tr>
      <w:tr w:rsidR="37024935" w:rsidRPr="00AE5A84" w14:paraId="481E0AC5" w14:textId="77777777" w:rsidTr="00180798">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EADF7B" w14:textId="5F60C772" w:rsidR="37024935" w:rsidRPr="00AE5A84" w:rsidRDefault="37024935" w:rsidP="37024935">
            <w:pPr>
              <w:jc w:val="center"/>
              <w:rPr>
                <w:rFonts w:ascii="Sylfaen" w:hAnsi="Sylfaen" w:cstheme="minorHAnsi"/>
              </w:rPr>
            </w:pPr>
            <w:r w:rsidRPr="00AE5A84">
              <w:rPr>
                <w:rFonts w:ascii="Sylfaen" w:eastAsia="Calibri" w:hAnsi="Sylfaen" w:cstheme="minorHAnsi"/>
                <w:b/>
                <w:bCs/>
                <w:color w:val="000000" w:themeColor="text1"/>
                <w:sz w:val="20"/>
                <w:szCs w:val="20"/>
              </w:rPr>
              <w:t>12</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02CC14" w14:textId="41A66E2C" w:rsidR="37024935" w:rsidRPr="00AE5A84" w:rsidRDefault="37024935">
            <w:pPr>
              <w:rPr>
                <w:rFonts w:ascii="Sylfaen" w:hAnsi="Sylfaen" w:cstheme="minorHAnsi"/>
              </w:rPr>
            </w:pPr>
            <w:r w:rsidRPr="00AE5A84">
              <w:rPr>
                <w:rFonts w:ascii="Sylfaen" w:eastAsia="Calibri" w:hAnsi="Sylfaen" w:cstheme="minorHAnsi"/>
                <w:b/>
                <w:bCs/>
                <w:color w:val="000000" w:themeColor="text1"/>
                <w:sz w:val="20"/>
                <w:szCs w:val="20"/>
              </w:rPr>
              <w:t>Subcontractors</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C00C363" w14:textId="3A2FBE59"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C6C6529" w14:textId="560538AF"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3D9636" w14:textId="78E386A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7F89A9" w14:textId="5BA858F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2851EBAC"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D83E71B"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BFC9B8" w14:textId="6D02E863" w:rsidR="37024935" w:rsidRPr="00AE5A84" w:rsidRDefault="37024935">
            <w:pPr>
              <w:rPr>
                <w:rFonts w:ascii="Sylfaen" w:hAnsi="Sylfaen" w:cstheme="minorHAnsi"/>
              </w:rPr>
            </w:pPr>
            <w:r w:rsidRPr="00AE5A84">
              <w:rPr>
                <w:rFonts w:ascii="Sylfaen" w:eastAsia="Calibri" w:hAnsi="Sylfaen" w:cstheme="minorHAnsi"/>
                <w:i/>
                <w:iCs/>
                <w:color w:val="000000" w:themeColor="text1"/>
                <w:sz w:val="20"/>
                <w:szCs w:val="20"/>
              </w:rPr>
              <w:t xml:space="preserve">Does your company have procedures </w:t>
            </w:r>
            <w:proofErr w:type="gramStart"/>
            <w:r w:rsidRPr="00AE5A84">
              <w:rPr>
                <w:rFonts w:ascii="Sylfaen" w:eastAsia="Calibri" w:hAnsi="Sylfaen" w:cstheme="minorHAnsi"/>
                <w:i/>
                <w:iCs/>
                <w:color w:val="000000" w:themeColor="text1"/>
                <w:sz w:val="20"/>
                <w:szCs w:val="20"/>
              </w:rPr>
              <w:t>for:</w:t>
            </w:r>
            <w:proofErr w:type="gramEnd"/>
          </w:p>
        </w:tc>
        <w:tc>
          <w:tcPr>
            <w:tcW w:w="525" w:type="dxa"/>
            <w:vMerge/>
            <w:tcBorders>
              <w:top w:val="single" w:sz="4" w:space="0" w:color="auto"/>
              <w:left w:val="single" w:sz="4" w:space="0" w:color="auto"/>
              <w:bottom w:val="single" w:sz="4" w:space="0" w:color="auto"/>
              <w:right w:val="single" w:sz="4" w:space="0" w:color="auto"/>
            </w:tcBorders>
            <w:vAlign w:val="center"/>
          </w:tcPr>
          <w:p w14:paraId="4C7DE79C" w14:textId="77777777" w:rsidR="002E10B2" w:rsidRPr="00AE5A84" w:rsidRDefault="002E10B2">
            <w:pPr>
              <w:rPr>
                <w:rFonts w:ascii="Sylfaen" w:hAnsi="Sylfaen" w:cstheme="minorHAnsi"/>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13286981" w14:textId="77777777" w:rsidR="002E10B2" w:rsidRPr="00AE5A84" w:rsidRDefault="002E10B2">
            <w:pPr>
              <w:rPr>
                <w:rFonts w:ascii="Sylfaen" w:hAnsi="Sylfaen" w:cstheme="minorHAnsi"/>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07FD8677" w14:textId="77777777" w:rsidR="002E10B2" w:rsidRPr="00AE5A84" w:rsidRDefault="002E10B2">
            <w:pPr>
              <w:rPr>
                <w:rFonts w:ascii="Sylfaen" w:hAnsi="Sylfaen" w:cstheme="minorHAnsi"/>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43E96A69" w14:textId="77777777" w:rsidR="002E10B2" w:rsidRPr="00AE5A84" w:rsidRDefault="002E10B2">
            <w:pPr>
              <w:rPr>
                <w:rFonts w:ascii="Sylfaen" w:hAnsi="Sylfaen" w:cstheme="minorHAnsi"/>
              </w:rPr>
            </w:pPr>
          </w:p>
        </w:tc>
      </w:tr>
      <w:tr w:rsidR="37024935" w:rsidRPr="00AE5A84" w14:paraId="02F68FC6"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6E23A80"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8B47D5" w14:textId="7E9210C1" w:rsidR="37024935" w:rsidRPr="00AE5A84" w:rsidRDefault="37024935">
            <w:pPr>
              <w:rPr>
                <w:rFonts w:ascii="Sylfaen" w:hAnsi="Sylfaen" w:cstheme="minorHAnsi"/>
              </w:rPr>
            </w:pPr>
            <w:r w:rsidRPr="00AE5A84">
              <w:rPr>
                <w:rFonts w:ascii="Sylfaen" w:eastAsia="Symbol" w:hAnsi="Sylfaen" w:cstheme="minorHAnsi"/>
                <w:color w:val="000000" w:themeColor="text1"/>
                <w:sz w:val="20"/>
                <w:szCs w:val="20"/>
              </w:rPr>
              <w:t>·</w:t>
            </w:r>
            <w:r w:rsidRPr="00AE5A84">
              <w:rPr>
                <w:rFonts w:ascii="Sylfaen" w:eastAsia="Calibri" w:hAnsi="Sylfaen" w:cstheme="minorHAnsi"/>
                <w:color w:val="000000" w:themeColor="text1"/>
                <w:sz w:val="18"/>
                <w:szCs w:val="18"/>
              </w:rPr>
              <w:t xml:space="preserve">   </w:t>
            </w:r>
            <w:r w:rsidRPr="00AE5A84">
              <w:rPr>
                <w:rFonts w:ascii="Sylfaen" w:eastAsia="Calibri" w:hAnsi="Sylfaen" w:cstheme="minorHAnsi"/>
                <w:color w:val="000000" w:themeColor="text1"/>
                <w:sz w:val="20"/>
                <w:szCs w:val="20"/>
              </w:rPr>
              <w:t>Managing contractors (selection, engagement, monitoring)?</w:t>
            </w:r>
          </w:p>
        </w:tc>
        <w:tc>
          <w:tcPr>
            <w:tcW w:w="525" w:type="dxa"/>
            <w:vMerge/>
            <w:tcBorders>
              <w:top w:val="single" w:sz="4" w:space="0" w:color="auto"/>
              <w:left w:val="single" w:sz="4" w:space="0" w:color="auto"/>
              <w:bottom w:val="single" w:sz="4" w:space="0" w:color="auto"/>
              <w:right w:val="single" w:sz="4" w:space="0" w:color="auto"/>
            </w:tcBorders>
            <w:vAlign w:val="center"/>
          </w:tcPr>
          <w:p w14:paraId="6A7D154D" w14:textId="77777777" w:rsidR="002E10B2" w:rsidRPr="00AE5A84" w:rsidRDefault="002E10B2">
            <w:pPr>
              <w:rPr>
                <w:rFonts w:ascii="Sylfaen" w:hAnsi="Sylfaen" w:cstheme="minorHAnsi"/>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29BCF8AE" w14:textId="77777777" w:rsidR="002E10B2" w:rsidRPr="00AE5A84" w:rsidRDefault="002E10B2">
            <w:pPr>
              <w:rPr>
                <w:rFonts w:ascii="Sylfaen" w:hAnsi="Sylfaen" w:cstheme="minorHAnsi"/>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18CA3654" w14:textId="77777777" w:rsidR="002E10B2" w:rsidRPr="00AE5A84" w:rsidRDefault="002E10B2">
            <w:pPr>
              <w:rPr>
                <w:rFonts w:ascii="Sylfaen" w:hAnsi="Sylfaen" w:cstheme="minorHAnsi"/>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21002B65" w14:textId="77777777" w:rsidR="002E10B2" w:rsidRPr="00AE5A84" w:rsidRDefault="002E10B2">
            <w:pPr>
              <w:rPr>
                <w:rFonts w:ascii="Sylfaen" w:hAnsi="Sylfaen" w:cstheme="minorHAnsi"/>
              </w:rPr>
            </w:pPr>
          </w:p>
        </w:tc>
      </w:tr>
      <w:tr w:rsidR="37024935" w:rsidRPr="00AE5A84" w14:paraId="112EAE77" w14:textId="77777777" w:rsidTr="00180798">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64A7D5" w14:textId="78DA2081" w:rsidR="37024935" w:rsidRPr="00AE5A84" w:rsidRDefault="37024935" w:rsidP="37024935">
            <w:pPr>
              <w:jc w:val="center"/>
              <w:rPr>
                <w:rFonts w:ascii="Sylfaen" w:hAnsi="Sylfaen" w:cstheme="minorHAnsi"/>
              </w:rPr>
            </w:pPr>
            <w:r w:rsidRPr="00AE5A84">
              <w:rPr>
                <w:rFonts w:ascii="Sylfaen" w:eastAsia="Calibri" w:hAnsi="Sylfaen" w:cstheme="minorHAnsi"/>
                <w:b/>
                <w:bCs/>
                <w:color w:val="000000" w:themeColor="text1"/>
                <w:sz w:val="20"/>
                <w:szCs w:val="20"/>
              </w:rPr>
              <w:t>13</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9CDF05" w14:textId="3D38FCD2" w:rsidR="37024935" w:rsidRPr="00AE5A84" w:rsidRDefault="37024935">
            <w:pPr>
              <w:rPr>
                <w:rFonts w:ascii="Sylfaen" w:hAnsi="Sylfaen" w:cstheme="minorHAnsi"/>
              </w:rPr>
            </w:pPr>
            <w:r w:rsidRPr="00AE5A84">
              <w:rPr>
                <w:rFonts w:ascii="Sylfaen" w:eastAsia="Calibri" w:hAnsi="Sylfaen" w:cstheme="minorHAnsi"/>
                <w:b/>
                <w:bCs/>
                <w:color w:val="000000" w:themeColor="text1"/>
                <w:sz w:val="20"/>
                <w:szCs w:val="20"/>
              </w:rPr>
              <w:t>Internal Reviews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8A3309" w14:textId="682AFCD8"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81826B" w14:textId="3BBA61EB"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42EEB7" w14:textId="5F556B4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8143C6" w14:textId="76C71FF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78CE2AD6" w14:textId="77777777" w:rsidTr="00180798">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71C4A8E9"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B4F3AB" w14:textId="629A0DA7" w:rsidR="37024935" w:rsidRPr="00AE5A84" w:rsidRDefault="37024935">
            <w:pPr>
              <w:rPr>
                <w:rFonts w:ascii="Sylfaen" w:hAnsi="Sylfaen" w:cstheme="minorHAnsi"/>
              </w:rPr>
            </w:pPr>
            <w:r w:rsidRPr="00AE5A84">
              <w:rPr>
                <w:rFonts w:ascii="Sylfaen" w:eastAsia="Calibri" w:hAnsi="Sylfaen" w:cstheme="minorHAnsi"/>
                <w:i/>
                <w:iCs/>
                <w:color w:val="000000" w:themeColor="text1"/>
                <w:sz w:val="20"/>
                <w:szCs w:val="20"/>
              </w:rPr>
              <w:t xml:space="preserve">Does your company have procedures for systematically reviewing (including auditing) OHS and environmental activities and management plans </w:t>
            </w:r>
            <w:proofErr w:type="gramStart"/>
            <w:r w:rsidRPr="00AE5A84">
              <w:rPr>
                <w:rFonts w:ascii="Sylfaen" w:eastAsia="Calibri" w:hAnsi="Sylfaen" w:cstheme="minorHAnsi"/>
                <w:i/>
                <w:iCs/>
                <w:color w:val="000000" w:themeColor="text1"/>
                <w:sz w:val="20"/>
                <w:szCs w:val="20"/>
              </w:rPr>
              <w:t>including:</w:t>
            </w:r>
            <w:proofErr w:type="gram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AF2CF5" w14:textId="603C1E3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B139E0A" w14:textId="0C2156D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71D3C96" w14:textId="48C4233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1C5908C" w14:textId="1A65B18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6AD11B06"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9BECB4C"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186B29" w14:textId="15DC2905"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Performing reviews at regular intervals?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40F405E" w14:textId="5D6CF28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7C8BD6" w14:textId="0F1BEBF9"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3DEAAB" w14:textId="4BD20409"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312C29" w14:textId="023DB41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0EB6A33A"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76114B0"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2D4FB6" w14:textId="3FE1FB52"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Identifying deficiencies in the OHS and environmental management system and plans?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FE87F1" w14:textId="542C25F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8BDB89" w14:textId="01BC349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98C537E" w14:textId="2DB3F61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91FFDB" w14:textId="7C84BA98"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61C68D0B"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8882D8C"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929FC7" w14:textId="0E055F6B"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Documenting reviews?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2DE08D" w14:textId="1F97E9B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D7144C" w14:textId="1B17DD3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C58745" w14:textId="7FE9B12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B0CB07D" w14:textId="49F8454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476F3050"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BCBCC46"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AF0AB5" w14:textId="3B24E852"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Conducting periodic audits of implementation and compliance with OHS and environmental management system and plans?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2800F79" w14:textId="2C9D03E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FDA81C" w14:textId="390D86A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41D9B4" w14:textId="250EE10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DD62FFE" w14:textId="4F3D4F4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01A5A14F"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B2AC890"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2BC95E" w14:textId="4596C1F8"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Implementing corrective actions?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25599E" w14:textId="5A2DB3A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0B08E39" w14:textId="53C4397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816FB77" w14:textId="2FD44C1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633354" w14:textId="2B38108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447E7E05"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ABDCB1E"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8F6838" w14:textId="08127BFB"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Implementing follow –up procedures to assess the effectiveness of any corrective action?</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31423FD" w14:textId="1FDFF5F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F7853C" w14:textId="791776E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B3E86E" w14:textId="0551888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835996" w14:textId="1551CE4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1B56DCBD" w14:textId="77777777" w:rsidTr="00180798">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B11793" w14:textId="6686F892" w:rsidR="37024935" w:rsidRPr="00AE5A84" w:rsidRDefault="37024935" w:rsidP="37024935">
            <w:pPr>
              <w:jc w:val="center"/>
              <w:rPr>
                <w:rFonts w:ascii="Sylfaen" w:hAnsi="Sylfaen" w:cstheme="minorHAnsi"/>
              </w:rPr>
            </w:pPr>
            <w:r w:rsidRPr="00AE5A84">
              <w:rPr>
                <w:rFonts w:ascii="Sylfaen" w:eastAsia="Calibri" w:hAnsi="Sylfaen" w:cstheme="minorHAnsi"/>
                <w:b/>
                <w:bCs/>
                <w:color w:val="000000" w:themeColor="text1"/>
                <w:sz w:val="20"/>
                <w:szCs w:val="20"/>
              </w:rPr>
              <w:t>14</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7A7DD8" w14:textId="4EBA8CEA" w:rsidR="37024935" w:rsidRPr="00AE5A84" w:rsidRDefault="37024935">
            <w:pPr>
              <w:rPr>
                <w:rFonts w:ascii="Sylfaen" w:hAnsi="Sylfaen" w:cstheme="minorHAnsi"/>
              </w:rPr>
            </w:pPr>
            <w:r w:rsidRPr="00AE5A84">
              <w:rPr>
                <w:rFonts w:ascii="Sylfaen" w:eastAsia="Calibri" w:hAnsi="Sylfaen" w:cstheme="minorHAnsi"/>
                <w:b/>
                <w:bCs/>
                <w:color w:val="000000" w:themeColor="text1"/>
                <w:sz w:val="20"/>
                <w:szCs w:val="20"/>
              </w:rPr>
              <w:t>Documentation and records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F7C644A" w14:textId="5463876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26D8C7" w14:textId="4CE96D2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31C9873" w14:textId="12BD55E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FE6E6FC" w14:textId="11CD9A5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67ECD171"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613709D"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1F132C" w14:textId="2C8C0359" w:rsidR="37024935" w:rsidRPr="00AE5A84" w:rsidRDefault="37024935">
            <w:pPr>
              <w:rPr>
                <w:rFonts w:ascii="Sylfaen" w:hAnsi="Sylfaen" w:cstheme="minorHAnsi"/>
              </w:rPr>
            </w:pPr>
            <w:r w:rsidRPr="00AE5A84">
              <w:rPr>
                <w:rFonts w:ascii="Sylfaen" w:eastAsia="Calibri" w:hAnsi="Sylfaen" w:cstheme="minorHAnsi"/>
                <w:i/>
                <w:iCs/>
                <w:color w:val="000000" w:themeColor="text1"/>
                <w:sz w:val="20"/>
                <w:szCs w:val="20"/>
              </w:rPr>
              <w:t xml:space="preserve">Does your company have: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E19F70" w14:textId="734C4BF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F144E70" w14:textId="30641FFD"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7EEDDA" w14:textId="19B8F07B"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44B898" w14:textId="7DB2380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096A96EC"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76DEE43B"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D80C27" w14:textId="0E2C1AFB"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Document control procedures for OHS and environmental documents and data?</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CEFBF8" w14:textId="355BBF4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93E20B7" w14:textId="6E43E18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4980373" w14:textId="561C87A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C6BC93" w14:textId="5FBCDB1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18A22DED"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096CC40"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B41675" w14:textId="4F59FD7B"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Records management procedures for maintaining OHS and environmental records?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B33E47" w14:textId="69EDDA6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D407D2" w14:textId="1578017B"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966496" w14:textId="1DB648E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D7AD909" w14:textId="12B3B75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24B8376B"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341E088"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96FEE4" w14:textId="65142BF8"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Induction and training records?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132DE9" w14:textId="56446A1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B48AC8C" w14:textId="74C48B2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33BBBB" w14:textId="4B2AD96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7F768EE" w14:textId="4D7A451D"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07741B77"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0372727"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D18D04" w14:textId="4B653A0D"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 xml:space="preserve">Skills, </w:t>
            </w:r>
            <w:proofErr w:type="gramStart"/>
            <w:r w:rsidRPr="00AE5A84">
              <w:rPr>
                <w:rFonts w:ascii="Sylfaen" w:eastAsia="Calibri" w:hAnsi="Sylfaen" w:cstheme="minorHAnsi"/>
                <w:color w:val="000000" w:themeColor="text1"/>
                <w:sz w:val="20"/>
                <w:szCs w:val="20"/>
              </w:rPr>
              <w:t>competency</w:t>
            </w:r>
            <w:proofErr w:type="gramEnd"/>
            <w:r w:rsidRPr="00AE5A84">
              <w:rPr>
                <w:rFonts w:ascii="Sylfaen" w:eastAsia="Calibri" w:hAnsi="Sylfaen" w:cstheme="minorHAnsi"/>
                <w:color w:val="000000" w:themeColor="text1"/>
                <w:sz w:val="20"/>
                <w:szCs w:val="20"/>
              </w:rPr>
              <w:t xml:space="preserve"> and license register?</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26A4AF4" w14:textId="386FA0C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3F98C9" w14:textId="66FEF51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FEE7B9" w14:textId="260E5CF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29D4D1" w14:textId="60D96DE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2B171B12"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C498ACD"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1D9A25" w14:textId="135CBBD1"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Risk assessments?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8615FE" w14:textId="77900F3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D709C7" w14:textId="49E52ABB"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CE6131B" w14:textId="7ED512D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A59CF7" w14:textId="21FFEE7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38F1DB29"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DF7E2CA"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E691B1" w14:textId="261BE034" w:rsidR="37024935" w:rsidRPr="00AE5A84" w:rsidRDefault="37024935">
            <w:pPr>
              <w:rPr>
                <w:rFonts w:ascii="Sylfaen" w:hAnsi="Sylfaen" w:cstheme="minorHAnsi"/>
              </w:rPr>
            </w:pPr>
            <w:r w:rsidRPr="00AE5A84">
              <w:rPr>
                <w:rFonts w:ascii="Sylfaen" w:eastAsia="Wingdings" w:hAnsi="Sylfaen" w:cstheme="minorHAnsi"/>
                <w:color w:val="000000" w:themeColor="text1"/>
                <w:sz w:val="18"/>
                <w:szCs w:val="18"/>
              </w:rPr>
              <w:t>v</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Incident/ injury/ illness register?</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C72071E" w14:textId="6F457ED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05F2A8" w14:textId="0190B42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9F5BAB" w14:textId="315CF1E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F5EE6C" w14:textId="184F70C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355D884E"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9B19091"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2AC65B" w14:textId="037DA1DF" w:rsidR="37024935" w:rsidRPr="00AE5A84" w:rsidRDefault="37024935">
            <w:pPr>
              <w:rPr>
                <w:rFonts w:ascii="Sylfaen" w:hAnsi="Sylfaen" w:cstheme="minorHAnsi"/>
              </w:rPr>
            </w:pPr>
            <w:r w:rsidRPr="00AE5A84">
              <w:rPr>
                <w:rFonts w:ascii="Sylfaen" w:eastAsia="Wingdings" w:hAnsi="Sylfaen" w:cstheme="minorHAnsi"/>
                <w:color w:val="000000" w:themeColor="text1"/>
                <w:sz w:val="18"/>
                <w:szCs w:val="18"/>
              </w:rPr>
              <w:t>v</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Incident investigation reports?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28EE9C9" w14:textId="3E9247F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0019D7" w14:textId="3B9379A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67867ED" w14:textId="342ED309"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6800D7" w14:textId="41D9B94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4DE68780"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9C23653"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C2147D" w14:textId="06A34001" w:rsidR="37024935" w:rsidRPr="00AE5A84" w:rsidRDefault="37024935">
            <w:pPr>
              <w:rPr>
                <w:rFonts w:ascii="Sylfaen" w:hAnsi="Sylfaen" w:cstheme="minorHAnsi"/>
              </w:rPr>
            </w:pPr>
            <w:r w:rsidRPr="00AE5A84">
              <w:rPr>
                <w:rFonts w:ascii="Sylfaen" w:eastAsia="Wingdings" w:hAnsi="Sylfaen" w:cstheme="minorHAnsi"/>
                <w:color w:val="000000" w:themeColor="text1"/>
                <w:sz w:val="18"/>
                <w:szCs w:val="18"/>
              </w:rPr>
              <w:t>v</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Incident/ injury/illness statistics?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CE1B864" w14:textId="529BB98D"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2A2B8B0" w14:textId="62EAFA4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33567E6" w14:textId="24166E4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F25CC9B" w14:textId="02766A2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7AD85004"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1189219F"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FCD026" w14:textId="37EFD7D4"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Records of maintenance, testing, servicing and repair of plant and equipment?</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2BA17BA" w14:textId="20543E5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0DB96D" w14:textId="4219C25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3975EEA" w14:textId="5D7455CB"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D2FB11" w14:textId="618802CD"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59E2F6DE"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3EB093C"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F58D91" w14:textId="1C030FE8"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Health monitoring records associated with the use of hazardous substances (where required)?</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4880FDF" w14:textId="4D82483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CCC6029" w14:textId="05FE96D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C90E4D" w14:textId="7DB2BA9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7B19CD" w14:textId="24D09BA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03846442"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00ECE8E"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31A74F" w14:textId="102EC493"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Inspection reports?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A71002" w14:textId="7719C95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229CBD4" w14:textId="30E52619"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4D3C19" w14:textId="7168323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95352D" w14:textId="30CF5E6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4322D133"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72BF43C"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3CE67B" w14:textId="6B8969B3"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Training matrix?</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A8D057" w14:textId="3C16DC4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62B398" w14:textId="015E4E9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D9205E" w14:textId="78E3882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23E3AD" w14:textId="7CD3434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0236BE86"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4986224"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D6111D" w14:textId="2EB28A3A"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Internal review reports?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23E33F" w14:textId="7F597BE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E29DF5F" w14:textId="0847265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9DDF2CC" w14:textId="06DB24B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4A95DA" w14:textId="2D088D7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03C21286"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250E802"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E1A227" w14:textId="7AD6F165"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OHS and environmental audit reports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B48EFD4" w14:textId="2E7C68E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136692" w14:textId="3F65646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FDCDC1" w14:textId="43DC358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F61E317" w14:textId="6DA2B81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1705462E"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A3E0612"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BD893C" w14:textId="2E54A879" w:rsidR="37024935" w:rsidRPr="00AE5A84" w:rsidRDefault="37024935">
            <w:pPr>
              <w:rPr>
                <w:rFonts w:ascii="Sylfaen" w:hAnsi="Sylfaen" w:cstheme="minorHAnsi"/>
              </w:rPr>
            </w:pPr>
            <w:r w:rsidRPr="00AE5A84">
              <w:rPr>
                <w:rFonts w:ascii="Sylfaen" w:eastAsia="Wingdings" w:hAnsi="Sylfaen" w:cstheme="minorHAnsi"/>
                <w:color w:val="000000" w:themeColor="text1"/>
                <w:sz w:val="18"/>
                <w:szCs w:val="18"/>
              </w:rPr>
              <w:t>v</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Injury management records?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CDDF6F" w14:textId="623097E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4CF8FE6" w14:textId="651C925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B68991" w14:textId="3AF41EE9"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3E6B19" w14:textId="4F1949F8"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629132EC"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A05F000"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CE9D79" w14:textId="77D1866B"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Corrective action records?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8106B79" w14:textId="5B9CCF5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04A38B" w14:textId="1646DDF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9C573B" w14:textId="25C95E5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D163050" w14:textId="5E4C912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51938A48" w14:textId="77777777" w:rsidTr="00180798">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6E842D" w14:textId="25D885F9" w:rsidR="37024935" w:rsidRPr="00AE5A84" w:rsidRDefault="37024935" w:rsidP="37024935">
            <w:pPr>
              <w:jc w:val="center"/>
              <w:rPr>
                <w:rFonts w:ascii="Sylfaen" w:hAnsi="Sylfaen" w:cstheme="minorHAnsi"/>
              </w:rPr>
            </w:pPr>
            <w:r w:rsidRPr="00AE5A84">
              <w:rPr>
                <w:rFonts w:ascii="Sylfaen" w:eastAsia="Calibri" w:hAnsi="Sylfaen" w:cstheme="minorHAnsi"/>
                <w:b/>
                <w:bCs/>
                <w:color w:val="000000" w:themeColor="text1"/>
                <w:sz w:val="20"/>
                <w:szCs w:val="20"/>
              </w:rPr>
              <w:t>15</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FC570D" w14:textId="05D2927F" w:rsidR="37024935" w:rsidRPr="00AE5A84" w:rsidRDefault="37024935">
            <w:pPr>
              <w:rPr>
                <w:rFonts w:ascii="Sylfaen" w:hAnsi="Sylfaen" w:cstheme="minorHAnsi"/>
              </w:rPr>
            </w:pPr>
            <w:r w:rsidRPr="00AE5A84">
              <w:rPr>
                <w:rFonts w:ascii="Sylfaen" w:eastAsia="Calibri" w:hAnsi="Sylfaen" w:cstheme="minorHAnsi"/>
                <w:b/>
                <w:bCs/>
                <w:color w:val="000000" w:themeColor="text1"/>
                <w:sz w:val="20"/>
                <w:szCs w:val="20"/>
              </w:rPr>
              <w:t>Site Specific OHS and Environmental Management Plans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8D5623" w14:textId="576E99AD"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C775A42" w14:textId="5D632AC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BD903D" w14:textId="0CD6139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474CA9" w14:textId="3827EF3D"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010BB465"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D62BB00"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BFB64F" w14:textId="02B45544" w:rsidR="37024935" w:rsidRPr="00AE5A84" w:rsidRDefault="37024935">
            <w:pPr>
              <w:rPr>
                <w:rFonts w:ascii="Sylfaen" w:hAnsi="Sylfaen" w:cstheme="minorHAnsi"/>
              </w:rPr>
            </w:pPr>
            <w:r w:rsidRPr="00AE5A84">
              <w:rPr>
                <w:rFonts w:ascii="Sylfaen" w:eastAsia="Calibri" w:hAnsi="Sylfaen" w:cstheme="minorHAnsi"/>
                <w:color w:val="000000" w:themeColor="text1"/>
                <w:sz w:val="20"/>
                <w:szCs w:val="20"/>
              </w:rPr>
              <w:t>Please provide a Site-specific OHS and Environmental Management Plans which should include:</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CE61AF" w14:textId="41CC1F28"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A3FEF5" w14:textId="06246AF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4F54FD" w14:textId="6548A60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F8154CA" w14:textId="49813E9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2B5F89F8"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7A9859B"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B4CB1A" w14:textId="0BFB0C41"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Risk management</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F909C57" w14:textId="1B4E251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1DBBBA" w14:textId="11A08D68"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95BE9C" w14:textId="7F7DFC8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DD1225" w14:textId="51CE8F49"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66797F98"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237CEDA"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147611" w14:textId="3AC385F1"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Statement of OHS and Environmental responsibilities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143314" w14:textId="65363F0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2138B27" w14:textId="4964D2E8"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FA07B7B" w14:textId="7865EA6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BE5103" w14:textId="20A21FA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3C2A8EE2"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F1A9308"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F5E995" w14:textId="410988B4"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OHS&amp;E training</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05DB3E" w14:textId="3D79AF9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215472" w14:textId="0CC6179B"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473319B" w14:textId="53E0A51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AF6440" w14:textId="392EF0EB"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18ED7386"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268D117"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806839" w14:textId="3FE7387F"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Incident management</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5246D5" w14:textId="52B2A88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2BBE2D" w14:textId="399B256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3BCB11" w14:textId="68127BC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D3D2C1" w14:textId="30FDD92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27931007"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B78EDDB"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31F03B" w14:textId="52E9AF79"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 xml:space="preserve">Site safety and environmental procedures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5787F9" w14:textId="6133CAD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C708077" w14:textId="42C259D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84F74E8" w14:textId="6554652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917BEE" w14:textId="08C5C1A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6AB1A3AB"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45397C5"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AB7B95" w14:textId="22DBE2B5"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Safe work method statements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532714" w14:textId="68E8680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4BD14E3" w14:textId="1079F96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C550D9F" w14:textId="5B6EAB5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F04F83A" w14:textId="14A4785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73ACE87D"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0856B8B"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214401" w14:textId="79A3B50F" w:rsidR="37024935" w:rsidRPr="00AE5A84" w:rsidRDefault="37024935">
            <w:pPr>
              <w:rPr>
                <w:rFonts w:ascii="Sylfaen" w:hAnsi="Sylfaen" w:cstheme="minorHAnsi"/>
              </w:rPr>
            </w:pPr>
            <w:r w:rsidRPr="00AE5A84">
              <w:rPr>
                <w:rFonts w:ascii="Sylfaen" w:eastAsia="Calibri" w:hAnsi="Sylfaen" w:cstheme="minorHAnsi"/>
                <w:i/>
                <w:iCs/>
                <w:color w:val="000000" w:themeColor="text1"/>
                <w:sz w:val="20"/>
                <w:szCs w:val="20"/>
              </w:rPr>
              <w:t xml:space="preserve">Is the Site-specific OHSE Plan attached?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0D30F9B" w14:textId="4A3077B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74292F" w14:textId="50E39B49"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81BC94" w14:textId="328608E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FDD44F" w14:textId="4B9DCA9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5B024BEC" w14:textId="77777777" w:rsidTr="00180798">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F7F9F0" w14:textId="7F0A08A8" w:rsidR="37024935" w:rsidRPr="00AE5A84" w:rsidRDefault="37024935" w:rsidP="37024935">
            <w:pPr>
              <w:jc w:val="center"/>
              <w:rPr>
                <w:rFonts w:ascii="Sylfaen" w:hAnsi="Sylfaen" w:cstheme="minorHAnsi"/>
              </w:rPr>
            </w:pPr>
            <w:r w:rsidRPr="00AE5A84">
              <w:rPr>
                <w:rFonts w:ascii="Sylfaen" w:eastAsia="Calibri" w:hAnsi="Sylfaen" w:cstheme="minorHAnsi"/>
                <w:b/>
                <w:bCs/>
                <w:color w:val="000000" w:themeColor="text1"/>
                <w:sz w:val="20"/>
                <w:szCs w:val="20"/>
              </w:rPr>
              <w:t>16</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199789" w14:textId="5037A7A8" w:rsidR="37024935" w:rsidRPr="00AE5A84" w:rsidRDefault="37024935">
            <w:pPr>
              <w:rPr>
                <w:rFonts w:ascii="Sylfaen" w:hAnsi="Sylfaen" w:cstheme="minorHAnsi"/>
              </w:rPr>
            </w:pPr>
            <w:r w:rsidRPr="00AE5A84">
              <w:rPr>
                <w:rFonts w:ascii="Sylfaen" w:eastAsia="Calibri" w:hAnsi="Sylfaen" w:cstheme="minorHAnsi"/>
                <w:b/>
                <w:bCs/>
                <w:color w:val="000000" w:themeColor="text1"/>
                <w:sz w:val="20"/>
                <w:szCs w:val="20"/>
              </w:rPr>
              <w:t>Safety and Environmental Performance</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064AFB" w14:textId="27071DA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19B4A2" w14:textId="33C76A7D"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F823D2F" w14:textId="71FADEF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F1487BC" w14:textId="37A72EC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46560BB3" w14:textId="77777777" w:rsidTr="00180798">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71938D4E"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131D67" w14:textId="11C42351" w:rsidR="37024935" w:rsidRPr="00AE5A84" w:rsidRDefault="37024935">
            <w:pPr>
              <w:rPr>
                <w:rFonts w:ascii="Sylfaen" w:hAnsi="Sylfaen" w:cstheme="minorHAnsi"/>
              </w:rPr>
            </w:pPr>
            <w:r w:rsidRPr="00AE5A84">
              <w:rPr>
                <w:rFonts w:ascii="Sylfaen" w:eastAsia="Calibri" w:hAnsi="Sylfaen" w:cstheme="minorHAnsi"/>
                <w:color w:val="000000" w:themeColor="text1"/>
                <w:sz w:val="20"/>
                <w:szCs w:val="20"/>
              </w:rPr>
              <w:t>Please provide the record of the Safety and Environmental performance for your company over the last three years, including at least</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9D5C73" w14:textId="0F5EE25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2C4152" w14:textId="0C0CD1B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8136DBE" w14:textId="60EDD6C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DBECCD" w14:textId="4209966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7E87AAC7"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0FA521A"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3C170B" w14:textId="0C049AC2"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Lost time injury frequency rate</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8633E66" w14:textId="5B460FD9"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9283A6" w14:textId="612A466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0B6C89" w14:textId="4DD758C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45C359" w14:textId="0DA4BA4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14798D5A"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8F00EAB"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2217C2" w14:textId="158FE220"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Medical injury frequency rate</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061E62" w14:textId="476ECE1D"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AFD51F" w14:textId="49CD09A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505A43" w14:textId="2C064AB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82A94AA" w14:textId="15B9C36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6D892E0F"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9500DBE"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7FE82E" w14:textId="3A880C1C" w:rsidR="37024935" w:rsidRPr="00AE5A84" w:rsidRDefault="37024935">
            <w:pPr>
              <w:rPr>
                <w:rFonts w:ascii="Sylfaen" w:hAnsi="Sylfaen" w:cstheme="minorHAnsi"/>
              </w:rPr>
            </w:pPr>
            <w:r w:rsidRPr="00AE5A84">
              <w:rPr>
                <w:rFonts w:ascii="Sylfaen" w:eastAsia="Symbol" w:hAnsi="Sylfaen" w:cstheme="minorHAnsi"/>
                <w:color w:val="000000" w:themeColor="text1"/>
                <w:sz w:val="18"/>
                <w:szCs w:val="18"/>
              </w:rPr>
              <w:t>·</w:t>
            </w:r>
            <w:r w:rsidRPr="00AE5A84">
              <w:rPr>
                <w:rFonts w:ascii="Sylfaen" w:eastAsia="Times New Roman" w:hAnsi="Sylfaen" w:cstheme="minorHAnsi"/>
                <w:color w:val="000000" w:themeColor="text1"/>
                <w:sz w:val="14"/>
                <w:szCs w:val="14"/>
              </w:rPr>
              <w:t xml:space="preserve">     </w:t>
            </w:r>
            <w:r w:rsidRPr="00AE5A84">
              <w:rPr>
                <w:rFonts w:ascii="Sylfaen" w:eastAsia="Calibri" w:hAnsi="Sylfaen" w:cstheme="minorHAnsi"/>
                <w:color w:val="000000" w:themeColor="text1"/>
                <w:sz w:val="20"/>
                <w:szCs w:val="20"/>
              </w:rPr>
              <w:t>Environmental incidents (which were reportable to the local regulator).</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19CA76" w14:textId="13DFBA99"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BEE14E" w14:textId="239853C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9388C4" w14:textId="1833ACD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8B2AC0" w14:textId="077EE13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09851BE1" w14:textId="77777777" w:rsidTr="00180798">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A36410C"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32F7A3" w14:textId="34DD9465" w:rsidR="37024935" w:rsidRPr="00AE5A84" w:rsidRDefault="37024935">
            <w:pPr>
              <w:rPr>
                <w:rFonts w:ascii="Sylfaen" w:hAnsi="Sylfaen" w:cstheme="minorHAnsi"/>
              </w:rPr>
            </w:pPr>
            <w:r w:rsidRPr="00AE5A84">
              <w:rPr>
                <w:rFonts w:ascii="Sylfaen" w:eastAsia="Calibri" w:hAnsi="Sylfaen" w:cstheme="minorHAnsi"/>
                <w:color w:val="000000" w:themeColor="text1"/>
                <w:sz w:val="20"/>
                <w:szCs w:val="20"/>
              </w:rPr>
              <w:t>Has your company been fined for breach of any environmental regulation, in the past 3 years?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2257588" w14:textId="7DB7B9A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A0121C" w14:textId="1DEA426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BC923D1" w14:textId="5740192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9EA5D7" w14:textId="307515A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3CF226B2"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322F408"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52E354" w14:textId="2B2DC941" w:rsidR="37024935" w:rsidRPr="00AE5A84" w:rsidRDefault="37024935">
            <w:pPr>
              <w:rPr>
                <w:rFonts w:ascii="Sylfaen" w:hAnsi="Sylfaen" w:cstheme="minorHAnsi"/>
              </w:rPr>
            </w:pPr>
            <w:r w:rsidRPr="00AE5A84">
              <w:rPr>
                <w:rFonts w:ascii="Sylfaen" w:eastAsia="Calibri" w:hAnsi="Sylfaen" w:cstheme="minorHAnsi"/>
                <w:color w:val="000000" w:themeColor="text1"/>
                <w:sz w:val="20"/>
                <w:szCs w:val="20"/>
              </w:rPr>
              <w:t xml:space="preserve">If </w:t>
            </w:r>
            <w:proofErr w:type="gramStart"/>
            <w:r w:rsidRPr="00AE5A84">
              <w:rPr>
                <w:rFonts w:ascii="Sylfaen" w:eastAsia="Calibri" w:hAnsi="Sylfaen" w:cstheme="minorHAnsi"/>
                <w:b/>
                <w:bCs/>
                <w:color w:val="000000" w:themeColor="text1"/>
                <w:sz w:val="20"/>
                <w:szCs w:val="20"/>
              </w:rPr>
              <w:t>YES</w:t>
            </w:r>
            <w:proofErr w:type="gramEnd"/>
            <w:r w:rsidRPr="00AE5A84">
              <w:rPr>
                <w:rFonts w:ascii="Sylfaen" w:eastAsia="Calibri" w:hAnsi="Sylfaen" w:cstheme="minorHAnsi"/>
                <w:color w:val="000000" w:themeColor="text1"/>
                <w:sz w:val="20"/>
                <w:szCs w:val="20"/>
              </w:rPr>
              <w:t xml:space="preserve"> please provide details</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8FE12B" w14:textId="7537704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E199AE" w14:textId="2118A6F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45435A" w14:textId="22CB32D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3343EC" w14:textId="37ED3C1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1C435F53" w14:textId="77777777" w:rsidTr="00180798">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9B306D3" w14:textId="77777777" w:rsidR="002E10B2" w:rsidRPr="00AE5A84" w:rsidRDefault="002E10B2">
            <w:pPr>
              <w:rPr>
                <w:rFonts w:ascii="Sylfaen" w:hAnsi="Sylfaen" w:cstheme="minorHAnsi"/>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8F1D0C" w14:textId="211BB881" w:rsidR="37024935" w:rsidRPr="00AE5A84" w:rsidRDefault="37024935">
            <w:pPr>
              <w:rPr>
                <w:rFonts w:ascii="Sylfaen" w:hAnsi="Sylfaen" w:cstheme="minorHAnsi"/>
              </w:rPr>
            </w:pPr>
            <w:r w:rsidRPr="00AE5A84">
              <w:rPr>
                <w:rFonts w:ascii="Sylfaen" w:eastAsia="Calibri" w:hAnsi="Sylfaen" w:cstheme="minorHAnsi"/>
                <w:i/>
                <w:iCs/>
                <w:color w:val="000000" w:themeColor="text1"/>
                <w:sz w:val="20"/>
                <w:szCs w:val="20"/>
              </w:rPr>
              <w:t>Are the records and details attached?</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A3872F" w14:textId="4A27A049"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E02C72" w14:textId="2F54491B"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52E361" w14:textId="6E74DA6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2FAEC6" w14:textId="6A81ABBD"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7BBD54B6" w14:textId="77777777" w:rsidTr="00180798">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1DA199" w14:textId="07BD1798"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D3AA782" w14:textId="6DD4168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4F99249" w14:textId="5C08368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1207C1" w14:textId="4696DD5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8BCE90" w14:textId="229531F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B0651D" w14:textId="545E4A6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40D9D64E" w14:textId="77777777" w:rsidTr="00180798">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E9627EB" w14:textId="34774F31"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lastRenderedPageBreak/>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6BBB6E" w14:textId="5EE153C4" w:rsidR="37024935" w:rsidRPr="00AE5A84" w:rsidRDefault="37024935">
            <w:pPr>
              <w:rPr>
                <w:rFonts w:ascii="Sylfaen" w:hAnsi="Sylfaen" w:cstheme="minorHAnsi"/>
              </w:rPr>
            </w:pPr>
            <w:r w:rsidRPr="00AE5A84">
              <w:rPr>
                <w:rFonts w:ascii="Sylfaen" w:eastAsia="Calibri" w:hAnsi="Sylfaen" w:cstheme="minorHAnsi"/>
                <w:color w:val="000000" w:themeColor="text1"/>
                <w:sz w:val="20"/>
                <w:szCs w:val="20"/>
              </w:rPr>
              <w:t>Date Completed Checklist and associated documents received</w:t>
            </w:r>
          </w:p>
        </w:tc>
        <w:tc>
          <w:tcPr>
            <w:tcW w:w="318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147B2F" w14:textId="5556210E"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sz w:val="20"/>
                <w:szCs w:val="20"/>
              </w:rPr>
              <w:t xml:space="preserve"> </w:t>
            </w:r>
          </w:p>
        </w:tc>
      </w:tr>
      <w:tr w:rsidR="37024935" w:rsidRPr="00AE5A84" w14:paraId="17AAE05A" w14:textId="77777777" w:rsidTr="00180798">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DCC0B9C" w14:textId="47644EC3"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E99279" w14:textId="1CD5F91A" w:rsidR="37024935" w:rsidRPr="00AE5A84" w:rsidRDefault="37024935">
            <w:pPr>
              <w:rPr>
                <w:rFonts w:ascii="Sylfaen" w:hAnsi="Sylfaen" w:cstheme="minorHAnsi"/>
              </w:rPr>
            </w:pPr>
            <w:r w:rsidRPr="00AE5A84">
              <w:rPr>
                <w:rFonts w:ascii="Sylfaen" w:eastAsia="Calibri" w:hAnsi="Sylfaen" w:cstheme="minorHAnsi"/>
                <w:color w:val="000000" w:themeColor="text1"/>
                <w:sz w:val="20"/>
                <w:szCs w:val="20"/>
              </w:rPr>
              <w:t>Date Reviewed</w:t>
            </w:r>
          </w:p>
        </w:tc>
        <w:tc>
          <w:tcPr>
            <w:tcW w:w="318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B851FD" w14:textId="299E983A"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sz w:val="20"/>
                <w:szCs w:val="20"/>
              </w:rPr>
              <w:t xml:space="preserve"> </w:t>
            </w:r>
          </w:p>
        </w:tc>
      </w:tr>
      <w:tr w:rsidR="37024935" w:rsidRPr="00AE5A84" w14:paraId="55E7DA05" w14:textId="77777777" w:rsidTr="00180798">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DA913B" w14:textId="043F2BB6"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DAA375" w14:textId="2E997F23" w:rsidR="37024935" w:rsidRPr="00AE5A84" w:rsidRDefault="37024935">
            <w:pPr>
              <w:rPr>
                <w:rFonts w:ascii="Sylfaen" w:hAnsi="Sylfaen" w:cstheme="minorHAnsi"/>
              </w:rPr>
            </w:pPr>
            <w:r w:rsidRPr="00AE5A84">
              <w:rPr>
                <w:rFonts w:ascii="Sylfaen" w:eastAsia="Calibri" w:hAnsi="Sylfaen" w:cstheme="minorHAnsi"/>
                <w:color w:val="000000" w:themeColor="text1"/>
                <w:sz w:val="20"/>
                <w:szCs w:val="20"/>
              </w:rPr>
              <w:t>Reviewed by</w:t>
            </w:r>
          </w:p>
        </w:tc>
        <w:tc>
          <w:tcPr>
            <w:tcW w:w="318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B4D958" w14:textId="7C94142C"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sz w:val="20"/>
                <w:szCs w:val="20"/>
              </w:rPr>
              <w:t xml:space="preserve"> </w:t>
            </w:r>
          </w:p>
        </w:tc>
      </w:tr>
      <w:tr w:rsidR="37024935" w:rsidRPr="00AE5A84" w14:paraId="6B0F2352" w14:textId="77777777" w:rsidTr="00180798">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B96C51" w14:textId="660B97BB"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B1F0D6F" w14:textId="419607C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D37D164" w14:textId="2A0528B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27F82CD" w14:textId="2BA6B27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3CCBC0E" w14:textId="37ACD83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F36A9A0" w14:textId="347E834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7D469387" w14:textId="77777777" w:rsidTr="00180798">
        <w:trPr>
          <w:trHeight w:val="300"/>
        </w:trPr>
        <w:tc>
          <w:tcPr>
            <w:tcW w:w="555" w:type="dxa"/>
            <w:tcBorders>
              <w:top w:val="single" w:sz="4" w:space="0" w:color="auto"/>
              <w:left w:val="single" w:sz="8" w:space="0" w:color="auto"/>
              <w:right w:val="single" w:sz="8" w:space="0" w:color="auto"/>
            </w:tcBorders>
            <w:shd w:val="clear" w:color="auto" w:fill="FFFFFF" w:themeFill="background1"/>
            <w:vAlign w:val="bottom"/>
          </w:tcPr>
          <w:p w14:paraId="5D153960" w14:textId="17834D8C"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t xml:space="preserve"> </w:t>
            </w:r>
          </w:p>
        </w:tc>
        <w:tc>
          <w:tcPr>
            <w:tcW w:w="5319" w:type="dxa"/>
            <w:tcBorders>
              <w:top w:val="single" w:sz="4" w:space="0" w:color="auto"/>
            </w:tcBorders>
            <w:shd w:val="clear" w:color="auto" w:fill="FFFFFF" w:themeFill="background1"/>
            <w:vAlign w:val="bottom"/>
          </w:tcPr>
          <w:p w14:paraId="69A093A2" w14:textId="576947E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tcBorders>
            <w:shd w:val="clear" w:color="auto" w:fill="FFFFFF" w:themeFill="background1"/>
            <w:vAlign w:val="bottom"/>
          </w:tcPr>
          <w:p w14:paraId="52057898" w14:textId="624A317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4" w:space="0" w:color="auto"/>
            </w:tcBorders>
            <w:shd w:val="clear" w:color="auto" w:fill="FFFFFF" w:themeFill="background1"/>
            <w:vAlign w:val="bottom"/>
          </w:tcPr>
          <w:p w14:paraId="40FD8F94" w14:textId="02B92F2D"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4" w:space="0" w:color="auto"/>
            </w:tcBorders>
            <w:shd w:val="clear" w:color="auto" w:fill="FFFFFF" w:themeFill="background1"/>
            <w:vAlign w:val="bottom"/>
          </w:tcPr>
          <w:p w14:paraId="5BE9E0DC" w14:textId="180C5AE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4" w:space="0" w:color="auto"/>
            </w:tcBorders>
            <w:shd w:val="clear" w:color="auto" w:fill="FFFFFF" w:themeFill="background1"/>
            <w:vAlign w:val="bottom"/>
          </w:tcPr>
          <w:p w14:paraId="5397FD7A" w14:textId="371CCFE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524D5F88" w14:textId="77777777" w:rsidTr="4DAF57C6">
        <w:trPr>
          <w:trHeight w:val="300"/>
        </w:trPr>
        <w:tc>
          <w:tcPr>
            <w:tcW w:w="555" w:type="dxa"/>
            <w:tcBorders>
              <w:left w:val="single" w:sz="8" w:space="0" w:color="auto"/>
              <w:right w:val="single" w:sz="8" w:space="0" w:color="auto"/>
            </w:tcBorders>
            <w:shd w:val="clear" w:color="auto" w:fill="FFFFFF" w:themeFill="background1"/>
            <w:vAlign w:val="bottom"/>
          </w:tcPr>
          <w:p w14:paraId="1677D6DD" w14:textId="29442766"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t xml:space="preserve"> </w:t>
            </w:r>
          </w:p>
        </w:tc>
        <w:tc>
          <w:tcPr>
            <w:tcW w:w="5319" w:type="dxa"/>
            <w:shd w:val="clear" w:color="auto" w:fill="FFFFFF" w:themeFill="background1"/>
            <w:vAlign w:val="center"/>
          </w:tcPr>
          <w:p w14:paraId="5DB7393C" w14:textId="38A132BA" w:rsidR="37024935" w:rsidRPr="00AE5A84" w:rsidRDefault="37024935">
            <w:pPr>
              <w:rPr>
                <w:rFonts w:ascii="Sylfaen" w:hAnsi="Sylfaen" w:cstheme="minorHAnsi"/>
              </w:rPr>
            </w:pPr>
            <w:r w:rsidRPr="00AE5A84">
              <w:rPr>
                <w:rFonts w:ascii="Sylfaen" w:eastAsia="Calibri" w:hAnsi="Sylfaen" w:cstheme="minorHAnsi"/>
                <w:b/>
                <w:bCs/>
                <w:color w:val="000000" w:themeColor="text1"/>
              </w:rPr>
              <w:t>SAFETY AND ENVIRONMENTAL SYSTEM ASSESSMENT</w:t>
            </w:r>
          </w:p>
        </w:tc>
        <w:tc>
          <w:tcPr>
            <w:tcW w:w="525" w:type="dxa"/>
            <w:shd w:val="clear" w:color="auto" w:fill="FFFFFF" w:themeFill="background1"/>
            <w:vAlign w:val="bottom"/>
          </w:tcPr>
          <w:p w14:paraId="00BC2A09" w14:textId="5E2DD4C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shd w:val="clear" w:color="auto" w:fill="FFFFFF" w:themeFill="background1"/>
            <w:vAlign w:val="bottom"/>
          </w:tcPr>
          <w:p w14:paraId="225DFB00" w14:textId="0299C1C8"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shd w:val="clear" w:color="auto" w:fill="FFFFFF" w:themeFill="background1"/>
            <w:vAlign w:val="bottom"/>
          </w:tcPr>
          <w:p w14:paraId="2EE9AFCF" w14:textId="6CB807F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shd w:val="clear" w:color="auto" w:fill="FFFFFF" w:themeFill="background1"/>
            <w:vAlign w:val="bottom"/>
          </w:tcPr>
          <w:p w14:paraId="79336033" w14:textId="788057B8"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31E7863E" w14:textId="77777777" w:rsidTr="4DAF57C6">
        <w:trPr>
          <w:trHeight w:val="300"/>
        </w:trPr>
        <w:tc>
          <w:tcPr>
            <w:tcW w:w="555" w:type="dxa"/>
            <w:tcBorders>
              <w:left w:val="single" w:sz="8" w:space="0" w:color="auto"/>
              <w:bottom w:val="single" w:sz="8" w:space="0" w:color="auto"/>
              <w:right w:val="single" w:sz="8" w:space="0" w:color="auto"/>
            </w:tcBorders>
            <w:shd w:val="clear" w:color="auto" w:fill="FFFFFF" w:themeFill="background1"/>
            <w:vAlign w:val="bottom"/>
          </w:tcPr>
          <w:p w14:paraId="31E3F71B" w14:textId="57D27663"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t xml:space="preserve"> </w:t>
            </w:r>
          </w:p>
        </w:tc>
        <w:tc>
          <w:tcPr>
            <w:tcW w:w="5319" w:type="dxa"/>
            <w:shd w:val="clear" w:color="auto" w:fill="FFFFFF" w:themeFill="background1"/>
            <w:vAlign w:val="center"/>
          </w:tcPr>
          <w:p w14:paraId="1858A5EE" w14:textId="2044F4D8"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shd w:val="clear" w:color="auto" w:fill="FFFFFF" w:themeFill="background1"/>
            <w:vAlign w:val="bottom"/>
          </w:tcPr>
          <w:p w14:paraId="00F0247E" w14:textId="4E44627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shd w:val="clear" w:color="auto" w:fill="FFFFFF" w:themeFill="background1"/>
            <w:vAlign w:val="bottom"/>
          </w:tcPr>
          <w:p w14:paraId="73FD842D" w14:textId="39231B6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shd w:val="clear" w:color="auto" w:fill="FFFFFF" w:themeFill="background1"/>
            <w:vAlign w:val="bottom"/>
          </w:tcPr>
          <w:p w14:paraId="47320696" w14:textId="4F1128B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shd w:val="clear" w:color="auto" w:fill="FFFFFF" w:themeFill="background1"/>
            <w:vAlign w:val="bottom"/>
          </w:tcPr>
          <w:p w14:paraId="1A189081" w14:textId="1166704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4F5ABA5A" w14:textId="77777777" w:rsidTr="4DAF57C6">
        <w:trPr>
          <w:trHeight w:val="300"/>
        </w:trPr>
        <w:tc>
          <w:tcPr>
            <w:tcW w:w="555" w:type="dxa"/>
            <w:tcBorders>
              <w:top w:val="single" w:sz="8" w:space="0" w:color="auto"/>
              <w:left w:val="single" w:sz="8" w:space="0" w:color="auto"/>
              <w:bottom w:val="single" w:sz="8" w:space="0" w:color="auto"/>
              <w:right w:val="single" w:sz="8" w:space="0" w:color="auto"/>
            </w:tcBorders>
            <w:shd w:val="clear" w:color="auto" w:fill="FFFFFF" w:themeFill="background1"/>
            <w:vAlign w:val="bottom"/>
          </w:tcPr>
          <w:p w14:paraId="469A22B9" w14:textId="3ECFF59F"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t xml:space="preserve"> </w:t>
            </w:r>
          </w:p>
        </w:tc>
        <w:tc>
          <w:tcPr>
            <w:tcW w:w="5319" w:type="dxa"/>
            <w:shd w:val="clear" w:color="auto" w:fill="FFFFFF" w:themeFill="background1"/>
            <w:vAlign w:val="center"/>
          </w:tcPr>
          <w:p w14:paraId="1E313F34" w14:textId="37267958" w:rsidR="37024935" w:rsidRPr="00AE5A84" w:rsidRDefault="37024935">
            <w:pPr>
              <w:rPr>
                <w:rFonts w:ascii="Sylfaen" w:hAnsi="Sylfaen" w:cstheme="minorHAnsi"/>
              </w:rPr>
            </w:pPr>
            <w:r w:rsidRPr="00AE5A84">
              <w:rPr>
                <w:rFonts w:ascii="Sylfaen" w:eastAsia="Calibri" w:hAnsi="Sylfaen" w:cstheme="minorHAnsi"/>
                <w:color w:val="000000" w:themeColor="text1"/>
                <w:sz w:val="20"/>
                <w:szCs w:val="20"/>
              </w:rPr>
              <w:t>Satisfactory</w:t>
            </w:r>
          </w:p>
        </w:tc>
        <w:tc>
          <w:tcPr>
            <w:tcW w:w="525" w:type="dxa"/>
            <w:shd w:val="clear" w:color="auto" w:fill="FFFFFF" w:themeFill="background1"/>
            <w:vAlign w:val="bottom"/>
          </w:tcPr>
          <w:p w14:paraId="4C9D4DFF" w14:textId="044F395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shd w:val="clear" w:color="auto" w:fill="FFFFFF" w:themeFill="background1"/>
            <w:vAlign w:val="bottom"/>
          </w:tcPr>
          <w:p w14:paraId="170170A2" w14:textId="62BB60AE"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shd w:val="clear" w:color="auto" w:fill="FFFFFF" w:themeFill="background1"/>
            <w:vAlign w:val="bottom"/>
          </w:tcPr>
          <w:p w14:paraId="43CF19CD" w14:textId="226811D8"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shd w:val="clear" w:color="auto" w:fill="FFFFFF" w:themeFill="background1"/>
            <w:vAlign w:val="bottom"/>
          </w:tcPr>
          <w:p w14:paraId="581C7ED9" w14:textId="4BB9DF7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2917B1B0" w14:textId="77777777" w:rsidTr="4DAF57C6">
        <w:trPr>
          <w:trHeight w:val="300"/>
        </w:trPr>
        <w:tc>
          <w:tcPr>
            <w:tcW w:w="555" w:type="dxa"/>
            <w:shd w:val="clear" w:color="auto" w:fill="FFFFFF" w:themeFill="background1"/>
            <w:vAlign w:val="bottom"/>
          </w:tcPr>
          <w:p w14:paraId="1F808458" w14:textId="7C70896F"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t xml:space="preserve"> </w:t>
            </w:r>
          </w:p>
        </w:tc>
        <w:tc>
          <w:tcPr>
            <w:tcW w:w="5319" w:type="dxa"/>
            <w:shd w:val="clear" w:color="auto" w:fill="FFFFFF" w:themeFill="background1"/>
            <w:vAlign w:val="center"/>
          </w:tcPr>
          <w:p w14:paraId="78033AF2" w14:textId="5E6FD99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shd w:val="clear" w:color="auto" w:fill="FFFFFF" w:themeFill="background1"/>
            <w:vAlign w:val="bottom"/>
          </w:tcPr>
          <w:p w14:paraId="6814D854" w14:textId="00D9917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shd w:val="clear" w:color="auto" w:fill="FFFFFF" w:themeFill="background1"/>
            <w:vAlign w:val="bottom"/>
          </w:tcPr>
          <w:p w14:paraId="0F39A563" w14:textId="1D6B1C2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shd w:val="clear" w:color="auto" w:fill="FFFFFF" w:themeFill="background1"/>
            <w:vAlign w:val="bottom"/>
          </w:tcPr>
          <w:p w14:paraId="786A9D92" w14:textId="08DA62A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shd w:val="clear" w:color="auto" w:fill="FFFFFF" w:themeFill="background1"/>
            <w:vAlign w:val="bottom"/>
          </w:tcPr>
          <w:p w14:paraId="508B62C4" w14:textId="5CDFEFB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058578C8" w14:textId="77777777" w:rsidTr="4DAF57C6">
        <w:trPr>
          <w:trHeight w:val="300"/>
        </w:trPr>
        <w:tc>
          <w:tcPr>
            <w:tcW w:w="555" w:type="dxa"/>
            <w:tcBorders>
              <w:top w:val="single" w:sz="8" w:space="0" w:color="auto"/>
              <w:left w:val="single" w:sz="8" w:space="0" w:color="auto"/>
              <w:bottom w:val="single" w:sz="8" w:space="0" w:color="auto"/>
              <w:right w:val="single" w:sz="8" w:space="0" w:color="auto"/>
            </w:tcBorders>
            <w:shd w:val="clear" w:color="auto" w:fill="FFFFFF" w:themeFill="background1"/>
            <w:vAlign w:val="bottom"/>
          </w:tcPr>
          <w:p w14:paraId="5042326E" w14:textId="5663FFAA"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t xml:space="preserve"> </w:t>
            </w:r>
          </w:p>
        </w:tc>
        <w:tc>
          <w:tcPr>
            <w:tcW w:w="5319" w:type="dxa"/>
            <w:shd w:val="clear" w:color="auto" w:fill="FFFFFF" w:themeFill="background1"/>
            <w:vAlign w:val="center"/>
          </w:tcPr>
          <w:p w14:paraId="64225AFA" w14:textId="5982D9C1" w:rsidR="37024935" w:rsidRPr="00AE5A84" w:rsidRDefault="37024935">
            <w:pPr>
              <w:rPr>
                <w:rFonts w:ascii="Sylfaen" w:hAnsi="Sylfaen" w:cstheme="minorHAnsi"/>
              </w:rPr>
            </w:pPr>
            <w:r w:rsidRPr="00AE5A84">
              <w:rPr>
                <w:rFonts w:ascii="Sylfaen" w:eastAsia="Calibri" w:hAnsi="Sylfaen" w:cstheme="minorHAnsi"/>
                <w:color w:val="000000" w:themeColor="text1"/>
                <w:sz w:val="20"/>
                <w:szCs w:val="20"/>
              </w:rPr>
              <w:t>Satisfactory subject to conditions outlined below</w:t>
            </w:r>
          </w:p>
        </w:tc>
        <w:tc>
          <w:tcPr>
            <w:tcW w:w="525" w:type="dxa"/>
            <w:shd w:val="clear" w:color="auto" w:fill="FFFFFF" w:themeFill="background1"/>
            <w:vAlign w:val="bottom"/>
          </w:tcPr>
          <w:p w14:paraId="599BE008" w14:textId="2F42EEE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shd w:val="clear" w:color="auto" w:fill="FFFFFF" w:themeFill="background1"/>
            <w:vAlign w:val="bottom"/>
          </w:tcPr>
          <w:p w14:paraId="2FFC9DD3" w14:textId="5AE31269"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shd w:val="clear" w:color="auto" w:fill="FFFFFF" w:themeFill="background1"/>
            <w:vAlign w:val="bottom"/>
          </w:tcPr>
          <w:p w14:paraId="1B56FB43" w14:textId="62D2468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shd w:val="clear" w:color="auto" w:fill="FFFFFF" w:themeFill="background1"/>
            <w:vAlign w:val="bottom"/>
          </w:tcPr>
          <w:p w14:paraId="7D9C99E5" w14:textId="588B210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64086A91" w14:textId="77777777" w:rsidTr="4DAF57C6">
        <w:trPr>
          <w:trHeight w:val="300"/>
        </w:trPr>
        <w:tc>
          <w:tcPr>
            <w:tcW w:w="555" w:type="dxa"/>
            <w:shd w:val="clear" w:color="auto" w:fill="FFFFFF" w:themeFill="background1"/>
            <w:vAlign w:val="bottom"/>
          </w:tcPr>
          <w:p w14:paraId="2F5D5CDF" w14:textId="29B1D567"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t xml:space="preserve"> </w:t>
            </w:r>
          </w:p>
        </w:tc>
        <w:tc>
          <w:tcPr>
            <w:tcW w:w="5319" w:type="dxa"/>
            <w:shd w:val="clear" w:color="auto" w:fill="FFFFFF" w:themeFill="background1"/>
            <w:vAlign w:val="center"/>
          </w:tcPr>
          <w:p w14:paraId="41402609" w14:textId="37ED4CD4" w:rsidR="37024935" w:rsidRPr="00AE5A84" w:rsidRDefault="37024935">
            <w:pPr>
              <w:rPr>
                <w:rFonts w:ascii="Sylfaen" w:hAnsi="Sylfaen" w:cstheme="minorHAnsi"/>
              </w:rPr>
            </w:pPr>
            <w:r w:rsidRPr="00AE5A84">
              <w:rPr>
                <w:rFonts w:ascii="Sylfaen" w:eastAsia="Calibri" w:hAnsi="Sylfaen" w:cstheme="minorHAnsi"/>
                <w:color w:val="000000" w:themeColor="text1"/>
                <w:sz w:val="20"/>
                <w:szCs w:val="20"/>
              </w:rPr>
              <w:t xml:space="preserve"> </w:t>
            </w:r>
          </w:p>
        </w:tc>
        <w:tc>
          <w:tcPr>
            <w:tcW w:w="525" w:type="dxa"/>
            <w:shd w:val="clear" w:color="auto" w:fill="FFFFFF" w:themeFill="background1"/>
            <w:vAlign w:val="bottom"/>
          </w:tcPr>
          <w:p w14:paraId="64D78543" w14:textId="1A06F0D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shd w:val="clear" w:color="auto" w:fill="FFFFFF" w:themeFill="background1"/>
            <w:vAlign w:val="bottom"/>
          </w:tcPr>
          <w:p w14:paraId="775B0C76" w14:textId="17A8EC1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shd w:val="clear" w:color="auto" w:fill="FFFFFF" w:themeFill="background1"/>
            <w:vAlign w:val="bottom"/>
          </w:tcPr>
          <w:p w14:paraId="77B2A259" w14:textId="7E69439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shd w:val="clear" w:color="auto" w:fill="FFFFFF" w:themeFill="background1"/>
            <w:vAlign w:val="bottom"/>
          </w:tcPr>
          <w:p w14:paraId="1E2C3C71" w14:textId="6537630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7CD2D83A" w14:textId="77777777" w:rsidTr="4DAF57C6">
        <w:trPr>
          <w:trHeight w:val="300"/>
        </w:trPr>
        <w:tc>
          <w:tcPr>
            <w:tcW w:w="555" w:type="dxa"/>
            <w:tcBorders>
              <w:top w:val="single" w:sz="8" w:space="0" w:color="auto"/>
              <w:left w:val="single" w:sz="8" w:space="0" w:color="auto"/>
              <w:bottom w:val="single" w:sz="8" w:space="0" w:color="auto"/>
              <w:right w:val="single" w:sz="8" w:space="0" w:color="auto"/>
            </w:tcBorders>
            <w:shd w:val="clear" w:color="auto" w:fill="FFFFFF" w:themeFill="background1"/>
            <w:vAlign w:val="bottom"/>
          </w:tcPr>
          <w:p w14:paraId="33169BEF" w14:textId="02129F85"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t xml:space="preserve"> </w:t>
            </w:r>
          </w:p>
        </w:tc>
        <w:tc>
          <w:tcPr>
            <w:tcW w:w="5319" w:type="dxa"/>
            <w:shd w:val="clear" w:color="auto" w:fill="FFFFFF" w:themeFill="background1"/>
            <w:vAlign w:val="center"/>
          </w:tcPr>
          <w:p w14:paraId="6F8B83D4" w14:textId="4E739BDA" w:rsidR="37024935" w:rsidRPr="00AE5A84" w:rsidRDefault="37024935">
            <w:pPr>
              <w:rPr>
                <w:rFonts w:ascii="Sylfaen" w:hAnsi="Sylfaen" w:cstheme="minorHAnsi"/>
              </w:rPr>
            </w:pPr>
            <w:r w:rsidRPr="00AE5A84">
              <w:rPr>
                <w:rFonts w:ascii="Sylfaen" w:eastAsia="Calibri" w:hAnsi="Sylfaen" w:cstheme="minorHAnsi"/>
                <w:color w:val="000000" w:themeColor="text1"/>
                <w:sz w:val="20"/>
                <w:szCs w:val="20"/>
              </w:rPr>
              <w:t>Unsatisfactory (see comments below)</w:t>
            </w:r>
          </w:p>
        </w:tc>
        <w:tc>
          <w:tcPr>
            <w:tcW w:w="525" w:type="dxa"/>
            <w:shd w:val="clear" w:color="auto" w:fill="FFFFFF" w:themeFill="background1"/>
            <w:vAlign w:val="bottom"/>
          </w:tcPr>
          <w:p w14:paraId="7B2C3DDC" w14:textId="0D589A0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shd w:val="clear" w:color="auto" w:fill="FFFFFF" w:themeFill="background1"/>
            <w:vAlign w:val="bottom"/>
          </w:tcPr>
          <w:p w14:paraId="17104A04" w14:textId="6226CB9C"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shd w:val="clear" w:color="auto" w:fill="FFFFFF" w:themeFill="background1"/>
            <w:vAlign w:val="bottom"/>
          </w:tcPr>
          <w:p w14:paraId="25A09E8F" w14:textId="1AA6B2B9"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shd w:val="clear" w:color="auto" w:fill="FFFFFF" w:themeFill="background1"/>
            <w:vAlign w:val="bottom"/>
          </w:tcPr>
          <w:p w14:paraId="75AC5D78" w14:textId="677697D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4A92FCA4" w14:textId="77777777" w:rsidTr="4DAF57C6">
        <w:trPr>
          <w:trHeight w:val="300"/>
        </w:trPr>
        <w:tc>
          <w:tcPr>
            <w:tcW w:w="555" w:type="dxa"/>
            <w:shd w:val="clear" w:color="auto" w:fill="FFFFFF" w:themeFill="background1"/>
            <w:vAlign w:val="bottom"/>
          </w:tcPr>
          <w:p w14:paraId="43FECF37" w14:textId="68978722"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t xml:space="preserve"> </w:t>
            </w:r>
          </w:p>
        </w:tc>
        <w:tc>
          <w:tcPr>
            <w:tcW w:w="5319" w:type="dxa"/>
            <w:shd w:val="clear" w:color="auto" w:fill="FFFFFF" w:themeFill="background1"/>
            <w:vAlign w:val="center"/>
          </w:tcPr>
          <w:p w14:paraId="49076C42" w14:textId="6FCF68E7"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shd w:val="clear" w:color="auto" w:fill="FFFFFF" w:themeFill="background1"/>
            <w:vAlign w:val="bottom"/>
          </w:tcPr>
          <w:p w14:paraId="15FAFD1B" w14:textId="266A94BF"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shd w:val="clear" w:color="auto" w:fill="FFFFFF" w:themeFill="background1"/>
            <w:vAlign w:val="bottom"/>
          </w:tcPr>
          <w:p w14:paraId="00349873" w14:textId="13C48210"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shd w:val="clear" w:color="auto" w:fill="FFFFFF" w:themeFill="background1"/>
            <w:vAlign w:val="bottom"/>
          </w:tcPr>
          <w:p w14:paraId="2B119D54" w14:textId="2ED03898"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shd w:val="clear" w:color="auto" w:fill="FFFFFF" w:themeFill="background1"/>
            <w:vAlign w:val="bottom"/>
          </w:tcPr>
          <w:p w14:paraId="3005FA72" w14:textId="72DC2161"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5FBC73D4" w14:textId="77777777" w:rsidTr="4DAF57C6">
        <w:trPr>
          <w:trHeight w:val="300"/>
        </w:trPr>
        <w:tc>
          <w:tcPr>
            <w:tcW w:w="555" w:type="dxa"/>
            <w:shd w:val="clear" w:color="auto" w:fill="FFFFFF" w:themeFill="background1"/>
            <w:vAlign w:val="bottom"/>
          </w:tcPr>
          <w:p w14:paraId="423BDA42" w14:textId="1DC23B57"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t xml:space="preserve"> </w:t>
            </w:r>
          </w:p>
        </w:tc>
        <w:tc>
          <w:tcPr>
            <w:tcW w:w="5319" w:type="dxa"/>
            <w:shd w:val="clear" w:color="auto" w:fill="FFFFFF" w:themeFill="background1"/>
            <w:vAlign w:val="center"/>
          </w:tcPr>
          <w:p w14:paraId="54A037FA" w14:textId="26272D41" w:rsidR="37024935" w:rsidRPr="00AE5A84" w:rsidRDefault="37024935">
            <w:pPr>
              <w:rPr>
                <w:rFonts w:ascii="Sylfaen" w:hAnsi="Sylfaen" w:cstheme="minorHAnsi"/>
              </w:rPr>
            </w:pPr>
            <w:r w:rsidRPr="00AE5A84">
              <w:rPr>
                <w:rFonts w:ascii="Sylfaen" w:eastAsia="Calibri" w:hAnsi="Sylfaen" w:cstheme="minorHAnsi"/>
                <w:color w:val="000000" w:themeColor="text1"/>
                <w:sz w:val="20"/>
                <w:szCs w:val="20"/>
              </w:rPr>
              <w:t>Conditions:</w:t>
            </w:r>
          </w:p>
        </w:tc>
        <w:tc>
          <w:tcPr>
            <w:tcW w:w="525" w:type="dxa"/>
            <w:shd w:val="clear" w:color="auto" w:fill="FFFFFF" w:themeFill="background1"/>
            <w:vAlign w:val="bottom"/>
          </w:tcPr>
          <w:p w14:paraId="606A95CD" w14:textId="3AACC57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shd w:val="clear" w:color="auto" w:fill="FFFFFF" w:themeFill="background1"/>
            <w:vAlign w:val="bottom"/>
          </w:tcPr>
          <w:p w14:paraId="1B1FC347" w14:textId="2A730BB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shd w:val="clear" w:color="auto" w:fill="FFFFFF" w:themeFill="background1"/>
            <w:vAlign w:val="bottom"/>
          </w:tcPr>
          <w:p w14:paraId="3B5375C9" w14:textId="2D2DE2FB"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shd w:val="clear" w:color="auto" w:fill="FFFFFF" w:themeFill="background1"/>
            <w:vAlign w:val="bottom"/>
          </w:tcPr>
          <w:p w14:paraId="13295C1A" w14:textId="7CD0B7E9"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2A42387F" w14:textId="77777777" w:rsidTr="4DAF57C6">
        <w:trPr>
          <w:trHeight w:val="300"/>
        </w:trPr>
        <w:tc>
          <w:tcPr>
            <w:tcW w:w="555" w:type="dxa"/>
            <w:shd w:val="clear" w:color="auto" w:fill="FFFFFF" w:themeFill="background1"/>
            <w:vAlign w:val="bottom"/>
          </w:tcPr>
          <w:p w14:paraId="1C0B1C33" w14:textId="1BE0A05E"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t xml:space="preserve"> </w:t>
            </w:r>
          </w:p>
        </w:tc>
        <w:tc>
          <w:tcPr>
            <w:tcW w:w="8506" w:type="dxa"/>
            <w:gridSpan w:val="5"/>
            <w:vMerge w:val="restart"/>
            <w:tcBorders>
              <w:top w:val="single" w:sz="8" w:space="0" w:color="auto"/>
              <w:left w:val="single" w:sz="8" w:space="0" w:color="auto"/>
              <w:bottom w:val="nil"/>
              <w:right w:val="single" w:sz="8" w:space="0" w:color="000000" w:themeColor="text1"/>
            </w:tcBorders>
            <w:shd w:val="clear" w:color="auto" w:fill="FFFFFF" w:themeFill="background1"/>
            <w:vAlign w:val="center"/>
          </w:tcPr>
          <w:p w14:paraId="3A8A81C8" w14:textId="66B7BE8D" w:rsidR="37024935" w:rsidRPr="00AE5A84" w:rsidRDefault="37024935">
            <w:pPr>
              <w:rPr>
                <w:rFonts w:ascii="Sylfaen" w:hAnsi="Sylfaen" w:cstheme="minorHAnsi"/>
              </w:rPr>
            </w:pPr>
            <w:r w:rsidRPr="00AE5A84">
              <w:rPr>
                <w:rFonts w:ascii="Sylfaen" w:eastAsia="Calibri" w:hAnsi="Sylfaen" w:cstheme="minorHAnsi"/>
                <w:color w:val="000000" w:themeColor="text1"/>
                <w:sz w:val="20"/>
                <w:szCs w:val="20"/>
              </w:rPr>
              <w:t xml:space="preserve"> </w:t>
            </w:r>
          </w:p>
        </w:tc>
      </w:tr>
      <w:tr w:rsidR="37024935" w:rsidRPr="00AE5A84" w14:paraId="34573183" w14:textId="77777777" w:rsidTr="4DAF57C6">
        <w:trPr>
          <w:trHeight w:val="300"/>
        </w:trPr>
        <w:tc>
          <w:tcPr>
            <w:tcW w:w="555" w:type="dxa"/>
            <w:shd w:val="clear" w:color="auto" w:fill="FFFFFF" w:themeFill="background1"/>
            <w:vAlign w:val="bottom"/>
          </w:tcPr>
          <w:p w14:paraId="7232949A" w14:textId="19DC0EBB"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t xml:space="preserve"> </w:t>
            </w:r>
          </w:p>
        </w:tc>
        <w:tc>
          <w:tcPr>
            <w:tcW w:w="8506" w:type="dxa"/>
            <w:gridSpan w:val="5"/>
            <w:vMerge/>
            <w:vAlign w:val="center"/>
          </w:tcPr>
          <w:p w14:paraId="73E6326C" w14:textId="77777777" w:rsidR="002E10B2" w:rsidRPr="00AE5A84" w:rsidRDefault="002E10B2">
            <w:pPr>
              <w:rPr>
                <w:rFonts w:ascii="Sylfaen" w:hAnsi="Sylfaen" w:cstheme="minorHAnsi"/>
              </w:rPr>
            </w:pPr>
          </w:p>
        </w:tc>
      </w:tr>
      <w:tr w:rsidR="37024935" w:rsidRPr="00AE5A84" w14:paraId="11E40320" w14:textId="77777777" w:rsidTr="4DAF57C6">
        <w:trPr>
          <w:trHeight w:val="300"/>
        </w:trPr>
        <w:tc>
          <w:tcPr>
            <w:tcW w:w="555" w:type="dxa"/>
            <w:shd w:val="clear" w:color="auto" w:fill="FFFFFF" w:themeFill="background1"/>
            <w:vAlign w:val="bottom"/>
          </w:tcPr>
          <w:p w14:paraId="7B6AE05E" w14:textId="5FC889D4"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t xml:space="preserve"> </w:t>
            </w:r>
          </w:p>
        </w:tc>
        <w:tc>
          <w:tcPr>
            <w:tcW w:w="8506" w:type="dxa"/>
            <w:gridSpan w:val="5"/>
            <w:vMerge/>
            <w:vAlign w:val="center"/>
          </w:tcPr>
          <w:p w14:paraId="75C0E134" w14:textId="77777777" w:rsidR="002E10B2" w:rsidRPr="00AE5A84" w:rsidRDefault="002E10B2">
            <w:pPr>
              <w:rPr>
                <w:rFonts w:ascii="Sylfaen" w:hAnsi="Sylfaen" w:cstheme="minorHAnsi"/>
              </w:rPr>
            </w:pPr>
          </w:p>
        </w:tc>
      </w:tr>
      <w:tr w:rsidR="37024935" w:rsidRPr="00AE5A84" w14:paraId="00C6954B" w14:textId="77777777" w:rsidTr="4DAF57C6">
        <w:trPr>
          <w:trHeight w:val="300"/>
        </w:trPr>
        <w:tc>
          <w:tcPr>
            <w:tcW w:w="555" w:type="dxa"/>
            <w:shd w:val="clear" w:color="auto" w:fill="FFFFFF" w:themeFill="background1"/>
            <w:vAlign w:val="bottom"/>
          </w:tcPr>
          <w:p w14:paraId="3CAE3088" w14:textId="6F791BBE"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t xml:space="preserve"> </w:t>
            </w:r>
          </w:p>
        </w:tc>
        <w:tc>
          <w:tcPr>
            <w:tcW w:w="5319" w:type="dxa"/>
            <w:tcBorders>
              <w:top w:val="single" w:sz="8" w:space="0" w:color="auto"/>
              <w:left w:val="single" w:sz="8" w:space="0" w:color="auto"/>
              <w:right w:val="single" w:sz="8" w:space="0" w:color="000000" w:themeColor="text1"/>
            </w:tcBorders>
            <w:shd w:val="clear" w:color="auto" w:fill="FFFFFF" w:themeFill="background1"/>
            <w:vAlign w:val="center"/>
          </w:tcPr>
          <w:p w14:paraId="2D1D4603" w14:textId="7CC0E687" w:rsidR="37024935" w:rsidRPr="00AE5A84" w:rsidRDefault="37024935">
            <w:pPr>
              <w:rPr>
                <w:rFonts w:ascii="Sylfaen" w:hAnsi="Sylfaen" w:cstheme="minorHAnsi"/>
              </w:rPr>
            </w:pPr>
            <w:r w:rsidRPr="00AE5A84">
              <w:rPr>
                <w:rFonts w:ascii="Sylfaen" w:eastAsia="Calibri" w:hAnsi="Sylfaen" w:cstheme="minorHAnsi"/>
                <w:color w:val="000000" w:themeColor="text1"/>
                <w:sz w:val="20"/>
                <w:szCs w:val="20"/>
              </w:rPr>
              <w:t xml:space="preserve"> </w:t>
            </w:r>
          </w:p>
        </w:tc>
        <w:tc>
          <w:tcPr>
            <w:tcW w:w="525" w:type="dxa"/>
            <w:tcBorders>
              <w:top w:val="single" w:sz="8" w:space="0" w:color="auto"/>
            </w:tcBorders>
            <w:shd w:val="clear" w:color="auto" w:fill="FFFFFF" w:themeFill="background1"/>
            <w:vAlign w:val="bottom"/>
          </w:tcPr>
          <w:p w14:paraId="16FBC62F" w14:textId="0DEA62F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8" w:space="0" w:color="auto"/>
            </w:tcBorders>
            <w:shd w:val="clear" w:color="auto" w:fill="FFFFFF" w:themeFill="background1"/>
            <w:vAlign w:val="bottom"/>
          </w:tcPr>
          <w:p w14:paraId="36552B07" w14:textId="4E57231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8" w:space="0" w:color="auto"/>
            </w:tcBorders>
            <w:shd w:val="clear" w:color="auto" w:fill="FFFFFF" w:themeFill="background1"/>
            <w:vAlign w:val="bottom"/>
          </w:tcPr>
          <w:p w14:paraId="15603718" w14:textId="20C9110B"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8" w:space="0" w:color="auto"/>
              <w:right w:val="single" w:sz="8" w:space="0" w:color="000000" w:themeColor="text1"/>
            </w:tcBorders>
            <w:shd w:val="clear" w:color="auto" w:fill="FFFFFF" w:themeFill="background1"/>
            <w:vAlign w:val="bottom"/>
          </w:tcPr>
          <w:p w14:paraId="4BA65C3F" w14:textId="3EE5AFC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5E65ED9E" w14:textId="77777777" w:rsidTr="4DAF57C6">
        <w:trPr>
          <w:trHeight w:val="300"/>
        </w:trPr>
        <w:tc>
          <w:tcPr>
            <w:tcW w:w="555" w:type="dxa"/>
            <w:shd w:val="clear" w:color="auto" w:fill="FFFFFF" w:themeFill="background1"/>
            <w:vAlign w:val="bottom"/>
          </w:tcPr>
          <w:p w14:paraId="7E3E4C22" w14:textId="72DA952C"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t xml:space="preserve"> </w:t>
            </w:r>
          </w:p>
        </w:tc>
        <w:tc>
          <w:tcPr>
            <w:tcW w:w="5319" w:type="dxa"/>
            <w:tcBorders>
              <w:left w:val="single" w:sz="8" w:space="0" w:color="auto"/>
              <w:right w:val="single" w:sz="8" w:space="0" w:color="000000" w:themeColor="text1"/>
            </w:tcBorders>
            <w:shd w:val="clear" w:color="auto" w:fill="FFFFFF" w:themeFill="background1"/>
            <w:vAlign w:val="center"/>
          </w:tcPr>
          <w:p w14:paraId="79EBBD4D" w14:textId="5046C2DB" w:rsidR="37024935" w:rsidRPr="00AE5A84" w:rsidRDefault="37024935">
            <w:pPr>
              <w:rPr>
                <w:rFonts w:ascii="Sylfaen" w:hAnsi="Sylfaen" w:cstheme="minorHAnsi"/>
              </w:rPr>
            </w:pPr>
            <w:r w:rsidRPr="00AE5A84">
              <w:rPr>
                <w:rFonts w:ascii="Sylfaen" w:eastAsia="Calibri" w:hAnsi="Sylfaen" w:cstheme="minorHAnsi"/>
                <w:color w:val="000000" w:themeColor="text1"/>
                <w:sz w:val="20"/>
                <w:szCs w:val="20"/>
              </w:rPr>
              <w:t>Comments:</w:t>
            </w:r>
          </w:p>
        </w:tc>
        <w:tc>
          <w:tcPr>
            <w:tcW w:w="525" w:type="dxa"/>
            <w:shd w:val="clear" w:color="auto" w:fill="FFFFFF" w:themeFill="background1"/>
            <w:vAlign w:val="bottom"/>
          </w:tcPr>
          <w:p w14:paraId="3C55A291" w14:textId="27ED0D2D"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shd w:val="clear" w:color="auto" w:fill="FFFFFF" w:themeFill="background1"/>
            <w:vAlign w:val="bottom"/>
          </w:tcPr>
          <w:p w14:paraId="1D0CEBDF" w14:textId="40B8E38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shd w:val="clear" w:color="auto" w:fill="FFFFFF" w:themeFill="background1"/>
            <w:vAlign w:val="bottom"/>
          </w:tcPr>
          <w:p w14:paraId="1477F370" w14:textId="49255B6A"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right w:val="single" w:sz="8" w:space="0" w:color="000000" w:themeColor="text1"/>
            </w:tcBorders>
            <w:shd w:val="clear" w:color="auto" w:fill="FFFFFF" w:themeFill="background1"/>
            <w:vAlign w:val="bottom"/>
          </w:tcPr>
          <w:p w14:paraId="08E15721" w14:textId="3FCB50F2"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r>
      <w:tr w:rsidR="37024935" w:rsidRPr="00AE5A84" w14:paraId="2C2228E5" w14:textId="77777777" w:rsidTr="4DAF57C6">
        <w:trPr>
          <w:trHeight w:val="300"/>
        </w:trPr>
        <w:tc>
          <w:tcPr>
            <w:tcW w:w="555" w:type="dxa"/>
            <w:shd w:val="clear" w:color="auto" w:fill="FFFFFF" w:themeFill="background1"/>
            <w:vAlign w:val="bottom"/>
          </w:tcPr>
          <w:p w14:paraId="7F912CB2" w14:textId="5B6E5FFE"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t xml:space="preserve"> </w:t>
            </w:r>
          </w:p>
        </w:tc>
        <w:tc>
          <w:tcPr>
            <w:tcW w:w="8506" w:type="dxa"/>
            <w:gridSpan w:val="5"/>
            <w:vMerge w:val="restart"/>
            <w:tcBorders>
              <w:top w:val="single" w:sz="8" w:space="0" w:color="auto"/>
              <w:left w:val="single" w:sz="8" w:space="0" w:color="auto"/>
              <w:bottom w:val="nil"/>
              <w:right w:val="single" w:sz="8" w:space="0" w:color="000000" w:themeColor="text1"/>
            </w:tcBorders>
            <w:shd w:val="clear" w:color="auto" w:fill="FFFFFF" w:themeFill="background1"/>
            <w:vAlign w:val="center"/>
          </w:tcPr>
          <w:p w14:paraId="1A59B68D" w14:textId="027E586D" w:rsidR="37024935" w:rsidRPr="00AE5A84" w:rsidRDefault="37024935">
            <w:pPr>
              <w:rPr>
                <w:rFonts w:ascii="Sylfaen" w:hAnsi="Sylfaen" w:cstheme="minorHAnsi"/>
              </w:rPr>
            </w:pPr>
            <w:r w:rsidRPr="00AE5A84">
              <w:rPr>
                <w:rFonts w:ascii="Sylfaen" w:eastAsia="Calibri" w:hAnsi="Sylfaen" w:cstheme="minorHAnsi"/>
                <w:color w:val="000000" w:themeColor="text1"/>
                <w:sz w:val="20"/>
                <w:szCs w:val="20"/>
              </w:rPr>
              <w:t xml:space="preserve"> </w:t>
            </w:r>
          </w:p>
        </w:tc>
      </w:tr>
      <w:tr w:rsidR="37024935" w:rsidRPr="00AE5A84" w14:paraId="2C2BA1BD" w14:textId="77777777" w:rsidTr="4DAF57C6">
        <w:trPr>
          <w:trHeight w:val="300"/>
        </w:trPr>
        <w:tc>
          <w:tcPr>
            <w:tcW w:w="555" w:type="dxa"/>
            <w:shd w:val="clear" w:color="auto" w:fill="FFFFFF" w:themeFill="background1"/>
            <w:vAlign w:val="bottom"/>
          </w:tcPr>
          <w:p w14:paraId="78F7DBBB" w14:textId="34156EC5"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t xml:space="preserve"> </w:t>
            </w:r>
          </w:p>
        </w:tc>
        <w:tc>
          <w:tcPr>
            <w:tcW w:w="8506" w:type="dxa"/>
            <w:gridSpan w:val="5"/>
            <w:vMerge/>
            <w:vAlign w:val="center"/>
          </w:tcPr>
          <w:p w14:paraId="048F06AC" w14:textId="77777777" w:rsidR="002E10B2" w:rsidRPr="00AE5A84" w:rsidRDefault="002E10B2">
            <w:pPr>
              <w:rPr>
                <w:rFonts w:ascii="Sylfaen" w:hAnsi="Sylfaen" w:cstheme="minorHAnsi"/>
              </w:rPr>
            </w:pPr>
          </w:p>
        </w:tc>
      </w:tr>
      <w:tr w:rsidR="37024935" w:rsidRPr="00AE5A84" w14:paraId="3E352A7C" w14:textId="77777777" w:rsidTr="4DAF57C6">
        <w:trPr>
          <w:trHeight w:val="300"/>
        </w:trPr>
        <w:tc>
          <w:tcPr>
            <w:tcW w:w="555" w:type="dxa"/>
            <w:shd w:val="clear" w:color="auto" w:fill="FFFFFF" w:themeFill="background1"/>
            <w:vAlign w:val="bottom"/>
          </w:tcPr>
          <w:p w14:paraId="7E12C5DC" w14:textId="59E58165"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t xml:space="preserve"> </w:t>
            </w:r>
          </w:p>
        </w:tc>
        <w:tc>
          <w:tcPr>
            <w:tcW w:w="8506" w:type="dxa"/>
            <w:gridSpan w:val="5"/>
            <w:vMerge/>
            <w:vAlign w:val="center"/>
          </w:tcPr>
          <w:p w14:paraId="4A4B469D" w14:textId="77777777" w:rsidR="002E10B2" w:rsidRPr="00AE5A84" w:rsidRDefault="002E10B2">
            <w:pPr>
              <w:rPr>
                <w:rFonts w:ascii="Sylfaen" w:hAnsi="Sylfaen" w:cstheme="minorHAnsi"/>
              </w:rPr>
            </w:pPr>
          </w:p>
        </w:tc>
      </w:tr>
      <w:tr w:rsidR="37024935" w:rsidRPr="00AE5A84" w14:paraId="3AB2A951" w14:textId="77777777" w:rsidTr="4DAF57C6">
        <w:trPr>
          <w:trHeight w:val="300"/>
        </w:trPr>
        <w:tc>
          <w:tcPr>
            <w:tcW w:w="555" w:type="dxa"/>
            <w:shd w:val="clear" w:color="auto" w:fill="FFFFFF" w:themeFill="background1"/>
            <w:vAlign w:val="bottom"/>
          </w:tcPr>
          <w:p w14:paraId="2757ADDB" w14:textId="3674603B" w:rsidR="37024935" w:rsidRPr="00AE5A84" w:rsidRDefault="37024935" w:rsidP="37024935">
            <w:pPr>
              <w:jc w:val="center"/>
              <w:rPr>
                <w:rFonts w:ascii="Sylfaen" w:hAnsi="Sylfaen" w:cstheme="minorHAnsi"/>
              </w:rPr>
            </w:pPr>
            <w:r w:rsidRPr="00AE5A84">
              <w:rPr>
                <w:rFonts w:ascii="Sylfaen" w:eastAsia="Calibri" w:hAnsi="Sylfaen" w:cstheme="minorHAnsi"/>
                <w:color w:val="000000" w:themeColor="text1"/>
              </w:rPr>
              <w:t xml:space="preserve"> </w:t>
            </w:r>
          </w:p>
        </w:tc>
        <w:tc>
          <w:tcPr>
            <w:tcW w:w="5319" w:type="dxa"/>
            <w:tcBorders>
              <w:top w:val="single" w:sz="8" w:space="0" w:color="auto"/>
              <w:left w:val="single" w:sz="8" w:space="0" w:color="auto"/>
              <w:right w:val="single" w:sz="8" w:space="0" w:color="000000" w:themeColor="text1"/>
            </w:tcBorders>
            <w:shd w:val="clear" w:color="auto" w:fill="FFFFFF" w:themeFill="background1"/>
            <w:vAlign w:val="bottom"/>
          </w:tcPr>
          <w:p w14:paraId="1EC8B36E" w14:textId="139DD5C4"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8" w:space="0" w:color="auto"/>
            </w:tcBorders>
            <w:shd w:val="clear" w:color="auto" w:fill="FFFFFF" w:themeFill="background1"/>
            <w:vAlign w:val="bottom"/>
          </w:tcPr>
          <w:p w14:paraId="30C1F24A" w14:textId="17A83A86"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525" w:type="dxa"/>
            <w:tcBorders>
              <w:top w:val="single" w:sz="8" w:space="0" w:color="auto"/>
            </w:tcBorders>
            <w:shd w:val="clear" w:color="auto" w:fill="FFFFFF" w:themeFill="background1"/>
            <w:vAlign w:val="bottom"/>
          </w:tcPr>
          <w:p w14:paraId="652E50B9" w14:textId="2E667F35"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934" w:type="dxa"/>
            <w:tcBorders>
              <w:top w:val="single" w:sz="8" w:space="0" w:color="auto"/>
            </w:tcBorders>
            <w:shd w:val="clear" w:color="auto" w:fill="FFFFFF" w:themeFill="background1"/>
            <w:vAlign w:val="bottom"/>
          </w:tcPr>
          <w:p w14:paraId="07180D73" w14:textId="1D0E3F03" w:rsidR="37024935" w:rsidRPr="00AE5A84" w:rsidRDefault="37024935">
            <w:pPr>
              <w:rPr>
                <w:rFonts w:ascii="Sylfaen" w:hAnsi="Sylfaen" w:cstheme="minorHAnsi"/>
              </w:rPr>
            </w:pPr>
            <w:r w:rsidRPr="00AE5A84">
              <w:rPr>
                <w:rFonts w:ascii="Sylfaen" w:eastAsia="Calibri" w:hAnsi="Sylfaen" w:cstheme="minorHAnsi"/>
                <w:color w:val="000000" w:themeColor="text1"/>
              </w:rPr>
              <w:t xml:space="preserve"> </w:t>
            </w:r>
          </w:p>
        </w:tc>
        <w:tc>
          <w:tcPr>
            <w:tcW w:w="1203" w:type="dxa"/>
            <w:tcBorders>
              <w:top w:val="single" w:sz="8" w:space="0" w:color="auto"/>
              <w:right w:val="single" w:sz="8" w:space="0" w:color="000000" w:themeColor="text1"/>
            </w:tcBorders>
            <w:shd w:val="clear" w:color="auto" w:fill="FFFFFF" w:themeFill="background1"/>
            <w:vAlign w:val="bottom"/>
          </w:tcPr>
          <w:p w14:paraId="4883C945" w14:textId="1CAD7083" w:rsidR="37024935" w:rsidRPr="00AE5A84" w:rsidRDefault="37024935" w:rsidP="37024935">
            <w:pPr>
              <w:rPr>
                <w:rFonts w:ascii="Sylfaen" w:eastAsia="Calibri" w:hAnsi="Sylfaen" w:cstheme="minorHAnsi"/>
                <w:color w:val="000000" w:themeColor="text1"/>
              </w:rPr>
            </w:pPr>
          </w:p>
        </w:tc>
      </w:tr>
    </w:tbl>
    <w:p w14:paraId="71A815C6" w14:textId="45AD1D5D" w:rsidR="00F02EC9" w:rsidRPr="00AE5A84" w:rsidRDefault="00F02EC9" w:rsidP="37024935">
      <w:pPr>
        <w:rPr>
          <w:rFonts w:ascii="Sylfaen" w:hAnsi="Sylfaen" w:cstheme="minorHAnsi"/>
        </w:rPr>
      </w:pPr>
    </w:p>
    <w:p w14:paraId="5858433E" w14:textId="77777777" w:rsidR="00F02EC9" w:rsidRPr="00AE5A84" w:rsidRDefault="00F02EC9" w:rsidP="00F02EC9">
      <w:pPr>
        <w:rPr>
          <w:rFonts w:ascii="Sylfaen" w:hAnsi="Sylfaen" w:cstheme="minorHAnsi"/>
        </w:rPr>
      </w:pPr>
    </w:p>
    <w:p w14:paraId="4D18742B" w14:textId="77777777" w:rsidR="00F02EC9" w:rsidRPr="00AE5A84" w:rsidRDefault="00F02EC9" w:rsidP="00F02EC9">
      <w:pPr>
        <w:rPr>
          <w:rFonts w:ascii="Sylfaen" w:hAnsi="Sylfaen" w:cstheme="minorHAnsi"/>
        </w:rPr>
      </w:pPr>
      <w:r w:rsidRPr="00AE5A84">
        <w:rPr>
          <w:rFonts w:ascii="Sylfaen" w:hAnsi="Sylfaen" w:cstheme="minorHAnsi"/>
        </w:rPr>
        <w:lastRenderedPageBreak/>
        <w:t>Name:</w:t>
      </w:r>
    </w:p>
    <w:p w14:paraId="3E2D7CDF" w14:textId="77777777" w:rsidR="00F02EC9" w:rsidRPr="00AE5A84" w:rsidRDefault="00F02EC9" w:rsidP="00F02EC9">
      <w:pPr>
        <w:rPr>
          <w:rFonts w:ascii="Sylfaen" w:hAnsi="Sylfaen" w:cstheme="minorHAnsi"/>
        </w:rPr>
      </w:pPr>
      <w:r w:rsidRPr="00AE5A84">
        <w:rPr>
          <w:rFonts w:ascii="Sylfaen" w:hAnsi="Sylfaen" w:cstheme="minorHAnsi"/>
        </w:rPr>
        <w:t>Position:</w:t>
      </w:r>
    </w:p>
    <w:p w14:paraId="721C5C63" w14:textId="6B5D6134" w:rsidR="00F02EC9" w:rsidRPr="00AE5A84" w:rsidRDefault="000F370D" w:rsidP="00F02EC9">
      <w:pPr>
        <w:rPr>
          <w:rFonts w:ascii="Sylfaen" w:hAnsi="Sylfaen" w:cstheme="minorHAnsi"/>
        </w:rPr>
      </w:pPr>
      <w:r>
        <w:rPr>
          <w:rFonts w:ascii="Sylfaen" w:hAnsi="Sylfaen" w:cstheme="minorHAnsi"/>
        </w:rPr>
        <w:t>Bidder</w:t>
      </w:r>
      <w:r w:rsidR="00F02EC9" w:rsidRPr="00AE5A84">
        <w:rPr>
          <w:rFonts w:ascii="Sylfaen" w:hAnsi="Sylfaen" w:cstheme="minorHAnsi"/>
        </w:rPr>
        <w:t>:</w:t>
      </w:r>
    </w:p>
    <w:p w14:paraId="451138F3" w14:textId="77777777" w:rsidR="00F02EC9" w:rsidRPr="00AE5A84" w:rsidRDefault="00F02EC9" w:rsidP="00F02EC9">
      <w:pPr>
        <w:rPr>
          <w:rFonts w:ascii="Sylfaen" w:hAnsi="Sylfaen" w:cstheme="minorHAnsi"/>
        </w:rPr>
      </w:pPr>
      <w:r w:rsidRPr="00AE5A84">
        <w:rPr>
          <w:rFonts w:ascii="Sylfaen" w:hAnsi="Sylfaen" w:cstheme="minorHAnsi"/>
        </w:rPr>
        <w:t>Date:</w:t>
      </w:r>
    </w:p>
    <w:p w14:paraId="40C2AD33" w14:textId="77777777" w:rsidR="00F02EC9" w:rsidRPr="00AE5A84" w:rsidRDefault="00F02EC9" w:rsidP="00F02EC9">
      <w:pPr>
        <w:rPr>
          <w:rFonts w:ascii="Sylfaen" w:hAnsi="Sylfaen" w:cstheme="minorHAnsi"/>
        </w:rPr>
      </w:pPr>
    </w:p>
    <w:p w14:paraId="513A353F" w14:textId="30EF0B02" w:rsidR="00DA3676" w:rsidRPr="00AE5A84" w:rsidRDefault="00CF2A76" w:rsidP="00DA3676">
      <w:pPr>
        <w:pStyle w:val="Heading3"/>
        <w:jc w:val="center"/>
        <w:rPr>
          <w:rFonts w:ascii="Sylfaen" w:hAnsi="Sylfaen" w:cstheme="minorHAnsi"/>
        </w:rPr>
      </w:pPr>
      <w:bookmarkStart w:id="107" w:name="_T7_Third_Party"/>
      <w:bookmarkEnd w:id="107"/>
      <w:r w:rsidRPr="00AE5A84">
        <w:rPr>
          <w:rFonts w:ascii="Sylfaen" w:hAnsi="Sylfaen" w:cstheme="minorHAnsi"/>
        </w:rPr>
        <w:br w:type="page"/>
      </w:r>
      <w:bookmarkStart w:id="108" w:name="_Toc48296504"/>
      <w:bookmarkStart w:id="109" w:name="_Toc118970231"/>
      <w:r w:rsidR="37596307" w:rsidRPr="00AE5A84">
        <w:rPr>
          <w:rFonts w:ascii="Sylfaen" w:hAnsi="Sylfaen" w:cstheme="minorHAnsi"/>
        </w:rPr>
        <w:lastRenderedPageBreak/>
        <w:t>T</w:t>
      </w:r>
      <w:r w:rsidR="00543478">
        <w:rPr>
          <w:rFonts w:ascii="Sylfaen" w:hAnsi="Sylfaen" w:cstheme="minorHAnsi"/>
        </w:rPr>
        <w:t>6</w:t>
      </w:r>
      <w:r w:rsidR="37596307" w:rsidRPr="00AE5A84">
        <w:rPr>
          <w:rFonts w:ascii="Sylfaen" w:hAnsi="Sylfaen" w:cstheme="minorHAnsi"/>
        </w:rPr>
        <w:t xml:space="preserve"> </w:t>
      </w:r>
      <w:bookmarkEnd w:id="108"/>
      <w:r w:rsidR="00C978CD" w:rsidRPr="00AE5A84">
        <w:rPr>
          <w:rFonts w:ascii="Sylfaen" w:hAnsi="Sylfaen" w:cstheme="minorHAnsi"/>
        </w:rPr>
        <w:t>Third Party Questionnaire</w:t>
      </w:r>
      <w:bookmarkEnd w:id="109"/>
    </w:p>
    <w:p w14:paraId="411980B6" w14:textId="77777777" w:rsidR="00DA3676" w:rsidRPr="00AE5A84" w:rsidRDefault="00DA3676" w:rsidP="00DA3676">
      <w:pPr>
        <w:rPr>
          <w:rFonts w:ascii="Sylfaen" w:hAnsi="Sylfaen" w:cstheme="minorHAnsi"/>
        </w:rPr>
      </w:pPr>
    </w:p>
    <w:p w14:paraId="1B9A9BC0" w14:textId="66AA52FA" w:rsidR="005154E7" w:rsidRPr="00AE5A84" w:rsidRDefault="00FB567B" w:rsidP="005B6B8A">
      <w:pPr>
        <w:rPr>
          <w:rFonts w:ascii="Sylfaen" w:hAnsi="Sylfaen" w:cstheme="minorHAnsi"/>
        </w:rPr>
      </w:pPr>
      <w:bookmarkStart w:id="110" w:name="_Toc450841136"/>
      <w:bookmarkStart w:id="111" w:name="_Toc451188009"/>
      <w:r w:rsidRPr="00AE5A84">
        <w:rPr>
          <w:rFonts w:ascii="Sylfaen" w:hAnsi="Sylfaen" w:cstheme="minorHAnsi"/>
        </w:rPr>
        <w:t>access</w:t>
      </w:r>
      <w:r w:rsidR="002979F9" w:rsidRPr="00AE5A84">
        <w:rPr>
          <w:rFonts w:ascii="Sylfaen" w:hAnsi="Sylfaen" w:cstheme="minorHAnsi"/>
        </w:rPr>
        <w:t xml:space="preserve"> and download from</w:t>
      </w:r>
      <w:r w:rsidRPr="00AE5A84">
        <w:rPr>
          <w:rFonts w:ascii="Sylfaen" w:hAnsi="Sylfaen" w:cstheme="minorHAnsi"/>
        </w:rPr>
        <w:t xml:space="preserve"> here: </w:t>
      </w:r>
      <w:hyperlink r:id="rId17" w:history="1">
        <w:r w:rsidRPr="00AE5A84">
          <w:rPr>
            <w:rStyle w:val="Hyperlink"/>
            <w:rFonts w:ascii="Sylfaen" w:hAnsi="Sylfaen" w:cstheme="minorHAnsi"/>
          </w:rPr>
          <w:t>https://contourglobal.box.com/s/js6ahqdmd0a724gicq3xou26yr52a70b</w:t>
        </w:r>
      </w:hyperlink>
      <w:r w:rsidR="005154E7" w:rsidRPr="00AE5A84">
        <w:rPr>
          <w:rFonts w:ascii="Sylfaen" w:hAnsi="Sylfaen" w:cstheme="minorHAnsi"/>
        </w:rPr>
        <w:t xml:space="preserve">) </w:t>
      </w:r>
    </w:p>
    <w:p w14:paraId="1555DE68" w14:textId="77777777" w:rsidR="005154E7" w:rsidRPr="00AE5A84" w:rsidRDefault="005154E7" w:rsidP="005154E7">
      <w:pPr>
        <w:rPr>
          <w:rFonts w:ascii="Sylfaen" w:hAnsi="Sylfaen" w:cstheme="minorHAnsi"/>
          <w:b/>
          <w:i/>
        </w:rPr>
      </w:pPr>
    </w:p>
    <w:p w14:paraId="1A420477" w14:textId="77777777" w:rsidR="005154E7" w:rsidRPr="00AE5A84" w:rsidRDefault="005154E7" w:rsidP="005154E7">
      <w:pPr>
        <w:spacing w:line="200" w:lineRule="exact"/>
        <w:rPr>
          <w:rFonts w:ascii="Sylfaen" w:hAnsi="Sylfaen" w:cstheme="minorHAnsi"/>
        </w:rPr>
      </w:pPr>
    </w:p>
    <w:p w14:paraId="71B2040C" w14:textId="77777777" w:rsidR="005154E7" w:rsidRPr="00AE5A84" w:rsidRDefault="005154E7" w:rsidP="005154E7">
      <w:pPr>
        <w:widowControl/>
        <w:spacing w:after="160" w:line="259" w:lineRule="auto"/>
        <w:rPr>
          <w:rFonts w:ascii="Sylfaen" w:hAnsi="Sylfaen" w:cstheme="minorHAnsi"/>
        </w:rPr>
      </w:pPr>
      <w:r w:rsidRPr="00AE5A84">
        <w:rPr>
          <w:rFonts w:ascii="Sylfaen" w:hAnsi="Sylfaen" w:cstheme="minorHAnsi"/>
        </w:rPr>
        <w:br w:type="page"/>
      </w:r>
    </w:p>
    <w:p w14:paraId="2FDA0317" w14:textId="5360C4F3" w:rsidR="00C157BD" w:rsidRPr="00AE5A84" w:rsidRDefault="00C157BD" w:rsidP="006821A2">
      <w:pPr>
        <w:pStyle w:val="Heading2"/>
        <w:jc w:val="center"/>
        <w:rPr>
          <w:rFonts w:ascii="Sylfaen" w:hAnsi="Sylfaen" w:cstheme="minorHAnsi"/>
        </w:rPr>
      </w:pPr>
      <w:bookmarkStart w:id="112" w:name="_Toc118970232"/>
      <w:r w:rsidRPr="00AE5A84">
        <w:rPr>
          <w:rFonts w:ascii="Sylfaen" w:hAnsi="Sylfaen" w:cstheme="minorHAnsi"/>
        </w:rPr>
        <w:lastRenderedPageBreak/>
        <w:t>Financial Proposal</w:t>
      </w:r>
      <w:r w:rsidR="0092423C" w:rsidRPr="00AE5A84">
        <w:rPr>
          <w:rFonts w:ascii="Sylfaen" w:hAnsi="Sylfaen" w:cstheme="minorHAnsi"/>
        </w:rPr>
        <w:t xml:space="preserve"> Forms</w:t>
      </w:r>
      <w:bookmarkEnd w:id="112"/>
    </w:p>
    <w:p w14:paraId="1DF62EFC" w14:textId="77777777" w:rsidR="00C157BD" w:rsidRPr="00AE5A84" w:rsidRDefault="00C157BD" w:rsidP="00C157BD">
      <w:pPr>
        <w:jc w:val="center"/>
        <w:rPr>
          <w:rFonts w:ascii="Sylfaen" w:hAnsi="Sylfaen" w:cstheme="minorHAnsi"/>
        </w:rPr>
      </w:pPr>
      <w:r w:rsidRPr="00AE5A84">
        <w:rPr>
          <w:rFonts w:ascii="Sylfaen" w:hAnsi="Sylfaen" w:cstheme="minorHAnsi"/>
          <w:b/>
        </w:rPr>
        <w:t>Preamble</w:t>
      </w:r>
    </w:p>
    <w:p w14:paraId="16A57ECE" w14:textId="7063252C" w:rsidR="00C157BD" w:rsidRPr="00AE5A84" w:rsidRDefault="00C157BD" w:rsidP="00C157BD">
      <w:pPr>
        <w:tabs>
          <w:tab w:val="left" w:pos="540"/>
        </w:tabs>
        <w:rPr>
          <w:rFonts w:ascii="Sylfaen" w:hAnsi="Sylfaen" w:cstheme="minorHAnsi"/>
        </w:rPr>
      </w:pPr>
      <w:r w:rsidRPr="00AE5A84">
        <w:rPr>
          <w:rFonts w:ascii="Sylfaen" w:hAnsi="Sylfaen" w:cstheme="minorHAnsi"/>
        </w:rPr>
        <w:t xml:space="preserve">1. The Contract Price is the Contractor’s full and entire compensation for the execution of the </w:t>
      </w:r>
      <w:r w:rsidR="00BC0873" w:rsidRPr="00AE5A84">
        <w:rPr>
          <w:rFonts w:ascii="Sylfaen" w:hAnsi="Sylfaen" w:cstheme="minorHAnsi"/>
        </w:rPr>
        <w:t xml:space="preserve">Scope of </w:t>
      </w:r>
      <w:r w:rsidRPr="00AE5A84">
        <w:rPr>
          <w:rFonts w:ascii="Sylfaen" w:hAnsi="Sylfaen" w:cstheme="minorHAnsi"/>
        </w:rPr>
        <w:t xml:space="preserve">Works. </w:t>
      </w:r>
      <w:r w:rsidR="00610D0D" w:rsidRPr="00610D0D">
        <w:rPr>
          <w:rFonts w:ascii="Sylfaen" w:hAnsi="Sylfaen" w:cstheme="minorHAnsi"/>
        </w:rPr>
        <w:t>Bidders shall be deemed to have read the Technical Specifications and the bid documents and to have reviewed the Drawings to ascertain the full scope of the requirements</w:t>
      </w:r>
      <w:r w:rsidR="00610D0D">
        <w:rPr>
          <w:rFonts w:ascii="Sylfaen" w:hAnsi="Sylfaen" w:cstheme="minorHAnsi"/>
        </w:rPr>
        <w:t xml:space="preserve">. </w:t>
      </w:r>
      <w:r w:rsidR="00610D0D" w:rsidRPr="00610D0D">
        <w:rPr>
          <w:rFonts w:ascii="Sylfaen" w:hAnsi="Sylfaen" w:cstheme="minorHAnsi"/>
        </w:rPr>
        <w:t xml:space="preserve"> </w:t>
      </w:r>
    </w:p>
    <w:p w14:paraId="65FE6845" w14:textId="5114F5D0" w:rsidR="00C157BD" w:rsidRPr="00AE5A84" w:rsidRDefault="00C157BD" w:rsidP="00C157BD">
      <w:pPr>
        <w:tabs>
          <w:tab w:val="left" w:pos="540"/>
        </w:tabs>
        <w:rPr>
          <w:rFonts w:ascii="Sylfaen" w:hAnsi="Sylfaen" w:cstheme="minorHAnsi"/>
        </w:rPr>
      </w:pPr>
      <w:r w:rsidRPr="00AE5A84">
        <w:rPr>
          <w:rFonts w:ascii="Sylfaen" w:hAnsi="Sylfaen" w:cstheme="minorHAnsi"/>
        </w:rPr>
        <w:t xml:space="preserve">2. The Contractor is responsible for the inclusion of all relevant cost elements and fees necessary to perform the </w:t>
      </w:r>
      <w:r w:rsidR="00BC0873" w:rsidRPr="00AE5A84">
        <w:rPr>
          <w:rFonts w:ascii="Sylfaen" w:hAnsi="Sylfaen" w:cstheme="minorHAnsi"/>
        </w:rPr>
        <w:t xml:space="preserve">Scope of </w:t>
      </w:r>
      <w:r w:rsidRPr="00AE5A84">
        <w:rPr>
          <w:rFonts w:ascii="Sylfaen" w:hAnsi="Sylfaen" w:cstheme="minorHAnsi"/>
        </w:rPr>
        <w:t>Works, including payment for all liabilities and other obligations imposed on it by the Contract, as well as the Contractor’s profit.</w:t>
      </w:r>
    </w:p>
    <w:p w14:paraId="66010E65" w14:textId="7866E938" w:rsidR="00C157BD" w:rsidRPr="00AE5A84" w:rsidRDefault="00610D0D" w:rsidP="00C157BD">
      <w:pPr>
        <w:tabs>
          <w:tab w:val="left" w:pos="540"/>
        </w:tabs>
        <w:rPr>
          <w:rFonts w:ascii="Sylfaen" w:hAnsi="Sylfaen" w:cstheme="minorHAnsi"/>
        </w:rPr>
      </w:pPr>
      <w:r>
        <w:rPr>
          <w:rFonts w:ascii="Sylfaen" w:hAnsi="Sylfaen" w:cstheme="minorHAnsi"/>
        </w:rPr>
        <w:t>3</w:t>
      </w:r>
      <w:r w:rsidR="00C157BD" w:rsidRPr="00AE5A84">
        <w:rPr>
          <w:rFonts w:ascii="Sylfaen" w:hAnsi="Sylfaen" w:cstheme="minorHAnsi"/>
        </w:rPr>
        <w:t xml:space="preserve">. Save as expressly stated in the </w:t>
      </w:r>
      <w:r w:rsidR="00BC0873" w:rsidRPr="00AE5A84">
        <w:rPr>
          <w:rFonts w:ascii="Sylfaen" w:hAnsi="Sylfaen" w:cstheme="minorHAnsi"/>
        </w:rPr>
        <w:t>c</w:t>
      </w:r>
      <w:r w:rsidR="00C157BD" w:rsidRPr="00AE5A84">
        <w:rPr>
          <w:rFonts w:ascii="Sylfaen" w:hAnsi="Sylfaen" w:cstheme="minorHAnsi"/>
        </w:rPr>
        <w:t xml:space="preserve">onditions of Contract, the Contract Price and </w:t>
      </w:r>
      <w:r w:rsidR="00BC0873" w:rsidRPr="00AE5A84">
        <w:rPr>
          <w:rFonts w:ascii="Sylfaen" w:hAnsi="Sylfaen" w:cstheme="minorHAnsi"/>
        </w:rPr>
        <w:t>unit prices</w:t>
      </w:r>
      <w:r w:rsidR="00C157BD" w:rsidRPr="00AE5A84">
        <w:rPr>
          <w:rFonts w:ascii="Sylfaen" w:hAnsi="Sylfaen" w:cstheme="minorHAnsi"/>
        </w:rPr>
        <w:t xml:space="preserve"> shall remain fixed and shall not be subject to escalation for any reason whatsoever.</w:t>
      </w:r>
    </w:p>
    <w:p w14:paraId="08AB445F" w14:textId="77777777" w:rsidR="006821A2" w:rsidRPr="00AE5A84" w:rsidRDefault="006821A2">
      <w:pPr>
        <w:widowControl/>
        <w:spacing w:after="160" w:line="259" w:lineRule="auto"/>
        <w:rPr>
          <w:rFonts w:ascii="Sylfaen" w:eastAsia="Times New Roman" w:hAnsi="Sylfaen" w:cstheme="minorHAnsi"/>
          <w:color w:val="243F60"/>
          <w:sz w:val="24"/>
          <w:szCs w:val="24"/>
        </w:rPr>
      </w:pPr>
      <w:r w:rsidRPr="00AE5A84">
        <w:rPr>
          <w:rFonts w:ascii="Sylfaen" w:hAnsi="Sylfaen" w:cstheme="minorHAnsi"/>
        </w:rPr>
        <w:br w:type="page"/>
      </w:r>
    </w:p>
    <w:p w14:paraId="2FD13DFB" w14:textId="73DC77E8" w:rsidR="00806923" w:rsidRPr="00AE5A84" w:rsidRDefault="0092423C" w:rsidP="008109BE">
      <w:pPr>
        <w:pStyle w:val="Heading3"/>
        <w:jc w:val="center"/>
        <w:rPr>
          <w:rFonts w:ascii="Sylfaen" w:hAnsi="Sylfaen" w:cstheme="minorHAnsi"/>
        </w:rPr>
      </w:pPr>
      <w:bookmarkStart w:id="113" w:name="_Toc118970233"/>
      <w:r w:rsidRPr="00AE5A84">
        <w:rPr>
          <w:rFonts w:ascii="Sylfaen" w:hAnsi="Sylfaen" w:cstheme="minorHAnsi"/>
        </w:rPr>
        <w:lastRenderedPageBreak/>
        <w:t xml:space="preserve">F1 </w:t>
      </w:r>
      <w:r w:rsidR="00806923" w:rsidRPr="00AE5A84">
        <w:rPr>
          <w:rFonts w:ascii="Sylfaen" w:hAnsi="Sylfaen" w:cstheme="minorHAnsi"/>
        </w:rPr>
        <w:t>Financial Proposal Submission Form</w:t>
      </w:r>
      <w:bookmarkEnd w:id="110"/>
      <w:bookmarkEnd w:id="111"/>
      <w:bookmarkEnd w:id="113"/>
    </w:p>
    <w:p w14:paraId="194FB790" w14:textId="451BC8CB" w:rsidR="00F219AB" w:rsidRPr="00AE5A84" w:rsidRDefault="00F219AB" w:rsidP="00F219AB">
      <w:pPr>
        <w:rPr>
          <w:rFonts w:ascii="Sylfaen" w:hAnsi="Sylfaen" w:cstheme="minorHAnsi"/>
        </w:rPr>
      </w:pPr>
    </w:p>
    <w:p w14:paraId="09438CB2" w14:textId="4DF1871A" w:rsidR="00806923" w:rsidRPr="00AE5A84" w:rsidRDefault="00B46AD4" w:rsidP="00B46AD4">
      <w:pPr>
        <w:rPr>
          <w:rFonts w:ascii="Sylfaen" w:hAnsi="Sylfaen" w:cstheme="minorHAnsi"/>
          <w:lang w:val="en-GB"/>
        </w:rPr>
      </w:pPr>
      <w:r w:rsidRPr="00AE5A84">
        <w:rPr>
          <w:rFonts w:ascii="Sylfaen" w:hAnsi="Sylfaen" w:cstheme="minorHAnsi"/>
          <w:lang w:val="en-GB"/>
        </w:rPr>
        <w:t>To:</w:t>
      </w:r>
      <w:r w:rsidRPr="00AE5A84">
        <w:rPr>
          <w:rFonts w:ascii="Sylfaen" w:hAnsi="Sylfaen" w:cstheme="minorHAnsi"/>
          <w:lang w:val="en-GB"/>
        </w:rPr>
        <w:tab/>
      </w:r>
      <w:r w:rsidR="008109BE" w:rsidRPr="00AE5A84">
        <w:rPr>
          <w:rFonts w:ascii="Sylfaen" w:hAnsi="Sylfaen" w:cstheme="minorHAnsi"/>
        </w:rPr>
        <w:tab/>
      </w:r>
      <w:r w:rsidR="008109BE" w:rsidRPr="00AE5A84">
        <w:rPr>
          <w:rFonts w:ascii="Sylfaen" w:hAnsi="Sylfaen" w:cstheme="minorHAnsi"/>
        </w:rPr>
        <w:tab/>
      </w:r>
      <w:r w:rsidR="008109BE" w:rsidRPr="00AE5A84">
        <w:rPr>
          <w:rFonts w:ascii="Sylfaen" w:hAnsi="Sylfaen" w:cstheme="minorHAnsi"/>
        </w:rPr>
        <w:tab/>
      </w:r>
      <w:r w:rsidRPr="00AE5A84">
        <w:rPr>
          <w:rFonts w:ascii="Sylfaen" w:hAnsi="Sylfaen" w:cstheme="minorHAnsi"/>
          <w:lang w:val="en-GB"/>
        </w:rPr>
        <w:tab/>
      </w:r>
      <w:r w:rsidRPr="00AE5A84">
        <w:rPr>
          <w:rFonts w:ascii="Sylfaen" w:hAnsi="Sylfaen" w:cstheme="minorHAnsi"/>
          <w:lang w:val="en-GB"/>
        </w:rPr>
        <w:tab/>
      </w:r>
      <w:r w:rsidRPr="00AE5A84">
        <w:rPr>
          <w:rFonts w:ascii="Sylfaen" w:hAnsi="Sylfaen" w:cstheme="minorHAnsi"/>
          <w:lang w:val="en-GB"/>
        </w:rPr>
        <w:tab/>
      </w:r>
      <w:r w:rsidRPr="00AE5A84">
        <w:rPr>
          <w:rFonts w:ascii="Sylfaen" w:hAnsi="Sylfaen" w:cstheme="minorHAnsi"/>
          <w:lang w:val="en-GB"/>
        </w:rPr>
        <w:tab/>
      </w:r>
      <w:r w:rsidRPr="00AE5A84">
        <w:rPr>
          <w:rFonts w:ascii="Sylfaen" w:hAnsi="Sylfaen" w:cstheme="minorHAnsi"/>
          <w:lang w:val="en-GB"/>
        </w:rPr>
        <w:tab/>
      </w:r>
      <w:r w:rsidRPr="00AE5A84">
        <w:rPr>
          <w:rFonts w:ascii="Sylfaen" w:hAnsi="Sylfaen" w:cstheme="minorHAnsi"/>
          <w:lang w:val="en-GB"/>
        </w:rPr>
        <w:tab/>
      </w:r>
      <w:r w:rsidR="00806923" w:rsidRPr="00AE5A84">
        <w:rPr>
          <w:rFonts w:ascii="Sylfaen" w:hAnsi="Sylfaen" w:cstheme="minorHAnsi"/>
          <w:lang w:val="en-GB"/>
        </w:rPr>
        <w:t>[Location, Date]</w:t>
      </w:r>
    </w:p>
    <w:p w14:paraId="06438E4E" w14:textId="77777777" w:rsidR="00B46AD4" w:rsidRPr="00AE5A84" w:rsidRDefault="00B46AD4" w:rsidP="00B46AD4">
      <w:pPr>
        <w:pStyle w:val="EndnoteText"/>
        <w:numPr>
          <w:ilvl w:val="12"/>
          <w:numId w:val="0"/>
        </w:numPr>
        <w:tabs>
          <w:tab w:val="clear" w:pos="432"/>
          <w:tab w:val="left" w:pos="720"/>
        </w:tabs>
        <w:spacing w:before="0" w:after="120"/>
        <w:rPr>
          <w:rFonts w:ascii="Sylfaen" w:hAnsi="Sylfaen" w:cstheme="minorHAnsi"/>
          <w:sz w:val="22"/>
          <w:szCs w:val="22"/>
          <w:lang w:val="en-GB"/>
        </w:rPr>
      </w:pPr>
      <w:r w:rsidRPr="00AE5A84">
        <w:rPr>
          <w:rFonts w:ascii="Sylfaen" w:hAnsi="Sylfaen" w:cstheme="minorHAnsi"/>
          <w:sz w:val="22"/>
          <w:szCs w:val="22"/>
          <w:lang w:val="en-GB"/>
        </w:rPr>
        <w:t>Dear Ladies and/or Gentlemen,</w:t>
      </w:r>
    </w:p>
    <w:p w14:paraId="338D377B" w14:textId="57CC466F" w:rsidR="00806923" w:rsidRPr="00AE5A84" w:rsidRDefault="37596307" w:rsidP="37596307">
      <w:pPr>
        <w:jc w:val="both"/>
        <w:rPr>
          <w:rFonts w:ascii="Sylfaen" w:eastAsia="Calibri" w:hAnsi="Sylfaen" w:cstheme="minorHAnsi"/>
          <w:i/>
          <w:iCs/>
        </w:rPr>
      </w:pPr>
      <w:r w:rsidRPr="00AE5A84">
        <w:rPr>
          <w:rFonts w:ascii="Sylfaen" w:hAnsi="Sylfaen" w:cstheme="minorHAnsi"/>
        </w:rPr>
        <w:t xml:space="preserve">We, the undersigned, offer to provide the </w:t>
      </w:r>
      <w:r w:rsidR="005445B4">
        <w:rPr>
          <w:rFonts w:ascii="Sylfaen" w:hAnsi="Sylfaen" w:cstheme="minorHAnsi"/>
        </w:rPr>
        <w:t xml:space="preserve">CGHC 21/22 </w:t>
      </w:r>
      <w:r w:rsidRPr="00AE5A84">
        <w:rPr>
          <w:rFonts w:ascii="Sylfaen" w:hAnsi="Sylfaen" w:cstheme="minorHAnsi"/>
          <w:i/>
          <w:iCs/>
        </w:rPr>
        <w:t xml:space="preserve">design, manufacture, supply, installation and commissioning of two new </w:t>
      </w:r>
      <w:r w:rsidR="00D84812" w:rsidRPr="00AE5A84">
        <w:rPr>
          <w:rFonts w:ascii="Sylfaen" w:hAnsi="Sylfaen" w:cstheme="minorHAnsi"/>
          <w:i/>
          <w:iCs/>
        </w:rPr>
        <w:t>125MVA</w:t>
      </w:r>
      <w:r w:rsidRPr="00AE5A84">
        <w:rPr>
          <w:rFonts w:ascii="Sylfaen" w:hAnsi="Sylfaen" w:cstheme="minorHAnsi"/>
          <w:i/>
          <w:iCs/>
        </w:rPr>
        <w:t xml:space="preserve">-13.8/220 kV transformers for Shamb HPP of ContourGlobal Hydro Cascade CJSC </w:t>
      </w:r>
      <w:r w:rsidRPr="00AE5A84">
        <w:rPr>
          <w:rFonts w:ascii="Sylfaen" w:hAnsi="Sylfaen" w:cstheme="minorHAnsi"/>
        </w:rPr>
        <w:t xml:space="preserve">in accordance with your Request for Proposal dated </w:t>
      </w:r>
      <w:r w:rsidR="00693B28">
        <w:rPr>
          <w:rFonts w:ascii="Sylfaen" w:hAnsi="Sylfaen" w:cstheme="minorHAnsi"/>
        </w:rPr>
        <w:t xml:space="preserve">10 </w:t>
      </w:r>
      <w:proofErr w:type="gramStart"/>
      <w:r w:rsidR="009B4D7B">
        <w:rPr>
          <w:rFonts w:ascii="Sylfaen" w:hAnsi="Sylfaen" w:cstheme="minorHAnsi"/>
        </w:rPr>
        <w:t xml:space="preserve">November </w:t>
      </w:r>
      <w:r w:rsidRPr="00AE5A84">
        <w:rPr>
          <w:rFonts w:ascii="Sylfaen" w:hAnsi="Sylfaen" w:cstheme="minorHAnsi"/>
        </w:rPr>
        <w:t xml:space="preserve"> </w:t>
      </w:r>
      <w:r w:rsidR="00F05F4F" w:rsidRPr="00AE5A84">
        <w:rPr>
          <w:rFonts w:ascii="Sylfaen" w:hAnsi="Sylfaen" w:cstheme="minorHAnsi"/>
        </w:rPr>
        <w:t>2022</w:t>
      </w:r>
      <w:proofErr w:type="gramEnd"/>
      <w:r w:rsidR="00F05F4F" w:rsidRPr="00AE5A84">
        <w:rPr>
          <w:rFonts w:ascii="Sylfaen" w:hAnsi="Sylfaen" w:cstheme="minorHAnsi"/>
        </w:rPr>
        <w:t xml:space="preserve"> </w:t>
      </w:r>
      <w:r w:rsidRPr="00AE5A84">
        <w:rPr>
          <w:rFonts w:ascii="Sylfaen" w:hAnsi="Sylfaen" w:cstheme="minorHAnsi"/>
        </w:rPr>
        <w:t xml:space="preserve">and our Technical Proposal.  </w:t>
      </w:r>
    </w:p>
    <w:p w14:paraId="61103CC4" w14:textId="0032DF14" w:rsidR="37596307" w:rsidRPr="00AE5A84" w:rsidRDefault="37596307" w:rsidP="37596307">
      <w:pPr>
        <w:jc w:val="both"/>
        <w:rPr>
          <w:rFonts w:ascii="Sylfaen" w:eastAsia="GHEA Grapalat" w:hAnsi="Sylfaen" w:cstheme="minorHAnsi"/>
          <w:color w:val="000000" w:themeColor="text1"/>
        </w:rPr>
      </w:pPr>
      <w:r w:rsidRPr="00AE5A84">
        <w:rPr>
          <w:rFonts w:ascii="Sylfaen" w:eastAsia="GHEA Grapalat" w:hAnsi="Sylfaen" w:cstheme="minorHAnsi"/>
          <w:color w:val="000000" w:themeColor="text1"/>
        </w:rPr>
        <w:t xml:space="preserve">Our attached Financial Proposal is for: the amount of </w:t>
      </w:r>
      <w:r w:rsidR="007F49BF" w:rsidRPr="00AE5A84">
        <w:rPr>
          <w:rFonts w:ascii="Sylfaen" w:eastAsia="GHEA Grapalat" w:hAnsi="Sylfaen" w:cstheme="minorHAnsi"/>
          <w:color w:val="000000" w:themeColor="text1"/>
        </w:rPr>
        <w:t>……</w:t>
      </w:r>
      <w:proofErr w:type="gramStart"/>
      <w:r w:rsidR="007F49BF" w:rsidRPr="00AE5A84">
        <w:rPr>
          <w:rFonts w:ascii="Sylfaen" w:eastAsia="GHEA Grapalat" w:hAnsi="Sylfaen" w:cstheme="minorHAnsi"/>
          <w:color w:val="000000" w:themeColor="text1"/>
        </w:rPr>
        <w:t>…..</w:t>
      </w:r>
      <w:proofErr w:type="gramEnd"/>
      <w:r w:rsidR="007F49BF" w:rsidRPr="00AE5A84">
        <w:rPr>
          <w:rFonts w:ascii="Sylfaen" w:eastAsia="GHEA Grapalat" w:hAnsi="Sylfaen" w:cstheme="minorHAnsi"/>
          <w:color w:val="000000" w:themeColor="text1"/>
        </w:rPr>
        <w:t xml:space="preserve"> </w:t>
      </w:r>
      <w:r w:rsidRPr="00AE5A84">
        <w:rPr>
          <w:rFonts w:ascii="Sylfaen" w:eastAsia="GHEA Grapalat" w:hAnsi="Sylfaen" w:cstheme="minorHAnsi"/>
          <w:color w:val="000000" w:themeColor="text1"/>
        </w:rPr>
        <w:t>[</w:t>
      </w:r>
      <w:r w:rsidRPr="00AE5A84">
        <w:rPr>
          <w:rFonts w:ascii="Sylfaen" w:eastAsia="GHEA Grapalat" w:hAnsi="Sylfaen" w:cstheme="minorHAnsi"/>
          <w:i/>
          <w:iCs/>
          <w:color w:val="000000" w:themeColor="text1"/>
        </w:rPr>
        <w:t>Insert amount(s) in words and figures</w:t>
      </w:r>
      <w:r w:rsidRPr="00AE5A84">
        <w:rPr>
          <w:rFonts w:ascii="Sylfaen" w:eastAsia="GHEA Grapalat" w:hAnsi="Sylfaen" w:cstheme="minorHAnsi"/>
          <w:color w:val="000000" w:themeColor="text1"/>
        </w:rPr>
        <w:t xml:space="preserve">], </w:t>
      </w:r>
      <w:r w:rsidR="007F49BF" w:rsidRPr="00AE5A84">
        <w:rPr>
          <w:rFonts w:ascii="Sylfaen" w:eastAsia="GHEA Grapalat" w:hAnsi="Sylfaen" w:cstheme="minorHAnsi"/>
          <w:color w:val="000000" w:themeColor="text1"/>
        </w:rPr>
        <w:t>[</w:t>
      </w:r>
      <w:r w:rsidR="007F49BF" w:rsidRPr="00AE5A84">
        <w:rPr>
          <w:rFonts w:ascii="Sylfaen" w:eastAsia="GHEA Grapalat" w:hAnsi="Sylfaen" w:cstheme="minorHAnsi"/>
          <w:color w:val="000000" w:themeColor="text1"/>
          <w:highlight w:val="yellow"/>
        </w:rPr>
        <w:t>insert currency</w:t>
      </w:r>
      <w:r w:rsidR="007F49BF" w:rsidRPr="00AE5A84">
        <w:rPr>
          <w:rFonts w:ascii="Sylfaen" w:eastAsia="GHEA Grapalat" w:hAnsi="Sylfaen" w:cstheme="minorHAnsi"/>
          <w:color w:val="000000" w:themeColor="text1"/>
        </w:rPr>
        <w:t xml:space="preserve">] </w:t>
      </w:r>
      <w:bookmarkStart w:id="114" w:name="_Hlk90233199"/>
      <w:r w:rsidRPr="00AE5A84">
        <w:rPr>
          <w:rFonts w:ascii="Sylfaen" w:eastAsia="GHEA Grapalat" w:hAnsi="Sylfaen" w:cstheme="minorHAnsi"/>
          <w:color w:val="000000" w:themeColor="text1"/>
        </w:rPr>
        <w:t>including all costs, earnings and with the sole exception of taxes and other duties applicable per Armenian legislation in the Republic of Armenia</w:t>
      </w:r>
      <w:bookmarkEnd w:id="114"/>
      <w:r w:rsidRPr="00AE5A84">
        <w:rPr>
          <w:rFonts w:ascii="Sylfaen" w:eastAsia="GHEA Grapalat" w:hAnsi="Sylfaen" w:cstheme="minorHAnsi"/>
          <w:color w:val="000000" w:themeColor="text1"/>
        </w:rPr>
        <w:t>.</w:t>
      </w:r>
    </w:p>
    <w:p w14:paraId="090FA133" w14:textId="31A5BBB8" w:rsidR="37596307" w:rsidRPr="00AE5A84" w:rsidRDefault="37596307" w:rsidP="37596307">
      <w:pPr>
        <w:jc w:val="both"/>
        <w:rPr>
          <w:rFonts w:ascii="Sylfaen" w:eastAsia="GHEA Grapalat" w:hAnsi="Sylfaen" w:cstheme="minorHAnsi"/>
          <w:color w:val="000000" w:themeColor="text1"/>
        </w:rPr>
      </w:pPr>
      <w:r w:rsidRPr="00AE5A84">
        <w:rPr>
          <w:rFonts w:ascii="Sylfaen" w:eastAsia="GHEA Grapalat" w:hAnsi="Sylfaen" w:cstheme="minorHAnsi"/>
          <w:color w:val="000000" w:themeColor="text1"/>
        </w:rPr>
        <w:t xml:space="preserve">I, hereby confirm, that in the existence of double taxation treaty (convention) between the residence countries of the </w:t>
      </w:r>
      <w:r w:rsidR="000F370D">
        <w:rPr>
          <w:rFonts w:ascii="Sylfaen" w:eastAsia="GHEA Grapalat" w:hAnsi="Sylfaen" w:cstheme="minorHAnsi"/>
          <w:color w:val="000000" w:themeColor="text1"/>
        </w:rPr>
        <w:t>Bidder</w:t>
      </w:r>
      <w:r w:rsidRPr="00AE5A84">
        <w:rPr>
          <w:rFonts w:ascii="Sylfaen" w:eastAsia="GHEA Grapalat" w:hAnsi="Sylfaen" w:cstheme="minorHAnsi"/>
          <w:color w:val="000000" w:themeColor="text1"/>
        </w:rPr>
        <w:t xml:space="preserve"> and </w:t>
      </w:r>
      <w:r w:rsidR="007F49BF" w:rsidRPr="00AE5A84">
        <w:rPr>
          <w:rFonts w:ascii="Sylfaen" w:eastAsia="GHEA Grapalat" w:hAnsi="Sylfaen" w:cstheme="minorHAnsi"/>
          <w:color w:val="000000" w:themeColor="text1"/>
        </w:rPr>
        <w:t>the Republic of Armenia</w:t>
      </w:r>
      <w:r w:rsidRPr="00AE5A84">
        <w:rPr>
          <w:rFonts w:ascii="Sylfaen" w:eastAsia="GHEA Grapalat" w:hAnsi="Sylfaen" w:cstheme="minorHAnsi"/>
          <w:color w:val="000000" w:themeColor="text1"/>
        </w:rPr>
        <w:t xml:space="preserve">, the </w:t>
      </w:r>
      <w:r w:rsidR="000F370D">
        <w:rPr>
          <w:rFonts w:ascii="Sylfaen" w:eastAsia="GHEA Grapalat" w:hAnsi="Sylfaen" w:cstheme="minorHAnsi"/>
          <w:color w:val="000000" w:themeColor="text1"/>
        </w:rPr>
        <w:t>Bidder</w:t>
      </w:r>
      <w:r w:rsidRPr="00AE5A84">
        <w:rPr>
          <w:rFonts w:ascii="Sylfaen" w:eastAsia="GHEA Grapalat" w:hAnsi="Sylfaen" w:cstheme="minorHAnsi"/>
          <w:color w:val="000000" w:themeColor="text1"/>
        </w:rPr>
        <w:t xml:space="preserve"> is obliged to provide </w:t>
      </w:r>
      <w:r w:rsidR="007F49BF" w:rsidRPr="00AE5A84">
        <w:rPr>
          <w:rFonts w:ascii="Sylfaen" w:eastAsia="GHEA Grapalat" w:hAnsi="Sylfaen" w:cstheme="minorHAnsi"/>
          <w:color w:val="000000" w:themeColor="text1"/>
        </w:rPr>
        <w:t xml:space="preserve">a </w:t>
      </w:r>
      <w:r w:rsidRPr="00AE5A84">
        <w:rPr>
          <w:rFonts w:ascii="Sylfaen" w:eastAsia="GHEA Grapalat" w:hAnsi="Sylfaen" w:cstheme="minorHAnsi"/>
          <w:color w:val="000000" w:themeColor="text1"/>
        </w:rPr>
        <w:t>certificate of residence</w:t>
      </w:r>
      <w:r w:rsidR="007F49BF" w:rsidRPr="00AE5A84">
        <w:rPr>
          <w:rFonts w:ascii="Sylfaen" w:eastAsia="GHEA Grapalat" w:hAnsi="Sylfaen" w:cstheme="minorHAnsi"/>
          <w:color w:val="000000" w:themeColor="text1"/>
        </w:rPr>
        <w:t xml:space="preserve"> tax residence for the year(s) required by the Employer</w:t>
      </w:r>
      <w:r w:rsidRPr="00AE5A84">
        <w:rPr>
          <w:rFonts w:ascii="Sylfaen" w:eastAsia="GHEA Grapalat" w:hAnsi="Sylfaen" w:cstheme="minorHAnsi"/>
          <w:color w:val="000000" w:themeColor="text1"/>
        </w:rPr>
        <w:t>.</w:t>
      </w:r>
    </w:p>
    <w:p w14:paraId="5BC67E96" w14:textId="77777777" w:rsidR="00806923" w:rsidRPr="00AE5A84" w:rsidRDefault="37596307" w:rsidP="00806923">
      <w:pPr>
        <w:jc w:val="both"/>
        <w:rPr>
          <w:rFonts w:ascii="Sylfaen" w:hAnsi="Sylfaen" w:cstheme="minorHAnsi"/>
        </w:rPr>
      </w:pPr>
      <w:r w:rsidRPr="00AE5A84">
        <w:rPr>
          <w:rFonts w:ascii="Sylfaen" w:hAnsi="Sylfaen" w:cstheme="minorHAnsi"/>
          <w:lang w:val="en-GB"/>
        </w:rPr>
        <w:t>Our Financial Proposal shall be binding upon us subject to the modifications resulting from negotiations, up to expiration of the validity period of the Proposal.</w:t>
      </w:r>
    </w:p>
    <w:tbl>
      <w:tblPr>
        <w:tblpPr w:leftFromText="180" w:rightFromText="180" w:vertAnchor="text" w:horzAnchor="margin" w:tblpY="162"/>
        <w:tblW w:w="5284" w:type="pct"/>
        <w:tblLook w:val="0000" w:firstRow="0" w:lastRow="0" w:firstColumn="0" w:lastColumn="0" w:noHBand="0" w:noVBand="0"/>
      </w:tblPr>
      <w:tblGrid>
        <w:gridCol w:w="880"/>
        <w:gridCol w:w="3601"/>
        <w:gridCol w:w="1355"/>
        <w:gridCol w:w="1978"/>
        <w:gridCol w:w="1891"/>
      </w:tblGrid>
      <w:tr w:rsidR="00C478E0" w:rsidRPr="00C478E0" w14:paraId="59F00BA0" w14:textId="77777777" w:rsidTr="007F145E">
        <w:trPr>
          <w:cantSplit/>
          <w:tblHeader/>
        </w:trPr>
        <w:tc>
          <w:tcPr>
            <w:tcW w:w="454" w:type="pct"/>
            <w:tcBorders>
              <w:top w:val="single" w:sz="12" w:space="0" w:color="auto"/>
              <w:left w:val="single" w:sz="12" w:space="0" w:color="auto"/>
              <w:bottom w:val="single" w:sz="6" w:space="0" w:color="auto"/>
              <w:right w:val="single" w:sz="6" w:space="0" w:color="auto"/>
            </w:tcBorders>
            <w:shd w:val="clear" w:color="auto" w:fill="D9D9D9"/>
          </w:tcPr>
          <w:p w14:paraId="43D93BC1" w14:textId="77777777" w:rsidR="00C478E0" w:rsidRPr="00C478E0" w:rsidRDefault="00C478E0" w:rsidP="00753C36">
            <w:pPr>
              <w:snapToGrid w:val="0"/>
              <w:jc w:val="center"/>
              <w:rPr>
                <w:rFonts w:ascii="Sylfaen" w:hAnsi="Sylfaen"/>
                <w:sz w:val="20"/>
              </w:rPr>
            </w:pPr>
            <w:r w:rsidRPr="00C478E0">
              <w:rPr>
                <w:rFonts w:ascii="Sylfaen" w:hAnsi="Sylfaen"/>
                <w:sz w:val="20"/>
              </w:rPr>
              <w:t>Item #</w:t>
            </w:r>
          </w:p>
        </w:tc>
        <w:tc>
          <w:tcPr>
            <w:tcW w:w="1855" w:type="pct"/>
            <w:tcBorders>
              <w:top w:val="single" w:sz="12" w:space="0" w:color="auto"/>
              <w:left w:val="single" w:sz="6" w:space="0" w:color="auto"/>
              <w:bottom w:val="single" w:sz="6" w:space="0" w:color="auto"/>
              <w:right w:val="single" w:sz="6" w:space="0" w:color="auto"/>
            </w:tcBorders>
            <w:shd w:val="clear" w:color="auto" w:fill="D9D9D9"/>
          </w:tcPr>
          <w:p w14:paraId="7FD62D62" w14:textId="77777777" w:rsidR="00C478E0" w:rsidRPr="00C478E0" w:rsidRDefault="00C478E0" w:rsidP="00753C36">
            <w:pPr>
              <w:snapToGrid w:val="0"/>
              <w:jc w:val="center"/>
              <w:rPr>
                <w:rFonts w:ascii="Sylfaen" w:hAnsi="Sylfaen"/>
                <w:sz w:val="20"/>
              </w:rPr>
            </w:pPr>
            <w:r w:rsidRPr="00C478E0">
              <w:rPr>
                <w:rFonts w:ascii="Sylfaen" w:hAnsi="Sylfaen"/>
                <w:sz w:val="20"/>
              </w:rPr>
              <w:t>Description</w:t>
            </w:r>
          </w:p>
        </w:tc>
        <w:tc>
          <w:tcPr>
            <w:tcW w:w="697" w:type="pct"/>
            <w:tcBorders>
              <w:top w:val="single" w:sz="12" w:space="0" w:color="auto"/>
              <w:left w:val="single" w:sz="6" w:space="0" w:color="auto"/>
              <w:bottom w:val="single" w:sz="6" w:space="0" w:color="auto"/>
              <w:right w:val="single" w:sz="6" w:space="0" w:color="auto"/>
            </w:tcBorders>
            <w:shd w:val="clear" w:color="auto" w:fill="D9D9D9"/>
          </w:tcPr>
          <w:p w14:paraId="56980A60" w14:textId="77777777" w:rsidR="00C478E0" w:rsidRPr="00C478E0" w:rsidRDefault="00C478E0" w:rsidP="00753C36">
            <w:pPr>
              <w:snapToGrid w:val="0"/>
              <w:jc w:val="center"/>
              <w:rPr>
                <w:rFonts w:ascii="Sylfaen" w:hAnsi="Sylfaen"/>
                <w:sz w:val="20"/>
              </w:rPr>
            </w:pPr>
            <w:r w:rsidRPr="00C478E0">
              <w:rPr>
                <w:rFonts w:ascii="Sylfaen" w:hAnsi="Sylfaen"/>
                <w:sz w:val="20"/>
              </w:rPr>
              <w:t xml:space="preserve">Quantity Units </w:t>
            </w:r>
          </w:p>
        </w:tc>
        <w:tc>
          <w:tcPr>
            <w:tcW w:w="1019" w:type="pct"/>
            <w:tcBorders>
              <w:top w:val="single" w:sz="12" w:space="0" w:color="auto"/>
              <w:left w:val="single" w:sz="6" w:space="0" w:color="auto"/>
              <w:bottom w:val="single" w:sz="6" w:space="0" w:color="auto"/>
              <w:right w:val="single" w:sz="6" w:space="0" w:color="auto"/>
            </w:tcBorders>
            <w:shd w:val="clear" w:color="auto" w:fill="D9D9D9"/>
          </w:tcPr>
          <w:p w14:paraId="21D2F5CB" w14:textId="0CB8B939" w:rsidR="00C478E0" w:rsidRPr="00C478E0" w:rsidRDefault="00C478E0" w:rsidP="00C478E0">
            <w:pPr>
              <w:snapToGrid w:val="0"/>
              <w:spacing w:line="240" w:lineRule="auto"/>
              <w:jc w:val="center"/>
              <w:rPr>
                <w:rFonts w:ascii="Sylfaen" w:hAnsi="Sylfaen"/>
                <w:sz w:val="20"/>
              </w:rPr>
            </w:pPr>
            <w:r w:rsidRPr="00C478E0">
              <w:rPr>
                <w:rFonts w:ascii="Sylfaen" w:hAnsi="Sylfaen"/>
                <w:sz w:val="20"/>
              </w:rPr>
              <w:t xml:space="preserve">Unit </w:t>
            </w:r>
            <w:proofErr w:type="gramStart"/>
            <w:r w:rsidRPr="00C478E0">
              <w:rPr>
                <w:rFonts w:ascii="Sylfaen" w:hAnsi="Sylfaen"/>
                <w:sz w:val="20"/>
              </w:rPr>
              <w:t xml:space="preserve">price  </w:t>
            </w:r>
            <w:r>
              <w:rPr>
                <w:rFonts w:ascii="Sylfaen" w:hAnsi="Sylfaen"/>
                <w:sz w:val="20"/>
              </w:rPr>
              <w:t>in</w:t>
            </w:r>
            <w:proofErr w:type="gramEnd"/>
            <w:r>
              <w:rPr>
                <w:rFonts w:ascii="Sylfaen" w:hAnsi="Sylfaen"/>
                <w:sz w:val="20"/>
              </w:rPr>
              <w:t xml:space="preserve"> USD </w:t>
            </w:r>
            <w:r w:rsidRPr="00C478E0">
              <w:rPr>
                <w:rFonts w:ascii="Sylfaen" w:hAnsi="Sylfaen"/>
                <w:sz w:val="20"/>
              </w:rPr>
              <w:t>(excluding VAT)</w:t>
            </w:r>
          </w:p>
        </w:tc>
        <w:tc>
          <w:tcPr>
            <w:tcW w:w="974" w:type="pct"/>
            <w:tcBorders>
              <w:top w:val="single" w:sz="12" w:space="0" w:color="auto"/>
              <w:left w:val="single" w:sz="6" w:space="0" w:color="auto"/>
              <w:bottom w:val="single" w:sz="6" w:space="0" w:color="auto"/>
              <w:right w:val="single" w:sz="12" w:space="0" w:color="auto"/>
            </w:tcBorders>
            <w:shd w:val="clear" w:color="auto" w:fill="D9D9D9"/>
          </w:tcPr>
          <w:p w14:paraId="352C3C52" w14:textId="0A4BCCAC" w:rsidR="00C478E0" w:rsidRDefault="00C478E0" w:rsidP="00C478E0">
            <w:pPr>
              <w:snapToGrid w:val="0"/>
              <w:spacing w:line="240" w:lineRule="auto"/>
              <w:jc w:val="center"/>
              <w:rPr>
                <w:rFonts w:ascii="Sylfaen" w:hAnsi="Sylfaen"/>
                <w:sz w:val="20"/>
              </w:rPr>
            </w:pPr>
            <w:r w:rsidRPr="00C478E0">
              <w:rPr>
                <w:rFonts w:ascii="Sylfaen" w:hAnsi="Sylfaen"/>
                <w:sz w:val="20"/>
              </w:rPr>
              <w:t>Total price</w:t>
            </w:r>
            <w:r>
              <w:rPr>
                <w:rFonts w:ascii="Sylfaen" w:hAnsi="Sylfaen"/>
                <w:sz w:val="20"/>
              </w:rPr>
              <w:t xml:space="preserve"> in USD</w:t>
            </w:r>
          </w:p>
          <w:p w14:paraId="7D12EBE1" w14:textId="77777777" w:rsidR="00C478E0" w:rsidRPr="00C478E0" w:rsidRDefault="00C478E0" w:rsidP="00C478E0">
            <w:pPr>
              <w:snapToGrid w:val="0"/>
              <w:spacing w:line="240" w:lineRule="auto"/>
              <w:jc w:val="center"/>
              <w:rPr>
                <w:rFonts w:ascii="Sylfaen" w:hAnsi="Sylfaen"/>
                <w:sz w:val="20"/>
              </w:rPr>
            </w:pPr>
            <w:r>
              <w:rPr>
                <w:rFonts w:ascii="Sylfaen" w:hAnsi="Sylfaen"/>
                <w:sz w:val="20"/>
              </w:rPr>
              <w:t>(</w:t>
            </w:r>
            <w:r w:rsidRPr="00232142">
              <w:rPr>
                <w:rFonts w:ascii="Sylfaen" w:hAnsi="Sylfaen"/>
                <w:sz w:val="20"/>
              </w:rPr>
              <w:t>3 x 4</w:t>
            </w:r>
            <w:r>
              <w:rPr>
                <w:rFonts w:ascii="Sylfaen" w:hAnsi="Sylfaen"/>
                <w:sz w:val="20"/>
              </w:rPr>
              <w:t>)</w:t>
            </w:r>
          </w:p>
        </w:tc>
      </w:tr>
      <w:tr w:rsidR="00C478E0" w:rsidRPr="00C478E0" w14:paraId="532A0838" w14:textId="77777777" w:rsidTr="007F145E">
        <w:trPr>
          <w:cantSplit/>
          <w:trHeight w:val="378"/>
          <w:tblHeader/>
        </w:trPr>
        <w:tc>
          <w:tcPr>
            <w:tcW w:w="454" w:type="pct"/>
            <w:tcBorders>
              <w:top w:val="single" w:sz="6" w:space="0" w:color="auto"/>
              <w:left w:val="single" w:sz="12" w:space="0" w:color="auto"/>
              <w:bottom w:val="single" w:sz="12" w:space="0" w:color="auto"/>
              <w:right w:val="single" w:sz="6" w:space="0" w:color="auto"/>
            </w:tcBorders>
            <w:vAlign w:val="center"/>
          </w:tcPr>
          <w:p w14:paraId="68FAE0C0" w14:textId="77777777" w:rsidR="00C478E0" w:rsidRPr="00C478E0" w:rsidRDefault="00C478E0" w:rsidP="00753C36">
            <w:pPr>
              <w:snapToGrid w:val="0"/>
              <w:jc w:val="center"/>
              <w:rPr>
                <w:rFonts w:ascii="Sylfaen" w:hAnsi="Sylfaen"/>
                <w:sz w:val="20"/>
              </w:rPr>
            </w:pPr>
            <w:r w:rsidRPr="00C478E0">
              <w:rPr>
                <w:rFonts w:ascii="Sylfaen" w:hAnsi="Sylfaen"/>
                <w:sz w:val="20"/>
              </w:rPr>
              <w:t>1</w:t>
            </w:r>
          </w:p>
        </w:tc>
        <w:tc>
          <w:tcPr>
            <w:tcW w:w="1855" w:type="pct"/>
            <w:tcBorders>
              <w:top w:val="single" w:sz="6" w:space="0" w:color="auto"/>
              <w:left w:val="single" w:sz="6" w:space="0" w:color="auto"/>
              <w:bottom w:val="single" w:sz="12" w:space="0" w:color="auto"/>
              <w:right w:val="single" w:sz="6" w:space="0" w:color="auto"/>
            </w:tcBorders>
            <w:vAlign w:val="center"/>
          </w:tcPr>
          <w:p w14:paraId="7B8D079A" w14:textId="77777777" w:rsidR="00C478E0" w:rsidRPr="00C478E0" w:rsidRDefault="00C478E0" w:rsidP="00753C36">
            <w:pPr>
              <w:snapToGrid w:val="0"/>
              <w:jc w:val="center"/>
              <w:rPr>
                <w:rFonts w:ascii="Sylfaen" w:hAnsi="Sylfaen"/>
                <w:sz w:val="20"/>
              </w:rPr>
            </w:pPr>
            <w:r w:rsidRPr="00C478E0">
              <w:rPr>
                <w:rFonts w:ascii="Sylfaen" w:hAnsi="Sylfaen"/>
                <w:sz w:val="20"/>
              </w:rPr>
              <w:t>2</w:t>
            </w:r>
          </w:p>
        </w:tc>
        <w:tc>
          <w:tcPr>
            <w:tcW w:w="697" w:type="pct"/>
            <w:tcBorders>
              <w:top w:val="single" w:sz="6" w:space="0" w:color="auto"/>
              <w:left w:val="single" w:sz="6" w:space="0" w:color="auto"/>
              <w:bottom w:val="single" w:sz="12" w:space="0" w:color="auto"/>
              <w:right w:val="single" w:sz="6" w:space="0" w:color="auto"/>
            </w:tcBorders>
            <w:vAlign w:val="center"/>
          </w:tcPr>
          <w:p w14:paraId="6C69A7B0" w14:textId="77777777" w:rsidR="00C478E0" w:rsidRPr="00C478E0" w:rsidRDefault="00C478E0" w:rsidP="00753C36">
            <w:pPr>
              <w:snapToGrid w:val="0"/>
              <w:jc w:val="center"/>
              <w:rPr>
                <w:rFonts w:ascii="Sylfaen" w:hAnsi="Sylfaen"/>
                <w:sz w:val="20"/>
              </w:rPr>
            </w:pPr>
            <w:r w:rsidRPr="00C478E0">
              <w:rPr>
                <w:rFonts w:ascii="Sylfaen" w:hAnsi="Sylfaen"/>
                <w:sz w:val="20"/>
              </w:rPr>
              <w:t>3</w:t>
            </w:r>
          </w:p>
        </w:tc>
        <w:tc>
          <w:tcPr>
            <w:tcW w:w="1019" w:type="pct"/>
            <w:tcBorders>
              <w:top w:val="single" w:sz="6" w:space="0" w:color="auto"/>
              <w:left w:val="single" w:sz="6" w:space="0" w:color="auto"/>
              <w:bottom w:val="single" w:sz="12" w:space="0" w:color="auto"/>
              <w:right w:val="single" w:sz="6" w:space="0" w:color="auto"/>
            </w:tcBorders>
            <w:vAlign w:val="center"/>
          </w:tcPr>
          <w:p w14:paraId="2C52F7CF" w14:textId="77777777" w:rsidR="00C478E0" w:rsidRPr="00C478E0" w:rsidRDefault="00C478E0" w:rsidP="00753C36">
            <w:pPr>
              <w:snapToGrid w:val="0"/>
              <w:jc w:val="center"/>
              <w:rPr>
                <w:rFonts w:ascii="Sylfaen" w:hAnsi="Sylfaen"/>
                <w:sz w:val="20"/>
              </w:rPr>
            </w:pPr>
            <w:r w:rsidRPr="00C478E0">
              <w:rPr>
                <w:rFonts w:ascii="Sylfaen" w:hAnsi="Sylfaen"/>
                <w:sz w:val="20"/>
              </w:rPr>
              <w:t>4</w:t>
            </w:r>
          </w:p>
        </w:tc>
        <w:tc>
          <w:tcPr>
            <w:tcW w:w="974" w:type="pct"/>
            <w:tcBorders>
              <w:top w:val="single" w:sz="6" w:space="0" w:color="auto"/>
              <w:left w:val="single" w:sz="6" w:space="0" w:color="auto"/>
              <w:bottom w:val="single" w:sz="12" w:space="0" w:color="auto"/>
              <w:right w:val="single" w:sz="12" w:space="0" w:color="auto"/>
            </w:tcBorders>
            <w:vAlign w:val="center"/>
          </w:tcPr>
          <w:p w14:paraId="05F99732" w14:textId="77777777" w:rsidR="00C478E0" w:rsidRPr="00C478E0" w:rsidRDefault="00C478E0" w:rsidP="00753C36">
            <w:pPr>
              <w:snapToGrid w:val="0"/>
              <w:jc w:val="center"/>
              <w:rPr>
                <w:rFonts w:ascii="Sylfaen" w:hAnsi="Sylfaen"/>
                <w:sz w:val="20"/>
              </w:rPr>
            </w:pPr>
            <w:r w:rsidRPr="00C478E0">
              <w:rPr>
                <w:rFonts w:ascii="Sylfaen" w:hAnsi="Sylfaen"/>
                <w:sz w:val="20"/>
              </w:rPr>
              <w:t>5</w:t>
            </w:r>
          </w:p>
        </w:tc>
      </w:tr>
      <w:tr w:rsidR="00C478E0" w:rsidRPr="00C478E0" w14:paraId="589F3B26" w14:textId="77777777" w:rsidTr="007F145E">
        <w:trPr>
          <w:cantSplit/>
          <w:trHeight w:val="312"/>
        </w:trPr>
        <w:tc>
          <w:tcPr>
            <w:tcW w:w="454" w:type="pct"/>
            <w:tcBorders>
              <w:top w:val="single" w:sz="12" w:space="0" w:color="auto"/>
              <w:left w:val="single" w:sz="12" w:space="0" w:color="auto"/>
              <w:bottom w:val="single" w:sz="6" w:space="0" w:color="auto"/>
              <w:right w:val="single" w:sz="6" w:space="0" w:color="auto"/>
            </w:tcBorders>
            <w:vAlign w:val="center"/>
          </w:tcPr>
          <w:p w14:paraId="0E8A28E2" w14:textId="7802070B" w:rsidR="00C478E0" w:rsidRPr="00C478E0" w:rsidRDefault="00C478E0" w:rsidP="00753C36">
            <w:pPr>
              <w:snapToGrid w:val="0"/>
              <w:jc w:val="center"/>
              <w:rPr>
                <w:rFonts w:ascii="Sylfaen" w:hAnsi="Sylfaen"/>
                <w:sz w:val="20"/>
              </w:rPr>
            </w:pPr>
          </w:p>
        </w:tc>
        <w:tc>
          <w:tcPr>
            <w:tcW w:w="1855" w:type="pct"/>
            <w:tcBorders>
              <w:top w:val="single" w:sz="12" w:space="0" w:color="auto"/>
              <w:left w:val="single" w:sz="6" w:space="0" w:color="auto"/>
              <w:bottom w:val="single" w:sz="6" w:space="0" w:color="auto"/>
              <w:right w:val="single" w:sz="6" w:space="0" w:color="auto"/>
            </w:tcBorders>
            <w:vAlign w:val="center"/>
          </w:tcPr>
          <w:p w14:paraId="654F2617" w14:textId="00B5FF3C" w:rsidR="00C478E0" w:rsidRPr="00C478E0" w:rsidRDefault="00C478E0" w:rsidP="00C478E0">
            <w:pPr>
              <w:snapToGrid w:val="0"/>
              <w:jc w:val="both"/>
              <w:rPr>
                <w:rFonts w:ascii="Sylfaen" w:hAnsi="Sylfaen"/>
                <w:sz w:val="20"/>
                <w:szCs w:val="24"/>
                <w:lang w:eastAsia="ru-RU"/>
              </w:rPr>
            </w:pPr>
          </w:p>
        </w:tc>
        <w:tc>
          <w:tcPr>
            <w:tcW w:w="697" w:type="pct"/>
            <w:tcBorders>
              <w:top w:val="single" w:sz="12" w:space="0" w:color="auto"/>
              <w:left w:val="single" w:sz="6" w:space="0" w:color="auto"/>
              <w:bottom w:val="single" w:sz="6" w:space="0" w:color="auto"/>
              <w:right w:val="single" w:sz="6" w:space="0" w:color="auto"/>
            </w:tcBorders>
            <w:vAlign w:val="center"/>
          </w:tcPr>
          <w:p w14:paraId="28751ED8" w14:textId="610D5821" w:rsidR="00C478E0" w:rsidRPr="00C478E0" w:rsidRDefault="00C478E0" w:rsidP="00C478E0">
            <w:pPr>
              <w:snapToGrid w:val="0"/>
              <w:ind w:rightChars="25" w:right="55"/>
              <w:jc w:val="center"/>
              <w:rPr>
                <w:rFonts w:ascii="Sylfaen" w:eastAsia="PMingLiU" w:hAnsi="Sylfaen"/>
                <w:color w:val="000000"/>
                <w:sz w:val="20"/>
                <w:szCs w:val="24"/>
              </w:rPr>
            </w:pPr>
          </w:p>
        </w:tc>
        <w:tc>
          <w:tcPr>
            <w:tcW w:w="1019" w:type="pct"/>
            <w:tcBorders>
              <w:top w:val="single" w:sz="12" w:space="0" w:color="auto"/>
              <w:left w:val="single" w:sz="6" w:space="0" w:color="auto"/>
              <w:bottom w:val="single" w:sz="6" w:space="0" w:color="auto"/>
              <w:right w:val="single" w:sz="6" w:space="0" w:color="auto"/>
            </w:tcBorders>
            <w:vAlign w:val="center"/>
          </w:tcPr>
          <w:p w14:paraId="302CF9D2" w14:textId="77777777" w:rsidR="00C478E0" w:rsidRPr="00C478E0" w:rsidRDefault="00C478E0" w:rsidP="00753C36">
            <w:pPr>
              <w:snapToGrid w:val="0"/>
              <w:jc w:val="center"/>
              <w:rPr>
                <w:rFonts w:ascii="Sylfaen" w:hAnsi="Sylfaen"/>
                <w:sz w:val="20"/>
              </w:rPr>
            </w:pPr>
          </w:p>
        </w:tc>
        <w:tc>
          <w:tcPr>
            <w:tcW w:w="974" w:type="pct"/>
            <w:tcBorders>
              <w:top w:val="single" w:sz="12" w:space="0" w:color="auto"/>
              <w:left w:val="single" w:sz="6" w:space="0" w:color="auto"/>
              <w:bottom w:val="single" w:sz="6" w:space="0" w:color="auto"/>
              <w:right w:val="single" w:sz="12" w:space="0" w:color="auto"/>
            </w:tcBorders>
            <w:vAlign w:val="center"/>
          </w:tcPr>
          <w:p w14:paraId="4878AD5A" w14:textId="77777777" w:rsidR="00C478E0" w:rsidRPr="00C478E0" w:rsidRDefault="00C478E0" w:rsidP="00753C36">
            <w:pPr>
              <w:snapToGrid w:val="0"/>
              <w:jc w:val="center"/>
              <w:rPr>
                <w:rFonts w:ascii="Sylfaen" w:hAnsi="Sylfaen"/>
                <w:sz w:val="20"/>
              </w:rPr>
            </w:pPr>
          </w:p>
        </w:tc>
      </w:tr>
      <w:tr w:rsidR="007F145E" w:rsidRPr="00C478E0" w14:paraId="66E6066A" w14:textId="77777777" w:rsidTr="007F145E">
        <w:trPr>
          <w:cantSplit/>
          <w:trHeight w:val="312"/>
        </w:trPr>
        <w:tc>
          <w:tcPr>
            <w:tcW w:w="454" w:type="pct"/>
            <w:tcBorders>
              <w:top w:val="single" w:sz="12" w:space="0" w:color="auto"/>
              <w:left w:val="single" w:sz="12" w:space="0" w:color="auto"/>
              <w:bottom w:val="single" w:sz="6" w:space="0" w:color="auto"/>
              <w:right w:val="single" w:sz="6" w:space="0" w:color="auto"/>
            </w:tcBorders>
            <w:vAlign w:val="center"/>
          </w:tcPr>
          <w:p w14:paraId="52B05C8C" w14:textId="57FADC71" w:rsidR="007F145E" w:rsidRPr="00C478E0" w:rsidRDefault="007F145E" w:rsidP="00753C36">
            <w:pPr>
              <w:snapToGrid w:val="0"/>
              <w:jc w:val="center"/>
              <w:rPr>
                <w:rFonts w:ascii="Sylfaen" w:hAnsi="Sylfaen"/>
                <w:w w:val="99"/>
                <w:sz w:val="20"/>
              </w:rPr>
            </w:pPr>
          </w:p>
        </w:tc>
        <w:tc>
          <w:tcPr>
            <w:tcW w:w="1855" w:type="pct"/>
            <w:tcBorders>
              <w:top w:val="single" w:sz="12" w:space="0" w:color="auto"/>
              <w:left w:val="single" w:sz="6" w:space="0" w:color="auto"/>
              <w:bottom w:val="single" w:sz="6" w:space="0" w:color="auto"/>
              <w:right w:val="single" w:sz="6" w:space="0" w:color="auto"/>
            </w:tcBorders>
            <w:vAlign w:val="center"/>
          </w:tcPr>
          <w:p w14:paraId="52DB5587" w14:textId="4DE7BEB4" w:rsidR="007F145E" w:rsidRPr="00C478E0" w:rsidRDefault="007F145E" w:rsidP="00C478E0">
            <w:pPr>
              <w:snapToGrid w:val="0"/>
              <w:jc w:val="both"/>
              <w:rPr>
                <w:rFonts w:ascii="Sylfaen" w:hAnsi="Sylfaen"/>
                <w:sz w:val="20"/>
                <w:szCs w:val="24"/>
                <w:lang w:eastAsia="ru-RU"/>
              </w:rPr>
            </w:pPr>
          </w:p>
        </w:tc>
        <w:tc>
          <w:tcPr>
            <w:tcW w:w="697" w:type="pct"/>
            <w:tcBorders>
              <w:top w:val="single" w:sz="12" w:space="0" w:color="auto"/>
              <w:left w:val="single" w:sz="6" w:space="0" w:color="auto"/>
              <w:bottom w:val="single" w:sz="6" w:space="0" w:color="auto"/>
              <w:right w:val="single" w:sz="6" w:space="0" w:color="auto"/>
            </w:tcBorders>
            <w:vAlign w:val="center"/>
          </w:tcPr>
          <w:p w14:paraId="436D00BF" w14:textId="77777777" w:rsidR="007F145E" w:rsidRPr="00C478E0" w:rsidRDefault="007F145E" w:rsidP="00C478E0">
            <w:pPr>
              <w:snapToGrid w:val="0"/>
              <w:ind w:rightChars="25" w:right="55"/>
              <w:jc w:val="center"/>
              <w:rPr>
                <w:rFonts w:ascii="Sylfaen" w:eastAsia="PMingLiU" w:hAnsi="Sylfaen"/>
                <w:color w:val="000000"/>
                <w:sz w:val="20"/>
                <w:szCs w:val="24"/>
              </w:rPr>
            </w:pPr>
          </w:p>
        </w:tc>
        <w:tc>
          <w:tcPr>
            <w:tcW w:w="1019" w:type="pct"/>
            <w:tcBorders>
              <w:top w:val="single" w:sz="12" w:space="0" w:color="auto"/>
              <w:left w:val="single" w:sz="6" w:space="0" w:color="auto"/>
              <w:bottom w:val="single" w:sz="6" w:space="0" w:color="auto"/>
              <w:right w:val="single" w:sz="6" w:space="0" w:color="auto"/>
            </w:tcBorders>
            <w:vAlign w:val="center"/>
          </w:tcPr>
          <w:p w14:paraId="47C27E05" w14:textId="77777777" w:rsidR="007F145E" w:rsidRPr="00C478E0" w:rsidRDefault="007F145E" w:rsidP="00753C36">
            <w:pPr>
              <w:snapToGrid w:val="0"/>
              <w:jc w:val="center"/>
              <w:rPr>
                <w:rFonts w:ascii="Sylfaen" w:hAnsi="Sylfaen"/>
                <w:sz w:val="20"/>
              </w:rPr>
            </w:pPr>
          </w:p>
        </w:tc>
        <w:tc>
          <w:tcPr>
            <w:tcW w:w="974" w:type="pct"/>
            <w:tcBorders>
              <w:top w:val="single" w:sz="12" w:space="0" w:color="auto"/>
              <w:left w:val="single" w:sz="6" w:space="0" w:color="auto"/>
              <w:bottom w:val="single" w:sz="6" w:space="0" w:color="auto"/>
              <w:right w:val="single" w:sz="12" w:space="0" w:color="auto"/>
            </w:tcBorders>
            <w:vAlign w:val="center"/>
          </w:tcPr>
          <w:p w14:paraId="0B696F78" w14:textId="77777777" w:rsidR="007F145E" w:rsidRPr="00C478E0" w:rsidRDefault="007F145E" w:rsidP="00753C36">
            <w:pPr>
              <w:snapToGrid w:val="0"/>
              <w:jc w:val="center"/>
              <w:rPr>
                <w:rFonts w:ascii="Sylfaen" w:hAnsi="Sylfaen"/>
                <w:sz w:val="20"/>
              </w:rPr>
            </w:pPr>
          </w:p>
        </w:tc>
      </w:tr>
      <w:tr w:rsidR="007F145E" w:rsidRPr="00C478E0" w14:paraId="7D094D7B" w14:textId="77777777" w:rsidTr="00B64FF9">
        <w:trPr>
          <w:cantSplit/>
          <w:trHeight w:val="312"/>
        </w:trPr>
        <w:tc>
          <w:tcPr>
            <w:tcW w:w="454" w:type="pct"/>
            <w:tcBorders>
              <w:top w:val="single" w:sz="12" w:space="0" w:color="auto"/>
              <w:left w:val="single" w:sz="12" w:space="0" w:color="auto"/>
              <w:bottom w:val="single" w:sz="6" w:space="0" w:color="auto"/>
              <w:right w:val="single" w:sz="6" w:space="0" w:color="auto"/>
            </w:tcBorders>
            <w:vAlign w:val="center"/>
          </w:tcPr>
          <w:p w14:paraId="3A8DE483" w14:textId="4E8BEF8F" w:rsidR="007F145E" w:rsidRDefault="007F145E" w:rsidP="007F145E">
            <w:pPr>
              <w:snapToGrid w:val="0"/>
              <w:jc w:val="center"/>
              <w:rPr>
                <w:rFonts w:ascii="Sylfaen" w:hAnsi="Sylfaen"/>
                <w:w w:val="99"/>
                <w:sz w:val="20"/>
              </w:rPr>
            </w:pPr>
          </w:p>
        </w:tc>
        <w:tc>
          <w:tcPr>
            <w:tcW w:w="1855" w:type="pct"/>
            <w:tcBorders>
              <w:top w:val="single" w:sz="12" w:space="0" w:color="auto"/>
              <w:left w:val="single" w:sz="6" w:space="0" w:color="auto"/>
              <w:bottom w:val="single" w:sz="6" w:space="0" w:color="auto"/>
              <w:right w:val="single" w:sz="6" w:space="0" w:color="auto"/>
            </w:tcBorders>
          </w:tcPr>
          <w:p w14:paraId="708454AC" w14:textId="69721790" w:rsidR="007F145E" w:rsidRDefault="007F145E" w:rsidP="007F145E">
            <w:pPr>
              <w:snapToGrid w:val="0"/>
              <w:jc w:val="both"/>
              <w:rPr>
                <w:rFonts w:ascii="Sylfaen" w:hAnsi="Sylfaen"/>
                <w:sz w:val="20"/>
                <w:szCs w:val="24"/>
                <w:lang w:eastAsia="ru-RU"/>
              </w:rPr>
            </w:pPr>
          </w:p>
        </w:tc>
        <w:tc>
          <w:tcPr>
            <w:tcW w:w="697" w:type="pct"/>
            <w:tcBorders>
              <w:top w:val="single" w:sz="12" w:space="0" w:color="auto"/>
              <w:left w:val="single" w:sz="6" w:space="0" w:color="auto"/>
              <w:bottom w:val="single" w:sz="6" w:space="0" w:color="auto"/>
              <w:right w:val="single" w:sz="6" w:space="0" w:color="auto"/>
            </w:tcBorders>
            <w:vAlign w:val="center"/>
          </w:tcPr>
          <w:p w14:paraId="1FB13795" w14:textId="58FEEE9D" w:rsidR="007F145E" w:rsidRPr="00C478E0" w:rsidRDefault="007F145E" w:rsidP="007F145E">
            <w:pPr>
              <w:snapToGrid w:val="0"/>
              <w:ind w:rightChars="25" w:right="55"/>
              <w:jc w:val="center"/>
              <w:rPr>
                <w:rFonts w:ascii="Sylfaen" w:eastAsia="PMingLiU" w:hAnsi="Sylfaen"/>
                <w:color w:val="000000"/>
                <w:sz w:val="20"/>
                <w:szCs w:val="24"/>
              </w:rPr>
            </w:pPr>
          </w:p>
        </w:tc>
        <w:tc>
          <w:tcPr>
            <w:tcW w:w="1019" w:type="pct"/>
            <w:tcBorders>
              <w:top w:val="single" w:sz="12" w:space="0" w:color="auto"/>
              <w:left w:val="single" w:sz="6" w:space="0" w:color="auto"/>
              <w:bottom w:val="single" w:sz="6" w:space="0" w:color="auto"/>
              <w:right w:val="single" w:sz="6" w:space="0" w:color="auto"/>
            </w:tcBorders>
            <w:vAlign w:val="center"/>
          </w:tcPr>
          <w:p w14:paraId="6CAE1496" w14:textId="77777777" w:rsidR="007F145E" w:rsidRPr="00C478E0" w:rsidRDefault="007F145E" w:rsidP="007F145E">
            <w:pPr>
              <w:snapToGrid w:val="0"/>
              <w:jc w:val="center"/>
              <w:rPr>
                <w:rFonts w:ascii="Sylfaen" w:hAnsi="Sylfaen"/>
                <w:sz w:val="20"/>
              </w:rPr>
            </w:pPr>
          </w:p>
        </w:tc>
        <w:tc>
          <w:tcPr>
            <w:tcW w:w="974" w:type="pct"/>
            <w:tcBorders>
              <w:top w:val="single" w:sz="12" w:space="0" w:color="auto"/>
              <w:left w:val="single" w:sz="6" w:space="0" w:color="auto"/>
              <w:bottom w:val="single" w:sz="6" w:space="0" w:color="auto"/>
              <w:right w:val="single" w:sz="12" w:space="0" w:color="auto"/>
            </w:tcBorders>
            <w:vAlign w:val="center"/>
          </w:tcPr>
          <w:p w14:paraId="6D58A6F1" w14:textId="77777777" w:rsidR="007F145E" w:rsidRPr="00C478E0" w:rsidRDefault="007F145E" w:rsidP="007F145E">
            <w:pPr>
              <w:snapToGrid w:val="0"/>
              <w:jc w:val="center"/>
              <w:rPr>
                <w:rFonts w:ascii="Sylfaen" w:hAnsi="Sylfaen"/>
                <w:sz w:val="20"/>
              </w:rPr>
            </w:pPr>
          </w:p>
        </w:tc>
      </w:tr>
      <w:tr w:rsidR="007F145E" w:rsidRPr="00C478E0" w14:paraId="33F7A77D" w14:textId="77777777" w:rsidTr="00B64FF9">
        <w:trPr>
          <w:cantSplit/>
          <w:trHeight w:val="312"/>
        </w:trPr>
        <w:tc>
          <w:tcPr>
            <w:tcW w:w="454" w:type="pct"/>
            <w:tcBorders>
              <w:top w:val="single" w:sz="12" w:space="0" w:color="auto"/>
              <w:left w:val="single" w:sz="12" w:space="0" w:color="auto"/>
              <w:bottom w:val="single" w:sz="6" w:space="0" w:color="auto"/>
              <w:right w:val="single" w:sz="6" w:space="0" w:color="auto"/>
            </w:tcBorders>
            <w:vAlign w:val="center"/>
          </w:tcPr>
          <w:p w14:paraId="3A4305AB" w14:textId="4714EE2D" w:rsidR="007F145E" w:rsidRDefault="007F145E" w:rsidP="007F145E">
            <w:pPr>
              <w:snapToGrid w:val="0"/>
              <w:jc w:val="center"/>
              <w:rPr>
                <w:rFonts w:ascii="Sylfaen" w:hAnsi="Sylfaen"/>
                <w:w w:val="99"/>
                <w:sz w:val="20"/>
              </w:rPr>
            </w:pPr>
          </w:p>
        </w:tc>
        <w:tc>
          <w:tcPr>
            <w:tcW w:w="1855" w:type="pct"/>
            <w:tcBorders>
              <w:top w:val="single" w:sz="12" w:space="0" w:color="auto"/>
              <w:left w:val="single" w:sz="6" w:space="0" w:color="auto"/>
              <w:bottom w:val="single" w:sz="6" w:space="0" w:color="auto"/>
              <w:right w:val="single" w:sz="6" w:space="0" w:color="auto"/>
            </w:tcBorders>
          </w:tcPr>
          <w:p w14:paraId="383D3B4D" w14:textId="090218D5" w:rsidR="007F145E" w:rsidRDefault="007F145E" w:rsidP="007F145E">
            <w:pPr>
              <w:snapToGrid w:val="0"/>
              <w:jc w:val="both"/>
              <w:rPr>
                <w:rFonts w:ascii="Sylfaen" w:hAnsi="Sylfaen"/>
                <w:sz w:val="20"/>
                <w:szCs w:val="24"/>
                <w:lang w:eastAsia="ru-RU"/>
              </w:rPr>
            </w:pPr>
          </w:p>
        </w:tc>
        <w:tc>
          <w:tcPr>
            <w:tcW w:w="697" w:type="pct"/>
            <w:tcBorders>
              <w:top w:val="single" w:sz="12" w:space="0" w:color="auto"/>
              <w:left w:val="single" w:sz="6" w:space="0" w:color="auto"/>
              <w:bottom w:val="single" w:sz="6" w:space="0" w:color="auto"/>
              <w:right w:val="single" w:sz="6" w:space="0" w:color="auto"/>
            </w:tcBorders>
            <w:vAlign w:val="center"/>
          </w:tcPr>
          <w:p w14:paraId="2018CC12" w14:textId="307F46BF" w:rsidR="007F145E" w:rsidRPr="00C478E0" w:rsidRDefault="007F145E" w:rsidP="007F145E">
            <w:pPr>
              <w:snapToGrid w:val="0"/>
              <w:ind w:rightChars="25" w:right="55"/>
              <w:jc w:val="center"/>
              <w:rPr>
                <w:rFonts w:ascii="Sylfaen" w:eastAsia="PMingLiU" w:hAnsi="Sylfaen"/>
                <w:color w:val="000000"/>
                <w:sz w:val="20"/>
                <w:szCs w:val="24"/>
              </w:rPr>
            </w:pPr>
          </w:p>
        </w:tc>
        <w:tc>
          <w:tcPr>
            <w:tcW w:w="1019" w:type="pct"/>
            <w:tcBorders>
              <w:top w:val="single" w:sz="12" w:space="0" w:color="auto"/>
              <w:left w:val="single" w:sz="6" w:space="0" w:color="auto"/>
              <w:bottom w:val="single" w:sz="6" w:space="0" w:color="auto"/>
              <w:right w:val="single" w:sz="6" w:space="0" w:color="auto"/>
            </w:tcBorders>
            <w:vAlign w:val="center"/>
          </w:tcPr>
          <w:p w14:paraId="725992DF" w14:textId="77777777" w:rsidR="007F145E" w:rsidRPr="00C478E0" w:rsidRDefault="007F145E" w:rsidP="007F145E">
            <w:pPr>
              <w:snapToGrid w:val="0"/>
              <w:jc w:val="center"/>
              <w:rPr>
                <w:rFonts w:ascii="Sylfaen" w:hAnsi="Sylfaen"/>
                <w:sz w:val="20"/>
              </w:rPr>
            </w:pPr>
          </w:p>
        </w:tc>
        <w:tc>
          <w:tcPr>
            <w:tcW w:w="974" w:type="pct"/>
            <w:tcBorders>
              <w:top w:val="single" w:sz="12" w:space="0" w:color="auto"/>
              <w:left w:val="single" w:sz="6" w:space="0" w:color="auto"/>
              <w:bottom w:val="single" w:sz="6" w:space="0" w:color="auto"/>
              <w:right w:val="single" w:sz="12" w:space="0" w:color="auto"/>
            </w:tcBorders>
            <w:vAlign w:val="center"/>
          </w:tcPr>
          <w:p w14:paraId="71646806" w14:textId="77777777" w:rsidR="007F145E" w:rsidRPr="00C478E0" w:rsidRDefault="007F145E" w:rsidP="007F145E">
            <w:pPr>
              <w:snapToGrid w:val="0"/>
              <w:jc w:val="center"/>
              <w:rPr>
                <w:rFonts w:ascii="Sylfaen" w:hAnsi="Sylfaen"/>
                <w:sz w:val="20"/>
              </w:rPr>
            </w:pPr>
          </w:p>
        </w:tc>
      </w:tr>
      <w:tr w:rsidR="007F145E" w:rsidRPr="00C478E0" w14:paraId="3CF793F0" w14:textId="77777777" w:rsidTr="00B64FF9">
        <w:trPr>
          <w:cantSplit/>
          <w:trHeight w:val="312"/>
        </w:trPr>
        <w:tc>
          <w:tcPr>
            <w:tcW w:w="454" w:type="pct"/>
            <w:tcBorders>
              <w:top w:val="single" w:sz="12" w:space="0" w:color="auto"/>
              <w:left w:val="single" w:sz="12" w:space="0" w:color="auto"/>
              <w:bottom w:val="single" w:sz="6" w:space="0" w:color="auto"/>
              <w:right w:val="single" w:sz="6" w:space="0" w:color="auto"/>
            </w:tcBorders>
            <w:vAlign w:val="center"/>
          </w:tcPr>
          <w:p w14:paraId="3D7C9A49" w14:textId="1DC9DD0A" w:rsidR="007F145E" w:rsidRDefault="007F145E" w:rsidP="007F145E">
            <w:pPr>
              <w:snapToGrid w:val="0"/>
              <w:jc w:val="center"/>
              <w:rPr>
                <w:rFonts w:ascii="Sylfaen" w:hAnsi="Sylfaen"/>
                <w:w w:val="99"/>
                <w:sz w:val="20"/>
              </w:rPr>
            </w:pPr>
          </w:p>
        </w:tc>
        <w:tc>
          <w:tcPr>
            <w:tcW w:w="1855" w:type="pct"/>
            <w:tcBorders>
              <w:top w:val="single" w:sz="12" w:space="0" w:color="auto"/>
              <w:left w:val="single" w:sz="6" w:space="0" w:color="auto"/>
              <w:bottom w:val="single" w:sz="6" w:space="0" w:color="auto"/>
              <w:right w:val="single" w:sz="6" w:space="0" w:color="auto"/>
            </w:tcBorders>
          </w:tcPr>
          <w:p w14:paraId="7037AE44" w14:textId="64317F54" w:rsidR="007F145E" w:rsidRDefault="007F145E" w:rsidP="007F145E">
            <w:pPr>
              <w:snapToGrid w:val="0"/>
              <w:jc w:val="both"/>
              <w:rPr>
                <w:rFonts w:ascii="Sylfaen" w:hAnsi="Sylfaen"/>
                <w:sz w:val="20"/>
                <w:szCs w:val="24"/>
                <w:lang w:eastAsia="ru-RU"/>
              </w:rPr>
            </w:pPr>
          </w:p>
        </w:tc>
        <w:tc>
          <w:tcPr>
            <w:tcW w:w="697" w:type="pct"/>
            <w:tcBorders>
              <w:top w:val="single" w:sz="12" w:space="0" w:color="auto"/>
              <w:left w:val="single" w:sz="6" w:space="0" w:color="auto"/>
              <w:bottom w:val="single" w:sz="6" w:space="0" w:color="auto"/>
              <w:right w:val="single" w:sz="6" w:space="0" w:color="auto"/>
            </w:tcBorders>
            <w:vAlign w:val="center"/>
          </w:tcPr>
          <w:p w14:paraId="23255167" w14:textId="59EEAA48" w:rsidR="007F145E" w:rsidRPr="00C478E0" w:rsidRDefault="007F145E" w:rsidP="007F145E">
            <w:pPr>
              <w:snapToGrid w:val="0"/>
              <w:ind w:rightChars="25" w:right="55"/>
              <w:jc w:val="center"/>
              <w:rPr>
                <w:rFonts w:ascii="Sylfaen" w:eastAsia="PMingLiU" w:hAnsi="Sylfaen"/>
                <w:color w:val="000000"/>
                <w:sz w:val="20"/>
                <w:szCs w:val="24"/>
              </w:rPr>
            </w:pPr>
          </w:p>
        </w:tc>
        <w:tc>
          <w:tcPr>
            <w:tcW w:w="1019" w:type="pct"/>
            <w:tcBorders>
              <w:top w:val="single" w:sz="12" w:space="0" w:color="auto"/>
              <w:left w:val="single" w:sz="6" w:space="0" w:color="auto"/>
              <w:bottom w:val="single" w:sz="6" w:space="0" w:color="auto"/>
              <w:right w:val="single" w:sz="6" w:space="0" w:color="auto"/>
            </w:tcBorders>
            <w:vAlign w:val="center"/>
          </w:tcPr>
          <w:p w14:paraId="69B0A911" w14:textId="77777777" w:rsidR="007F145E" w:rsidRPr="00C478E0" w:rsidRDefault="007F145E" w:rsidP="007F145E">
            <w:pPr>
              <w:snapToGrid w:val="0"/>
              <w:jc w:val="center"/>
              <w:rPr>
                <w:rFonts w:ascii="Sylfaen" w:hAnsi="Sylfaen"/>
                <w:sz w:val="20"/>
              </w:rPr>
            </w:pPr>
          </w:p>
        </w:tc>
        <w:tc>
          <w:tcPr>
            <w:tcW w:w="974" w:type="pct"/>
            <w:tcBorders>
              <w:top w:val="single" w:sz="12" w:space="0" w:color="auto"/>
              <w:left w:val="single" w:sz="6" w:space="0" w:color="auto"/>
              <w:bottom w:val="single" w:sz="6" w:space="0" w:color="auto"/>
              <w:right w:val="single" w:sz="12" w:space="0" w:color="auto"/>
            </w:tcBorders>
            <w:vAlign w:val="center"/>
          </w:tcPr>
          <w:p w14:paraId="3952EA69" w14:textId="77777777" w:rsidR="007F145E" w:rsidRPr="00C478E0" w:rsidRDefault="007F145E" w:rsidP="007F145E">
            <w:pPr>
              <w:snapToGrid w:val="0"/>
              <w:jc w:val="center"/>
              <w:rPr>
                <w:rFonts w:ascii="Sylfaen" w:hAnsi="Sylfaen"/>
                <w:sz w:val="20"/>
              </w:rPr>
            </w:pPr>
          </w:p>
        </w:tc>
      </w:tr>
      <w:tr w:rsidR="007F145E" w:rsidRPr="00C478E0" w14:paraId="3DB27A8D" w14:textId="77777777" w:rsidTr="00B64FF9">
        <w:trPr>
          <w:cantSplit/>
          <w:trHeight w:val="312"/>
        </w:trPr>
        <w:tc>
          <w:tcPr>
            <w:tcW w:w="454" w:type="pct"/>
            <w:tcBorders>
              <w:top w:val="single" w:sz="12" w:space="0" w:color="auto"/>
              <w:left w:val="single" w:sz="12" w:space="0" w:color="auto"/>
              <w:bottom w:val="single" w:sz="6" w:space="0" w:color="auto"/>
              <w:right w:val="single" w:sz="6" w:space="0" w:color="auto"/>
            </w:tcBorders>
            <w:vAlign w:val="center"/>
          </w:tcPr>
          <w:p w14:paraId="62D839F7" w14:textId="34077428" w:rsidR="007F145E" w:rsidRDefault="007F145E" w:rsidP="007F145E">
            <w:pPr>
              <w:snapToGrid w:val="0"/>
              <w:jc w:val="center"/>
              <w:rPr>
                <w:rFonts w:ascii="Sylfaen" w:hAnsi="Sylfaen"/>
                <w:w w:val="99"/>
                <w:sz w:val="20"/>
              </w:rPr>
            </w:pPr>
          </w:p>
        </w:tc>
        <w:tc>
          <w:tcPr>
            <w:tcW w:w="1855" w:type="pct"/>
            <w:tcBorders>
              <w:top w:val="single" w:sz="12" w:space="0" w:color="auto"/>
              <w:left w:val="single" w:sz="6" w:space="0" w:color="auto"/>
              <w:bottom w:val="single" w:sz="6" w:space="0" w:color="auto"/>
              <w:right w:val="single" w:sz="6" w:space="0" w:color="auto"/>
            </w:tcBorders>
          </w:tcPr>
          <w:p w14:paraId="1C34B15E" w14:textId="1D0000DE" w:rsidR="007F145E" w:rsidRDefault="007F145E" w:rsidP="007F145E">
            <w:pPr>
              <w:snapToGrid w:val="0"/>
              <w:jc w:val="both"/>
              <w:rPr>
                <w:rFonts w:ascii="Sylfaen" w:hAnsi="Sylfaen"/>
                <w:sz w:val="20"/>
                <w:szCs w:val="24"/>
                <w:lang w:eastAsia="ru-RU"/>
              </w:rPr>
            </w:pPr>
          </w:p>
        </w:tc>
        <w:tc>
          <w:tcPr>
            <w:tcW w:w="697" w:type="pct"/>
            <w:tcBorders>
              <w:top w:val="single" w:sz="12" w:space="0" w:color="auto"/>
              <w:left w:val="single" w:sz="6" w:space="0" w:color="auto"/>
              <w:bottom w:val="single" w:sz="6" w:space="0" w:color="auto"/>
              <w:right w:val="single" w:sz="6" w:space="0" w:color="auto"/>
            </w:tcBorders>
            <w:vAlign w:val="center"/>
          </w:tcPr>
          <w:p w14:paraId="2C85278F" w14:textId="242E126D" w:rsidR="007F145E" w:rsidRPr="00C478E0" w:rsidRDefault="007F145E" w:rsidP="007F145E">
            <w:pPr>
              <w:snapToGrid w:val="0"/>
              <w:ind w:rightChars="25" w:right="55"/>
              <w:jc w:val="center"/>
              <w:rPr>
                <w:rFonts w:ascii="Sylfaen" w:eastAsia="PMingLiU" w:hAnsi="Sylfaen"/>
                <w:color w:val="000000"/>
                <w:sz w:val="20"/>
                <w:szCs w:val="24"/>
              </w:rPr>
            </w:pPr>
          </w:p>
        </w:tc>
        <w:tc>
          <w:tcPr>
            <w:tcW w:w="1019" w:type="pct"/>
            <w:tcBorders>
              <w:top w:val="single" w:sz="12" w:space="0" w:color="auto"/>
              <w:left w:val="single" w:sz="6" w:space="0" w:color="auto"/>
              <w:bottom w:val="single" w:sz="6" w:space="0" w:color="auto"/>
              <w:right w:val="single" w:sz="6" w:space="0" w:color="auto"/>
            </w:tcBorders>
            <w:vAlign w:val="center"/>
          </w:tcPr>
          <w:p w14:paraId="0B4B6C93" w14:textId="77777777" w:rsidR="007F145E" w:rsidRPr="00C478E0" w:rsidRDefault="007F145E" w:rsidP="007F145E">
            <w:pPr>
              <w:snapToGrid w:val="0"/>
              <w:jc w:val="center"/>
              <w:rPr>
                <w:rFonts w:ascii="Sylfaen" w:hAnsi="Sylfaen"/>
                <w:sz w:val="20"/>
              </w:rPr>
            </w:pPr>
          </w:p>
        </w:tc>
        <w:tc>
          <w:tcPr>
            <w:tcW w:w="974" w:type="pct"/>
            <w:tcBorders>
              <w:top w:val="single" w:sz="12" w:space="0" w:color="auto"/>
              <w:left w:val="single" w:sz="6" w:space="0" w:color="auto"/>
              <w:bottom w:val="single" w:sz="6" w:space="0" w:color="auto"/>
              <w:right w:val="single" w:sz="12" w:space="0" w:color="auto"/>
            </w:tcBorders>
            <w:vAlign w:val="center"/>
          </w:tcPr>
          <w:p w14:paraId="6790EBC9" w14:textId="77777777" w:rsidR="007F145E" w:rsidRPr="00C478E0" w:rsidRDefault="007F145E" w:rsidP="007F145E">
            <w:pPr>
              <w:snapToGrid w:val="0"/>
              <w:jc w:val="center"/>
              <w:rPr>
                <w:rFonts w:ascii="Sylfaen" w:hAnsi="Sylfaen"/>
                <w:sz w:val="20"/>
              </w:rPr>
            </w:pPr>
          </w:p>
        </w:tc>
      </w:tr>
      <w:tr w:rsidR="007F145E" w:rsidRPr="00C478E0" w14:paraId="1CEE9788" w14:textId="77777777" w:rsidTr="00B64FF9">
        <w:trPr>
          <w:cantSplit/>
          <w:trHeight w:val="312"/>
        </w:trPr>
        <w:tc>
          <w:tcPr>
            <w:tcW w:w="454" w:type="pct"/>
            <w:tcBorders>
              <w:top w:val="single" w:sz="12" w:space="0" w:color="auto"/>
              <w:left w:val="single" w:sz="12" w:space="0" w:color="auto"/>
              <w:bottom w:val="single" w:sz="6" w:space="0" w:color="auto"/>
              <w:right w:val="single" w:sz="6" w:space="0" w:color="auto"/>
            </w:tcBorders>
            <w:vAlign w:val="center"/>
          </w:tcPr>
          <w:p w14:paraId="3862AAF3" w14:textId="1685A7E8" w:rsidR="007F145E" w:rsidRDefault="007F145E" w:rsidP="007F145E">
            <w:pPr>
              <w:snapToGrid w:val="0"/>
              <w:jc w:val="center"/>
              <w:rPr>
                <w:rFonts w:ascii="Sylfaen" w:hAnsi="Sylfaen"/>
                <w:w w:val="99"/>
                <w:sz w:val="20"/>
              </w:rPr>
            </w:pPr>
          </w:p>
        </w:tc>
        <w:tc>
          <w:tcPr>
            <w:tcW w:w="1855" w:type="pct"/>
            <w:tcBorders>
              <w:top w:val="single" w:sz="12" w:space="0" w:color="auto"/>
              <w:left w:val="single" w:sz="6" w:space="0" w:color="auto"/>
              <w:bottom w:val="single" w:sz="6" w:space="0" w:color="auto"/>
              <w:right w:val="single" w:sz="6" w:space="0" w:color="auto"/>
            </w:tcBorders>
          </w:tcPr>
          <w:p w14:paraId="3C44FBA1" w14:textId="20872DA0" w:rsidR="007F145E" w:rsidRDefault="007F145E" w:rsidP="007F145E">
            <w:pPr>
              <w:snapToGrid w:val="0"/>
              <w:jc w:val="both"/>
              <w:rPr>
                <w:rFonts w:ascii="Sylfaen" w:hAnsi="Sylfaen"/>
                <w:sz w:val="20"/>
                <w:szCs w:val="24"/>
                <w:lang w:eastAsia="ru-RU"/>
              </w:rPr>
            </w:pPr>
          </w:p>
        </w:tc>
        <w:tc>
          <w:tcPr>
            <w:tcW w:w="697" w:type="pct"/>
            <w:tcBorders>
              <w:top w:val="single" w:sz="12" w:space="0" w:color="auto"/>
              <w:left w:val="single" w:sz="6" w:space="0" w:color="auto"/>
              <w:bottom w:val="single" w:sz="6" w:space="0" w:color="auto"/>
              <w:right w:val="single" w:sz="6" w:space="0" w:color="auto"/>
            </w:tcBorders>
            <w:vAlign w:val="center"/>
          </w:tcPr>
          <w:p w14:paraId="3D7610AD" w14:textId="7CEE0B65" w:rsidR="007F145E" w:rsidRPr="00C478E0" w:rsidRDefault="007F145E" w:rsidP="007F145E">
            <w:pPr>
              <w:snapToGrid w:val="0"/>
              <w:ind w:rightChars="25" w:right="55"/>
              <w:jc w:val="center"/>
              <w:rPr>
                <w:rFonts w:ascii="Sylfaen" w:eastAsia="PMingLiU" w:hAnsi="Sylfaen"/>
                <w:color w:val="000000"/>
                <w:sz w:val="20"/>
                <w:szCs w:val="24"/>
              </w:rPr>
            </w:pPr>
          </w:p>
        </w:tc>
        <w:tc>
          <w:tcPr>
            <w:tcW w:w="1019" w:type="pct"/>
            <w:tcBorders>
              <w:top w:val="single" w:sz="12" w:space="0" w:color="auto"/>
              <w:left w:val="single" w:sz="6" w:space="0" w:color="auto"/>
              <w:bottom w:val="single" w:sz="6" w:space="0" w:color="auto"/>
              <w:right w:val="single" w:sz="6" w:space="0" w:color="auto"/>
            </w:tcBorders>
            <w:vAlign w:val="center"/>
          </w:tcPr>
          <w:p w14:paraId="756A97BC" w14:textId="77777777" w:rsidR="007F145E" w:rsidRPr="00C478E0" w:rsidRDefault="007F145E" w:rsidP="007F145E">
            <w:pPr>
              <w:snapToGrid w:val="0"/>
              <w:jc w:val="center"/>
              <w:rPr>
                <w:rFonts w:ascii="Sylfaen" w:hAnsi="Sylfaen"/>
                <w:sz w:val="20"/>
              </w:rPr>
            </w:pPr>
          </w:p>
        </w:tc>
        <w:tc>
          <w:tcPr>
            <w:tcW w:w="974" w:type="pct"/>
            <w:tcBorders>
              <w:top w:val="single" w:sz="12" w:space="0" w:color="auto"/>
              <w:left w:val="single" w:sz="6" w:space="0" w:color="auto"/>
              <w:bottom w:val="single" w:sz="6" w:space="0" w:color="auto"/>
              <w:right w:val="single" w:sz="12" w:space="0" w:color="auto"/>
            </w:tcBorders>
            <w:vAlign w:val="center"/>
          </w:tcPr>
          <w:p w14:paraId="154BEDCD" w14:textId="77777777" w:rsidR="007F145E" w:rsidRPr="00C478E0" w:rsidRDefault="007F145E" w:rsidP="007F145E">
            <w:pPr>
              <w:snapToGrid w:val="0"/>
              <w:jc w:val="center"/>
              <w:rPr>
                <w:rFonts w:ascii="Sylfaen" w:hAnsi="Sylfaen"/>
                <w:sz w:val="20"/>
              </w:rPr>
            </w:pPr>
          </w:p>
        </w:tc>
      </w:tr>
      <w:tr w:rsidR="00C478E0" w:rsidRPr="00C478E0" w14:paraId="078BC0B5" w14:textId="77777777" w:rsidTr="00753C36">
        <w:trPr>
          <w:cantSplit/>
          <w:trHeight w:val="312"/>
        </w:trPr>
        <w:tc>
          <w:tcPr>
            <w:tcW w:w="3007" w:type="pct"/>
            <w:gridSpan w:val="3"/>
            <w:tcBorders>
              <w:top w:val="single" w:sz="12" w:space="0" w:color="auto"/>
              <w:left w:val="single" w:sz="12" w:space="0" w:color="auto"/>
              <w:bottom w:val="single" w:sz="6" w:space="0" w:color="auto"/>
              <w:right w:val="single" w:sz="6" w:space="0" w:color="auto"/>
            </w:tcBorders>
            <w:vAlign w:val="center"/>
          </w:tcPr>
          <w:p w14:paraId="6FACF865" w14:textId="6C2C5191" w:rsidR="00C478E0" w:rsidRPr="00C478E0" w:rsidRDefault="00C478E0" w:rsidP="00753C36">
            <w:pPr>
              <w:snapToGrid w:val="0"/>
              <w:jc w:val="center"/>
              <w:rPr>
                <w:rFonts w:ascii="Sylfaen" w:hAnsi="Sylfaen"/>
                <w:sz w:val="20"/>
              </w:rPr>
            </w:pPr>
            <w:r w:rsidRPr="00C478E0">
              <w:rPr>
                <w:rFonts w:ascii="Sylfaen" w:hAnsi="Sylfaen"/>
                <w:b/>
                <w:sz w:val="20"/>
              </w:rPr>
              <w:t xml:space="preserve">Total </w:t>
            </w:r>
            <w:r>
              <w:rPr>
                <w:rFonts w:ascii="Sylfaen" w:hAnsi="Sylfaen"/>
                <w:b/>
                <w:sz w:val="20"/>
              </w:rPr>
              <w:t xml:space="preserve">in </w:t>
            </w:r>
            <w:r w:rsidRPr="00C478E0">
              <w:rPr>
                <w:rFonts w:ascii="Sylfaen" w:hAnsi="Sylfaen"/>
                <w:bCs/>
                <w:i/>
                <w:iCs/>
                <w:sz w:val="20"/>
              </w:rPr>
              <w:t>currency</w:t>
            </w:r>
            <w:r w:rsidRPr="00C478E0">
              <w:rPr>
                <w:rFonts w:ascii="Sylfaen" w:hAnsi="Sylfaen"/>
                <w:bCs/>
                <w:sz w:val="20"/>
              </w:rPr>
              <w:t xml:space="preserve"> </w:t>
            </w:r>
            <w:r w:rsidRPr="00C478E0">
              <w:rPr>
                <w:rFonts w:ascii="Sylfaen" w:hAnsi="Sylfaen"/>
                <w:sz w:val="20"/>
              </w:rPr>
              <w:t>(excluding VAT)</w:t>
            </w:r>
          </w:p>
        </w:tc>
        <w:tc>
          <w:tcPr>
            <w:tcW w:w="1993" w:type="pct"/>
            <w:gridSpan w:val="2"/>
            <w:tcBorders>
              <w:top w:val="single" w:sz="12" w:space="0" w:color="auto"/>
              <w:left w:val="single" w:sz="6" w:space="0" w:color="auto"/>
              <w:bottom w:val="single" w:sz="6" w:space="0" w:color="auto"/>
              <w:right w:val="single" w:sz="12" w:space="0" w:color="auto"/>
            </w:tcBorders>
            <w:vAlign w:val="center"/>
          </w:tcPr>
          <w:p w14:paraId="59C2217E" w14:textId="77777777" w:rsidR="00C478E0" w:rsidRPr="00C478E0" w:rsidRDefault="00C478E0" w:rsidP="00753C36">
            <w:pPr>
              <w:snapToGrid w:val="0"/>
              <w:jc w:val="center"/>
              <w:rPr>
                <w:rFonts w:ascii="Sylfaen" w:hAnsi="Sylfaen"/>
                <w:sz w:val="20"/>
              </w:rPr>
            </w:pPr>
          </w:p>
        </w:tc>
      </w:tr>
    </w:tbl>
    <w:p w14:paraId="71DF3204" w14:textId="08C9A8E8" w:rsidR="00806923" w:rsidRPr="00AE5A84" w:rsidRDefault="00806923" w:rsidP="05ECD49A">
      <w:pPr>
        <w:pStyle w:val="Header"/>
        <w:rPr>
          <w:rFonts w:ascii="Sylfaen" w:hAnsi="Sylfaen" w:cstheme="minorHAnsi"/>
        </w:rPr>
      </w:pPr>
    </w:p>
    <w:p w14:paraId="173EB421" w14:textId="0B0B2770" w:rsidR="05ECD49A" w:rsidRPr="00AE5A84" w:rsidRDefault="05ECD49A" w:rsidP="05ECD49A">
      <w:pPr>
        <w:pStyle w:val="Header"/>
        <w:rPr>
          <w:rFonts w:ascii="Sylfaen" w:hAnsi="Sylfaen" w:cstheme="minorHAnsi"/>
        </w:rPr>
      </w:pPr>
    </w:p>
    <w:p w14:paraId="3355644B" w14:textId="1D43066C" w:rsidR="00806923" w:rsidRPr="00AE5A84" w:rsidRDefault="37596307" w:rsidP="00D14CA2">
      <w:pPr>
        <w:jc w:val="both"/>
        <w:rPr>
          <w:rFonts w:ascii="Sylfaen" w:hAnsi="Sylfaen" w:cstheme="minorHAnsi"/>
          <w:lang w:val="en-GB"/>
        </w:rPr>
      </w:pPr>
      <w:r w:rsidRPr="00AE5A84">
        <w:rPr>
          <w:rFonts w:ascii="Sylfaen" w:hAnsi="Sylfaen" w:cstheme="minorHAnsi"/>
          <w:lang w:val="en-GB"/>
        </w:rPr>
        <w:t>Yours sincerely,</w:t>
      </w:r>
    </w:p>
    <w:p w14:paraId="791A53AE" w14:textId="77777777" w:rsidR="00806923" w:rsidRPr="00AE5A84" w:rsidRDefault="37596307" w:rsidP="00D14CA2">
      <w:pPr>
        <w:tabs>
          <w:tab w:val="right" w:pos="8460"/>
        </w:tabs>
        <w:jc w:val="both"/>
        <w:rPr>
          <w:rFonts w:ascii="Sylfaen" w:hAnsi="Sylfaen" w:cstheme="minorHAnsi"/>
          <w:u w:val="single"/>
          <w:lang w:val="en-GB"/>
        </w:rPr>
      </w:pPr>
      <w:r w:rsidRPr="00AE5A84">
        <w:rPr>
          <w:rFonts w:ascii="Sylfaen" w:hAnsi="Sylfaen" w:cstheme="minorHAnsi"/>
          <w:lang w:val="en-GB"/>
        </w:rPr>
        <w:t xml:space="preserve">Authorized Signature {In full and initials}:  </w:t>
      </w:r>
      <w:r w:rsidR="00806923" w:rsidRPr="00AE5A84">
        <w:rPr>
          <w:rFonts w:ascii="Sylfaen" w:hAnsi="Sylfaen" w:cstheme="minorHAnsi"/>
        </w:rPr>
        <w:tab/>
      </w:r>
    </w:p>
    <w:p w14:paraId="02093E9D" w14:textId="77777777" w:rsidR="00806923" w:rsidRPr="00AE5A84" w:rsidRDefault="00806923" w:rsidP="00D14CA2">
      <w:pPr>
        <w:tabs>
          <w:tab w:val="right" w:pos="8460"/>
        </w:tabs>
        <w:jc w:val="both"/>
        <w:rPr>
          <w:rFonts w:ascii="Sylfaen" w:hAnsi="Sylfaen" w:cstheme="minorHAnsi"/>
          <w:u w:val="single"/>
          <w:lang w:val="en-GB"/>
        </w:rPr>
      </w:pPr>
      <w:r w:rsidRPr="00AE5A84">
        <w:rPr>
          <w:rFonts w:ascii="Sylfaen" w:hAnsi="Sylfaen" w:cstheme="minorHAnsi"/>
          <w:lang w:val="en-GB"/>
        </w:rPr>
        <w:lastRenderedPageBreak/>
        <w:t xml:space="preserve">Name and Title of Signatory:  </w:t>
      </w:r>
      <w:r w:rsidRPr="00AE5A84">
        <w:rPr>
          <w:rFonts w:ascii="Sylfaen" w:hAnsi="Sylfaen" w:cstheme="minorHAnsi"/>
          <w:u w:val="single"/>
          <w:lang w:val="en-GB"/>
        </w:rPr>
        <w:tab/>
      </w:r>
    </w:p>
    <w:p w14:paraId="37B3BF03" w14:textId="3E1F60B4" w:rsidR="00806923" w:rsidRPr="00AE5A84" w:rsidRDefault="00ED176E" w:rsidP="00D14CA2">
      <w:pPr>
        <w:tabs>
          <w:tab w:val="right" w:pos="8460"/>
        </w:tabs>
        <w:jc w:val="both"/>
        <w:rPr>
          <w:rFonts w:ascii="Sylfaen" w:hAnsi="Sylfaen" w:cstheme="minorHAnsi"/>
          <w:u w:val="single"/>
          <w:lang w:val="en-GB"/>
        </w:rPr>
      </w:pPr>
      <w:r w:rsidRPr="00AE5A84">
        <w:rPr>
          <w:rFonts w:ascii="Sylfaen" w:hAnsi="Sylfaen" w:cstheme="minorHAnsi"/>
          <w:lang w:val="en-GB"/>
        </w:rPr>
        <w:t xml:space="preserve">Name of </w:t>
      </w:r>
      <w:r w:rsidR="000F370D">
        <w:rPr>
          <w:rFonts w:ascii="Sylfaen" w:hAnsi="Sylfaen" w:cstheme="minorHAnsi"/>
          <w:lang w:val="en-GB"/>
        </w:rPr>
        <w:t>Bidder</w:t>
      </w:r>
      <w:r w:rsidR="00806923" w:rsidRPr="00AE5A84">
        <w:rPr>
          <w:rFonts w:ascii="Sylfaen" w:hAnsi="Sylfaen" w:cstheme="minorHAnsi"/>
          <w:lang w:val="en-GB"/>
        </w:rPr>
        <w:t xml:space="preserve">:  </w:t>
      </w:r>
      <w:r w:rsidR="00806923" w:rsidRPr="00AE5A84">
        <w:rPr>
          <w:rFonts w:ascii="Sylfaen" w:hAnsi="Sylfaen" w:cstheme="minorHAnsi"/>
          <w:u w:val="single"/>
          <w:lang w:val="en-GB"/>
        </w:rPr>
        <w:tab/>
      </w:r>
    </w:p>
    <w:p w14:paraId="53DE9702" w14:textId="51FFEAF9" w:rsidR="007E323A" w:rsidRPr="00AE5A84" w:rsidRDefault="007F49BF" w:rsidP="005B6B8A">
      <w:pPr>
        <w:rPr>
          <w:rFonts w:ascii="Sylfaen" w:eastAsia="Calibri" w:hAnsi="Sylfaen" w:cstheme="minorHAnsi"/>
          <w:u w:color="000000"/>
        </w:rPr>
      </w:pPr>
      <w:bookmarkStart w:id="115" w:name="_Toc523758865"/>
      <w:r w:rsidRPr="00AE5A84">
        <w:rPr>
          <w:rFonts w:ascii="Sylfaen" w:eastAsia="Calibri" w:hAnsi="Sylfaen" w:cstheme="minorHAnsi"/>
          <w:u w:color="000000"/>
        </w:rPr>
        <w:t xml:space="preserve">Date: </w:t>
      </w:r>
      <w:bookmarkEnd w:id="115"/>
    </w:p>
    <w:p w14:paraId="61E62ADF" w14:textId="7FBA129A" w:rsidR="00FA5780" w:rsidRDefault="00FA5780" w:rsidP="005B6B8A">
      <w:pPr>
        <w:rPr>
          <w:rFonts w:ascii="Sylfaen" w:eastAsia="Calibri" w:hAnsi="Sylfaen" w:cstheme="minorHAnsi"/>
          <w:u w:color="000000"/>
        </w:rPr>
      </w:pPr>
    </w:p>
    <w:p w14:paraId="20689323" w14:textId="66E15C7C" w:rsidR="00FB7D8C" w:rsidRDefault="00FB7D8C" w:rsidP="005B6B8A">
      <w:pPr>
        <w:rPr>
          <w:rFonts w:ascii="Sylfaen" w:eastAsia="Calibri" w:hAnsi="Sylfaen" w:cstheme="minorHAnsi"/>
          <w:u w:color="000000"/>
        </w:rPr>
      </w:pPr>
    </w:p>
    <w:p w14:paraId="6EA5F8C8" w14:textId="4378BAE2" w:rsidR="00FB7D8C" w:rsidRDefault="00FB7D8C" w:rsidP="005B6B8A">
      <w:pPr>
        <w:rPr>
          <w:rFonts w:ascii="Sylfaen" w:eastAsia="Calibri" w:hAnsi="Sylfaen" w:cstheme="minorHAnsi"/>
          <w:u w:color="000000"/>
        </w:rPr>
      </w:pPr>
    </w:p>
    <w:p w14:paraId="09A64D04" w14:textId="350CCD9F" w:rsidR="00FB7D8C" w:rsidRDefault="00FB7D8C" w:rsidP="005B6B8A">
      <w:pPr>
        <w:rPr>
          <w:rFonts w:ascii="Sylfaen" w:eastAsia="Calibri" w:hAnsi="Sylfaen" w:cstheme="minorHAnsi"/>
          <w:u w:color="000000"/>
        </w:rPr>
      </w:pPr>
    </w:p>
    <w:p w14:paraId="47392195" w14:textId="0C684F2D" w:rsidR="00FB7D8C" w:rsidRDefault="00FB7D8C" w:rsidP="005B6B8A">
      <w:pPr>
        <w:rPr>
          <w:rFonts w:ascii="Sylfaen" w:eastAsia="Calibri" w:hAnsi="Sylfaen" w:cstheme="minorHAnsi"/>
          <w:u w:color="000000"/>
        </w:rPr>
      </w:pPr>
    </w:p>
    <w:p w14:paraId="18B22A72" w14:textId="33B14AEE" w:rsidR="00FB7D8C" w:rsidRDefault="00FB7D8C" w:rsidP="005B6B8A">
      <w:pPr>
        <w:rPr>
          <w:rFonts w:ascii="Sylfaen" w:eastAsia="Calibri" w:hAnsi="Sylfaen" w:cstheme="minorHAnsi"/>
          <w:u w:color="000000"/>
        </w:rPr>
      </w:pPr>
    </w:p>
    <w:p w14:paraId="33945CA3" w14:textId="0C01F8F3" w:rsidR="00FB7D8C" w:rsidRDefault="00FB7D8C" w:rsidP="005B6B8A">
      <w:pPr>
        <w:rPr>
          <w:rFonts w:ascii="Sylfaen" w:eastAsia="Calibri" w:hAnsi="Sylfaen" w:cstheme="minorHAnsi"/>
          <w:u w:color="000000"/>
        </w:rPr>
      </w:pPr>
    </w:p>
    <w:p w14:paraId="42B847F6" w14:textId="094831A5" w:rsidR="00FB7D8C" w:rsidRDefault="00FB7D8C" w:rsidP="005B6B8A">
      <w:pPr>
        <w:rPr>
          <w:rFonts w:ascii="Sylfaen" w:eastAsia="Calibri" w:hAnsi="Sylfaen" w:cstheme="minorHAnsi"/>
          <w:u w:color="000000"/>
        </w:rPr>
      </w:pPr>
    </w:p>
    <w:p w14:paraId="31A546EE" w14:textId="3504498E" w:rsidR="00FB7D8C" w:rsidRDefault="00FB7D8C" w:rsidP="005B6B8A">
      <w:pPr>
        <w:rPr>
          <w:rFonts w:ascii="Sylfaen" w:eastAsia="Calibri" w:hAnsi="Sylfaen" w:cstheme="minorHAnsi"/>
          <w:u w:color="000000"/>
        </w:rPr>
      </w:pPr>
    </w:p>
    <w:p w14:paraId="00868BAE" w14:textId="393ED6CE" w:rsidR="00FB7D8C" w:rsidRDefault="00FB7D8C" w:rsidP="005B6B8A">
      <w:pPr>
        <w:rPr>
          <w:rFonts w:ascii="Sylfaen" w:eastAsia="Calibri" w:hAnsi="Sylfaen" w:cstheme="minorHAnsi"/>
          <w:u w:color="000000"/>
        </w:rPr>
      </w:pPr>
    </w:p>
    <w:p w14:paraId="3AC37E2B" w14:textId="671C0954" w:rsidR="00FB7D8C" w:rsidRDefault="00FB7D8C" w:rsidP="005B6B8A">
      <w:pPr>
        <w:rPr>
          <w:rFonts w:ascii="Sylfaen" w:eastAsia="Calibri" w:hAnsi="Sylfaen" w:cstheme="minorHAnsi"/>
          <w:u w:color="000000"/>
        </w:rPr>
      </w:pPr>
    </w:p>
    <w:p w14:paraId="399ECDB5" w14:textId="61D8B046" w:rsidR="00FB7D8C" w:rsidRDefault="00FB7D8C" w:rsidP="005B6B8A">
      <w:pPr>
        <w:rPr>
          <w:rFonts w:ascii="Sylfaen" w:eastAsia="Calibri" w:hAnsi="Sylfaen" w:cstheme="minorHAnsi"/>
          <w:u w:color="000000"/>
        </w:rPr>
      </w:pPr>
    </w:p>
    <w:p w14:paraId="50EF65EA" w14:textId="1952AAE2" w:rsidR="00FB7D8C" w:rsidRDefault="00FB7D8C" w:rsidP="005B6B8A">
      <w:pPr>
        <w:rPr>
          <w:rFonts w:ascii="Sylfaen" w:eastAsia="Calibri" w:hAnsi="Sylfaen" w:cstheme="minorHAnsi"/>
          <w:u w:color="000000"/>
        </w:rPr>
      </w:pPr>
    </w:p>
    <w:p w14:paraId="137256F4" w14:textId="701A969D" w:rsidR="00FB7D8C" w:rsidRDefault="00FB7D8C" w:rsidP="005B6B8A">
      <w:pPr>
        <w:rPr>
          <w:rFonts w:ascii="Sylfaen" w:eastAsia="Calibri" w:hAnsi="Sylfaen" w:cstheme="minorHAnsi"/>
          <w:u w:color="000000"/>
        </w:rPr>
      </w:pPr>
    </w:p>
    <w:p w14:paraId="4710F221" w14:textId="69DD1A3C" w:rsidR="00FB7D8C" w:rsidRDefault="00FB7D8C" w:rsidP="005B6B8A">
      <w:pPr>
        <w:rPr>
          <w:rFonts w:ascii="Sylfaen" w:eastAsia="Calibri" w:hAnsi="Sylfaen" w:cstheme="minorHAnsi"/>
          <w:u w:color="000000"/>
        </w:rPr>
      </w:pPr>
    </w:p>
    <w:p w14:paraId="62445938" w14:textId="1E642E09" w:rsidR="00FB7D8C" w:rsidRDefault="00FB7D8C" w:rsidP="005B6B8A">
      <w:pPr>
        <w:rPr>
          <w:rFonts w:ascii="Sylfaen" w:eastAsia="Calibri" w:hAnsi="Sylfaen" w:cstheme="minorHAnsi"/>
          <w:u w:color="000000"/>
        </w:rPr>
      </w:pPr>
    </w:p>
    <w:p w14:paraId="0446DE66" w14:textId="6C20DC26" w:rsidR="00FB7D8C" w:rsidRDefault="00FB7D8C" w:rsidP="005B6B8A">
      <w:pPr>
        <w:rPr>
          <w:rFonts w:ascii="Sylfaen" w:eastAsia="Calibri" w:hAnsi="Sylfaen" w:cstheme="minorHAnsi"/>
          <w:u w:color="000000"/>
        </w:rPr>
      </w:pPr>
    </w:p>
    <w:p w14:paraId="43AA94CA" w14:textId="31EF58B4" w:rsidR="00FB7D8C" w:rsidRDefault="00FB7D8C" w:rsidP="005B6B8A">
      <w:pPr>
        <w:rPr>
          <w:rFonts w:ascii="Sylfaen" w:eastAsia="Calibri" w:hAnsi="Sylfaen" w:cstheme="minorHAnsi"/>
          <w:u w:color="000000"/>
        </w:rPr>
      </w:pPr>
    </w:p>
    <w:p w14:paraId="462AB8F2" w14:textId="2E5B197C" w:rsidR="00FB7D8C" w:rsidRDefault="00FB7D8C" w:rsidP="005B6B8A">
      <w:pPr>
        <w:rPr>
          <w:rFonts w:ascii="Sylfaen" w:eastAsia="Calibri" w:hAnsi="Sylfaen" w:cstheme="minorHAnsi"/>
          <w:u w:color="000000"/>
        </w:rPr>
      </w:pPr>
    </w:p>
    <w:p w14:paraId="77ED6DB4" w14:textId="6A96936A" w:rsidR="00737FE1" w:rsidRDefault="00737FE1" w:rsidP="005B6B8A">
      <w:pPr>
        <w:rPr>
          <w:rFonts w:ascii="Sylfaen" w:eastAsia="Calibri" w:hAnsi="Sylfaen" w:cstheme="minorHAnsi"/>
          <w:u w:color="000000"/>
        </w:rPr>
      </w:pPr>
    </w:p>
    <w:p w14:paraId="2DA2419F" w14:textId="77777777" w:rsidR="00737FE1" w:rsidRDefault="00737FE1" w:rsidP="005B6B8A">
      <w:pPr>
        <w:rPr>
          <w:rFonts w:ascii="Sylfaen" w:eastAsia="Calibri" w:hAnsi="Sylfaen" w:cstheme="minorHAnsi"/>
          <w:u w:color="000000"/>
        </w:rPr>
      </w:pPr>
    </w:p>
    <w:p w14:paraId="5C9E90B3" w14:textId="5C5A1460" w:rsidR="00FB7D8C" w:rsidRDefault="00FB7D8C" w:rsidP="005B6B8A">
      <w:pPr>
        <w:rPr>
          <w:rFonts w:ascii="Sylfaen" w:eastAsia="Calibri" w:hAnsi="Sylfaen" w:cstheme="minorHAnsi"/>
          <w:u w:color="000000"/>
        </w:rPr>
      </w:pPr>
    </w:p>
    <w:p w14:paraId="06CC98C5" w14:textId="77777777" w:rsidR="00FB7D8C" w:rsidRPr="00AE5A84" w:rsidRDefault="00FB7D8C" w:rsidP="005B6B8A">
      <w:pPr>
        <w:rPr>
          <w:rFonts w:ascii="Sylfaen" w:eastAsia="Calibri" w:hAnsi="Sylfaen" w:cstheme="minorHAnsi"/>
          <w:u w:color="000000"/>
        </w:rPr>
      </w:pPr>
    </w:p>
    <w:p w14:paraId="6BD80510" w14:textId="77777777" w:rsidR="00411B6B" w:rsidRDefault="00411B6B" w:rsidP="007E7FFC">
      <w:pPr>
        <w:pStyle w:val="SectionVHeader"/>
        <w:spacing w:before="120" w:after="120"/>
        <w:jc w:val="left"/>
        <w:outlineLvl w:val="2"/>
        <w:rPr>
          <w:rStyle w:val="Table"/>
          <w:rFonts w:ascii="Sylfaen" w:hAnsi="Sylfaen" w:cstheme="minorHAnsi"/>
          <w:spacing w:val="-2"/>
          <w:szCs w:val="24"/>
          <w:lang w:val="en-US"/>
        </w:rPr>
      </w:pPr>
      <w:bookmarkStart w:id="116" w:name="_Toc93399879"/>
    </w:p>
    <w:p w14:paraId="103B5D04" w14:textId="77777777" w:rsidR="00523D22" w:rsidRPr="00AE5A84" w:rsidRDefault="00523D22" w:rsidP="00523D22">
      <w:pPr>
        <w:pStyle w:val="SectionVHeader"/>
        <w:ind w:left="360" w:right="288"/>
        <w:outlineLvl w:val="2"/>
        <w:rPr>
          <w:rFonts w:ascii="Sylfaen" w:hAnsi="Sylfaen" w:cstheme="minorHAnsi"/>
          <w:highlight w:val="yellow"/>
          <w:lang w:val="en-US"/>
        </w:rPr>
      </w:pPr>
      <w:bookmarkStart w:id="117" w:name="_Toc108950345"/>
      <w:bookmarkStart w:id="118" w:name="_Toc118970234"/>
      <w:r>
        <w:rPr>
          <w:rFonts w:ascii="Sylfaen" w:hAnsi="Sylfaen" w:cstheme="minorHAnsi"/>
          <w:lang w:val="en-US"/>
        </w:rPr>
        <w:t>Bidder</w:t>
      </w:r>
      <w:r w:rsidRPr="00AE5A84">
        <w:rPr>
          <w:rFonts w:ascii="Sylfaen" w:hAnsi="Sylfaen" w:cstheme="minorHAnsi"/>
          <w:lang w:val="en-US"/>
        </w:rPr>
        <w:t>’s Qualification</w:t>
      </w:r>
      <w:bookmarkEnd w:id="117"/>
      <w:bookmarkEnd w:id="118"/>
    </w:p>
    <w:p w14:paraId="506C2B6F" w14:textId="77777777" w:rsidR="00523D22" w:rsidRPr="00AE5A84" w:rsidRDefault="00523D22" w:rsidP="00523D22">
      <w:pPr>
        <w:pStyle w:val="Technical4"/>
        <w:tabs>
          <w:tab w:val="clear" w:pos="-720"/>
        </w:tabs>
        <w:suppressAutoHyphens w:val="0"/>
        <w:spacing w:before="240" w:after="240"/>
        <w:ind w:left="180" w:right="288"/>
        <w:jc w:val="both"/>
        <w:rPr>
          <w:rFonts w:ascii="Sylfaen" w:hAnsi="Sylfaen" w:cstheme="minorHAnsi"/>
          <w:b w:val="0"/>
          <w:bCs/>
          <w:sz w:val="20"/>
        </w:rPr>
      </w:pPr>
      <w:r w:rsidRPr="00AE5A84">
        <w:rPr>
          <w:rFonts w:ascii="Sylfaen" w:hAnsi="Sylfaen" w:cstheme="minorHAnsi"/>
          <w:b w:val="0"/>
          <w:bCs/>
          <w:sz w:val="20"/>
        </w:rPr>
        <w:t xml:space="preserve">To establish its qualifications to perform the contract the </w:t>
      </w:r>
      <w:r>
        <w:rPr>
          <w:rFonts w:ascii="Sylfaen" w:hAnsi="Sylfaen" w:cstheme="minorHAnsi"/>
          <w:b w:val="0"/>
          <w:bCs/>
          <w:sz w:val="20"/>
        </w:rPr>
        <w:t>Bidder</w:t>
      </w:r>
      <w:r w:rsidRPr="00AE5A84">
        <w:rPr>
          <w:rFonts w:ascii="Sylfaen" w:hAnsi="Sylfaen" w:cstheme="minorHAnsi"/>
          <w:b w:val="0"/>
          <w:bCs/>
          <w:sz w:val="20"/>
        </w:rPr>
        <w:t>s shall provide the information requested in the corresponding Information Sheets included hereunder.</w:t>
      </w:r>
    </w:p>
    <w:p w14:paraId="6A65315C" w14:textId="77777777" w:rsidR="00523D22" w:rsidRDefault="00523D22" w:rsidP="007E7FFC">
      <w:pPr>
        <w:pStyle w:val="SectionVHeader"/>
        <w:spacing w:before="120" w:after="120"/>
        <w:jc w:val="left"/>
        <w:outlineLvl w:val="2"/>
        <w:rPr>
          <w:rStyle w:val="Table"/>
          <w:rFonts w:ascii="Sylfaen" w:hAnsi="Sylfaen" w:cstheme="minorHAnsi"/>
          <w:spacing w:val="-2"/>
          <w:szCs w:val="24"/>
          <w:lang w:val="en-US"/>
        </w:rPr>
      </w:pPr>
    </w:p>
    <w:p w14:paraId="38766AE8" w14:textId="77777777" w:rsidR="00523D22" w:rsidRDefault="00523D22" w:rsidP="007E7FFC">
      <w:pPr>
        <w:pStyle w:val="SectionVHeader"/>
        <w:spacing w:before="120" w:after="120"/>
        <w:jc w:val="left"/>
        <w:outlineLvl w:val="2"/>
        <w:rPr>
          <w:rStyle w:val="Table"/>
          <w:rFonts w:ascii="Sylfaen" w:hAnsi="Sylfaen" w:cstheme="minorHAnsi"/>
          <w:spacing w:val="-2"/>
          <w:szCs w:val="24"/>
          <w:lang w:val="en-US"/>
        </w:rPr>
      </w:pPr>
    </w:p>
    <w:p w14:paraId="611BF8D1" w14:textId="77777777" w:rsidR="00523D22" w:rsidRDefault="00523D22" w:rsidP="007E7FFC">
      <w:pPr>
        <w:pStyle w:val="SectionVHeader"/>
        <w:spacing w:before="120" w:after="120"/>
        <w:jc w:val="left"/>
        <w:outlineLvl w:val="2"/>
        <w:rPr>
          <w:rStyle w:val="Table"/>
          <w:rFonts w:ascii="Sylfaen" w:hAnsi="Sylfaen" w:cstheme="minorHAnsi"/>
          <w:spacing w:val="-2"/>
          <w:szCs w:val="24"/>
          <w:lang w:val="en-US"/>
        </w:rPr>
      </w:pPr>
    </w:p>
    <w:p w14:paraId="7668FF14" w14:textId="77777777" w:rsidR="00523D22" w:rsidRDefault="00523D22" w:rsidP="007E7FFC">
      <w:pPr>
        <w:pStyle w:val="SectionVHeader"/>
        <w:spacing w:before="120" w:after="120"/>
        <w:jc w:val="left"/>
        <w:outlineLvl w:val="2"/>
        <w:rPr>
          <w:rStyle w:val="Table"/>
          <w:rFonts w:ascii="Sylfaen" w:hAnsi="Sylfaen" w:cstheme="minorHAnsi"/>
          <w:spacing w:val="-2"/>
          <w:szCs w:val="24"/>
          <w:lang w:val="en-US"/>
        </w:rPr>
      </w:pPr>
    </w:p>
    <w:p w14:paraId="0BA9FC4B" w14:textId="77777777" w:rsidR="00523D22" w:rsidRDefault="00523D22" w:rsidP="007E7FFC">
      <w:pPr>
        <w:pStyle w:val="SectionVHeader"/>
        <w:spacing w:before="120" w:after="120"/>
        <w:jc w:val="left"/>
        <w:outlineLvl w:val="2"/>
        <w:rPr>
          <w:rStyle w:val="Table"/>
          <w:rFonts w:ascii="Sylfaen" w:hAnsi="Sylfaen" w:cstheme="minorHAnsi"/>
          <w:spacing w:val="-2"/>
          <w:szCs w:val="24"/>
          <w:lang w:val="en-US"/>
        </w:rPr>
      </w:pPr>
    </w:p>
    <w:p w14:paraId="2F47D0FD" w14:textId="77777777" w:rsidR="00523D22" w:rsidRDefault="00523D22" w:rsidP="007E7FFC">
      <w:pPr>
        <w:pStyle w:val="SectionVHeader"/>
        <w:spacing w:before="120" w:after="120"/>
        <w:jc w:val="left"/>
        <w:outlineLvl w:val="2"/>
        <w:rPr>
          <w:rStyle w:val="Table"/>
          <w:rFonts w:ascii="Sylfaen" w:hAnsi="Sylfaen" w:cstheme="minorHAnsi"/>
          <w:spacing w:val="-2"/>
          <w:szCs w:val="24"/>
          <w:lang w:val="en-US"/>
        </w:rPr>
      </w:pPr>
    </w:p>
    <w:p w14:paraId="56B2FE9F" w14:textId="77777777" w:rsidR="00523D22" w:rsidRDefault="00523D22" w:rsidP="007E7FFC">
      <w:pPr>
        <w:pStyle w:val="SectionVHeader"/>
        <w:spacing w:before="120" w:after="120"/>
        <w:jc w:val="left"/>
        <w:outlineLvl w:val="2"/>
        <w:rPr>
          <w:rStyle w:val="Table"/>
          <w:rFonts w:ascii="Sylfaen" w:hAnsi="Sylfaen" w:cstheme="minorHAnsi"/>
          <w:spacing w:val="-2"/>
          <w:szCs w:val="24"/>
          <w:lang w:val="en-US"/>
        </w:rPr>
      </w:pPr>
    </w:p>
    <w:p w14:paraId="2772BBBC" w14:textId="77777777" w:rsidR="00523D22" w:rsidRDefault="00523D22" w:rsidP="007E7FFC">
      <w:pPr>
        <w:pStyle w:val="SectionVHeader"/>
        <w:spacing w:before="120" w:after="120"/>
        <w:jc w:val="left"/>
        <w:outlineLvl w:val="2"/>
        <w:rPr>
          <w:rStyle w:val="Table"/>
          <w:rFonts w:ascii="Sylfaen" w:hAnsi="Sylfaen" w:cstheme="minorHAnsi"/>
          <w:spacing w:val="-2"/>
          <w:szCs w:val="24"/>
          <w:lang w:val="en-US"/>
        </w:rPr>
      </w:pPr>
    </w:p>
    <w:p w14:paraId="3E74BA41" w14:textId="77777777" w:rsidR="00523D22" w:rsidRDefault="00523D22" w:rsidP="007E7FFC">
      <w:pPr>
        <w:pStyle w:val="SectionVHeader"/>
        <w:spacing w:before="120" w:after="120"/>
        <w:jc w:val="left"/>
        <w:outlineLvl w:val="2"/>
        <w:rPr>
          <w:rStyle w:val="Table"/>
          <w:rFonts w:ascii="Sylfaen" w:hAnsi="Sylfaen" w:cstheme="minorHAnsi"/>
          <w:spacing w:val="-2"/>
          <w:szCs w:val="24"/>
          <w:lang w:val="en-US"/>
        </w:rPr>
      </w:pPr>
    </w:p>
    <w:p w14:paraId="49591CF3" w14:textId="77777777" w:rsidR="00523D22" w:rsidRDefault="00523D22" w:rsidP="007E7FFC">
      <w:pPr>
        <w:pStyle w:val="SectionVHeader"/>
        <w:spacing w:before="120" w:after="120"/>
        <w:jc w:val="left"/>
        <w:outlineLvl w:val="2"/>
        <w:rPr>
          <w:rStyle w:val="Table"/>
          <w:rFonts w:ascii="Sylfaen" w:hAnsi="Sylfaen" w:cstheme="minorHAnsi"/>
          <w:spacing w:val="-2"/>
          <w:szCs w:val="24"/>
          <w:lang w:val="en-US"/>
        </w:rPr>
      </w:pPr>
    </w:p>
    <w:p w14:paraId="1324A461" w14:textId="77777777" w:rsidR="00523D22" w:rsidRDefault="00523D22" w:rsidP="007E7FFC">
      <w:pPr>
        <w:pStyle w:val="SectionVHeader"/>
        <w:spacing w:before="120" w:after="120"/>
        <w:jc w:val="left"/>
        <w:outlineLvl w:val="2"/>
        <w:rPr>
          <w:rStyle w:val="Table"/>
          <w:rFonts w:ascii="Sylfaen" w:hAnsi="Sylfaen" w:cstheme="minorHAnsi"/>
          <w:spacing w:val="-2"/>
          <w:szCs w:val="24"/>
          <w:lang w:val="en-US"/>
        </w:rPr>
      </w:pPr>
    </w:p>
    <w:p w14:paraId="73152863" w14:textId="77777777" w:rsidR="00523D22" w:rsidRDefault="00523D22" w:rsidP="007E7FFC">
      <w:pPr>
        <w:pStyle w:val="SectionVHeader"/>
        <w:spacing w:before="120" w:after="120"/>
        <w:jc w:val="left"/>
        <w:outlineLvl w:val="2"/>
        <w:rPr>
          <w:rStyle w:val="Table"/>
          <w:rFonts w:ascii="Sylfaen" w:hAnsi="Sylfaen" w:cstheme="minorHAnsi"/>
          <w:spacing w:val="-2"/>
          <w:szCs w:val="24"/>
          <w:lang w:val="en-US"/>
        </w:rPr>
      </w:pPr>
    </w:p>
    <w:p w14:paraId="65F08232" w14:textId="77777777" w:rsidR="00523D22" w:rsidRDefault="00523D22" w:rsidP="007E7FFC">
      <w:pPr>
        <w:pStyle w:val="SectionVHeader"/>
        <w:spacing w:before="120" w:after="120"/>
        <w:jc w:val="left"/>
        <w:outlineLvl w:val="2"/>
        <w:rPr>
          <w:rStyle w:val="Table"/>
          <w:rFonts w:ascii="Sylfaen" w:hAnsi="Sylfaen" w:cstheme="minorHAnsi"/>
          <w:spacing w:val="-2"/>
          <w:szCs w:val="24"/>
          <w:lang w:val="en-US"/>
        </w:rPr>
      </w:pPr>
    </w:p>
    <w:p w14:paraId="12E2ED67" w14:textId="77777777" w:rsidR="00523D22" w:rsidRDefault="00523D22" w:rsidP="007E7FFC">
      <w:pPr>
        <w:pStyle w:val="SectionVHeader"/>
        <w:spacing w:before="120" w:after="120"/>
        <w:jc w:val="left"/>
        <w:outlineLvl w:val="2"/>
        <w:rPr>
          <w:rStyle w:val="Table"/>
          <w:rFonts w:ascii="Sylfaen" w:hAnsi="Sylfaen" w:cstheme="minorHAnsi"/>
          <w:spacing w:val="-2"/>
          <w:szCs w:val="24"/>
          <w:lang w:val="en-US"/>
        </w:rPr>
      </w:pPr>
    </w:p>
    <w:p w14:paraId="53226025" w14:textId="77777777" w:rsidR="00523D22" w:rsidRDefault="00523D22" w:rsidP="007E7FFC">
      <w:pPr>
        <w:pStyle w:val="SectionVHeader"/>
        <w:spacing w:before="120" w:after="120"/>
        <w:jc w:val="left"/>
        <w:outlineLvl w:val="2"/>
        <w:rPr>
          <w:rStyle w:val="Table"/>
          <w:rFonts w:ascii="Sylfaen" w:hAnsi="Sylfaen" w:cstheme="minorHAnsi"/>
          <w:spacing w:val="-2"/>
          <w:szCs w:val="24"/>
          <w:lang w:val="en-US"/>
        </w:rPr>
      </w:pPr>
    </w:p>
    <w:p w14:paraId="74313AD9" w14:textId="77777777" w:rsidR="00523D22" w:rsidRDefault="00523D22" w:rsidP="007E7FFC">
      <w:pPr>
        <w:pStyle w:val="SectionVHeader"/>
        <w:spacing w:before="120" w:after="120"/>
        <w:jc w:val="left"/>
        <w:outlineLvl w:val="2"/>
        <w:rPr>
          <w:rStyle w:val="Table"/>
          <w:rFonts w:ascii="Sylfaen" w:hAnsi="Sylfaen" w:cstheme="minorHAnsi"/>
          <w:spacing w:val="-2"/>
          <w:szCs w:val="24"/>
          <w:lang w:val="en-US"/>
        </w:rPr>
      </w:pPr>
    </w:p>
    <w:p w14:paraId="15216232" w14:textId="77777777" w:rsidR="00523D22" w:rsidRDefault="00523D22" w:rsidP="007E7FFC">
      <w:pPr>
        <w:pStyle w:val="SectionVHeader"/>
        <w:spacing w:before="120" w:after="120"/>
        <w:jc w:val="left"/>
        <w:outlineLvl w:val="2"/>
        <w:rPr>
          <w:rStyle w:val="Table"/>
          <w:rFonts w:ascii="Sylfaen" w:hAnsi="Sylfaen" w:cstheme="minorHAnsi"/>
          <w:spacing w:val="-2"/>
          <w:szCs w:val="24"/>
          <w:lang w:val="en-US"/>
        </w:rPr>
      </w:pPr>
    </w:p>
    <w:p w14:paraId="4A964CA8" w14:textId="77777777" w:rsidR="00523D22" w:rsidRDefault="00523D22" w:rsidP="007E7FFC">
      <w:pPr>
        <w:pStyle w:val="SectionVHeader"/>
        <w:spacing w:before="120" w:after="120"/>
        <w:jc w:val="left"/>
        <w:outlineLvl w:val="2"/>
        <w:rPr>
          <w:rStyle w:val="Table"/>
          <w:rFonts w:ascii="Sylfaen" w:hAnsi="Sylfaen" w:cstheme="minorHAnsi"/>
          <w:spacing w:val="-2"/>
          <w:szCs w:val="24"/>
          <w:lang w:val="en-US"/>
        </w:rPr>
      </w:pPr>
    </w:p>
    <w:p w14:paraId="56D4F89F" w14:textId="77777777" w:rsidR="00523D22" w:rsidRDefault="00523D22" w:rsidP="007E7FFC">
      <w:pPr>
        <w:pStyle w:val="SectionVHeader"/>
        <w:spacing w:before="120" w:after="120"/>
        <w:jc w:val="left"/>
        <w:outlineLvl w:val="2"/>
        <w:rPr>
          <w:rStyle w:val="Table"/>
          <w:rFonts w:ascii="Sylfaen" w:hAnsi="Sylfaen" w:cstheme="minorHAnsi"/>
          <w:spacing w:val="-2"/>
          <w:szCs w:val="24"/>
          <w:lang w:val="en-US"/>
        </w:rPr>
      </w:pPr>
    </w:p>
    <w:p w14:paraId="5CE605EA" w14:textId="77777777" w:rsidR="00523D22" w:rsidRDefault="00523D22" w:rsidP="007E7FFC">
      <w:pPr>
        <w:pStyle w:val="SectionVHeader"/>
        <w:spacing w:before="120" w:after="120"/>
        <w:jc w:val="left"/>
        <w:outlineLvl w:val="2"/>
        <w:rPr>
          <w:rStyle w:val="Table"/>
          <w:rFonts w:ascii="Sylfaen" w:hAnsi="Sylfaen" w:cstheme="minorHAnsi"/>
          <w:spacing w:val="-2"/>
          <w:szCs w:val="24"/>
          <w:lang w:val="en-US"/>
        </w:rPr>
      </w:pPr>
    </w:p>
    <w:p w14:paraId="1A0E924B" w14:textId="77777777" w:rsidR="00523D22" w:rsidRDefault="00523D22" w:rsidP="007E7FFC">
      <w:pPr>
        <w:pStyle w:val="SectionVHeader"/>
        <w:spacing w:before="120" w:after="120"/>
        <w:jc w:val="left"/>
        <w:outlineLvl w:val="2"/>
        <w:rPr>
          <w:rStyle w:val="Table"/>
          <w:rFonts w:ascii="Sylfaen" w:hAnsi="Sylfaen" w:cstheme="minorHAnsi"/>
          <w:spacing w:val="-2"/>
          <w:szCs w:val="24"/>
          <w:lang w:val="en-US"/>
        </w:rPr>
      </w:pPr>
    </w:p>
    <w:p w14:paraId="28503EE1" w14:textId="77777777" w:rsidR="00523D22" w:rsidRDefault="00523D22" w:rsidP="007E7FFC">
      <w:pPr>
        <w:pStyle w:val="SectionVHeader"/>
        <w:spacing w:before="120" w:after="120"/>
        <w:jc w:val="left"/>
        <w:outlineLvl w:val="2"/>
        <w:rPr>
          <w:rStyle w:val="Table"/>
          <w:rFonts w:ascii="Sylfaen" w:hAnsi="Sylfaen" w:cstheme="minorHAnsi"/>
          <w:spacing w:val="-2"/>
          <w:szCs w:val="24"/>
          <w:lang w:val="en-US"/>
        </w:rPr>
      </w:pPr>
    </w:p>
    <w:p w14:paraId="05FC5842" w14:textId="77777777" w:rsidR="00523D22" w:rsidRDefault="00523D22" w:rsidP="007E7FFC">
      <w:pPr>
        <w:pStyle w:val="SectionVHeader"/>
        <w:spacing w:before="120" w:after="120"/>
        <w:jc w:val="left"/>
        <w:outlineLvl w:val="2"/>
        <w:rPr>
          <w:rStyle w:val="Table"/>
          <w:rFonts w:ascii="Sylfaen" w:hAnsi="Sylfaen" w:cstheme="minorHAnsi"/>
          <w:spacing w:val="-2"/>
          <w:szCs w:val="24"/>
          <w:lang w:val="en-US"/>
        </w:rPr>
      </w:pPr>
    </w:p>
    <w:p w14:paraId="76C49091" w14:textId="77777777" w:rsidR="00523D22" w:rsidRDefault="00523D22" w:rsidP="007E7FFC">
      <w:pPr>
        <w:pStyle w:val="SectionVHeader"/>
        <w:spacing w:before="120" w:after="120"/>
        <w:jc w:val="left"/>
        <w:outlineLvl w:val="2"/>
        <w:rPr>
          <w:rStyle w:val="Table"/>
          <w:rFonts w:ascii="Sylfaen" w:hAnsi="Sylfaen" w:cstheme="minorHAnsi"/>
          <w:spacing w:val="-2"/>
          <w:szCs w:val="24"/>
          <w:lang w:val="en-US"/>
        </w:rPr>
      </w:pPr>
    </w:p>
    <w:p w14:paraId="6A3E8BD0" w14:textId="77777777" w:rsidR="00523D22" w:rsidRDefault="00523D22" w:rsidP="007E7FFC">
      <w:pPr>
        <w:pStyle w:val="SectionVHeader"/>
        <w:spacing w:before="120" w:after="120"/>
        <w:jc w:val="left"/>
        <w:outlineLvl w:val="2"/>
        <w:rPr>
          <w:rStyle w:val="Table"/>
          <w:rFonts w:ascii="Sylfaen" w:hAnsi="Sylfaen" w:cstheme="minorHAnsi"/>
          <w:spacing w:val="-2"/>
          <w:szCs w:val="24"/>
          <w:lang w:val="en-US"/>
        </w:rPr>
      </w:pPr>
    </w:p>
    <w:p w14:paraId="557A3110" w14:textId="77777777" w:rsidR="00523D22" w:rsidRDefault="00523D22" w:rsidP="007E7FFC">
      <w:pPr>
        <w:pStyle w:val="SectionVHeader"/>
        <w:spacing w:before="120" w:after="120"/>
        <w:jc w:val="left"/>
        <w:outlineLvl w:val="2"/>
        <w:rPr>
          <w:rStyle w:val="Table"/>
          <w:rFonts w:ascii="Sylfaen" w:hAnsi="Sylfaen" w:cstheme="minorHAnsi"/>
          <w:spacing w:val="-2"/>
          <w:szCs w:val="24"/>
          <w:lang w:val="en-US"/>
        </w:rPr>
      </w:pPr>
    </w:p>
    <w:p w14:paraId="17F01445" w14:textId="77777777" w:rsidR="00523D22" w:rsidRDefault="00523D22" w:rsidP="007E7FFC">
      <w:pPr>
        <w:pStyle w:val="SectionVHeader"/>
        <w:spacing w:before="120" w:after="120"/>
        <w:jc w:val="left"/>
        <w:outlineLvl w:val="2"/>
        <w:rPr>
          <w:rStyle w:val="Table"/>
          <w:rFonts w:ascii="Sylfaen" w:hAnsi="Sylfaen" w:cstheme="minorHAnsi"/>
          <w:spacing w:val="-2"/>
          <w:szCs w:val="24"/>
          <w:lang w:val="en-US"/>
        </w:rPr>
      </w:pPr>
    </w:p>
    <w:p w14:paraId="563FA526" w14:textId="77777777" w:rsidR="00523D22" w:rsidRDefault="00523D22" w:rsidP="007E7FFC">
      <w:pPr>
        <w:pStyle w:val="SectionVHeader"/>
        <w:spacing w:before="120" w:after="120"/>
        <w:jc w:val="left"/>
        <w:outlineLvl w:val="2"/>
        <w:rPr>
          <w:rStyle w:val="Table"/>
          <w:rFonts w:ascii="Sylfaen" w:hAnsi="Sylfaen" w:cstheme="minorHAnsi"/>
          <w:spacing w:val="-2"/>
          <w:szCs w:val="24"/>
          <w:lang w:val="en-US"/>
        </w:rPr>
      </w:pPr>
    </w:p>
    <w:p w14:paraId="008A2069" w14:textId="77777777" w:rsidR="00523D22" w:rsidRDefault="00523D22" w:rsidP="007E7FFC">
      <w:pPr>
        <w:pStyle w:val="SectionVHeader"/>
        <w:spacing w:before="120" w:after="120"/>
        <w:jc w:val="left"/>
        <w:outlineLvl w:val="2"/>
        <w:rPr>
          <w:rStyle w:val="Table"/>
          <w:rFonts w:ascii="Sylfaen" w:hAnsi="Sylfaen" w:cstheme="minorHAnsi"/>
          <w:spacing w:val="-2"/>
          <w:szCs w:val="24"/>
          <w:lang w:val="en-US"/>
        </w:rPr>
      </w:pPr>
    </w:p>
    <w:p w14:paraId="74B54508" w14:textId="77777777" w:rsidR="00523D22" w:rsidRDefault="00523D22" w:rsidP="007E7FFC">
      <w:pPr>
        <w:pStyle w:val="SectionVHeader"/>
        <w:spacing w:before="120" w:after="120"/>
        <w:jc w:val="left"/>
        <w:outlineLvl w:val="2"/>
        <w:rPr>
          <w:rStyle w:val="Table"/>
          <w:rFonts w:ascii="Sylfaen" w:hAnsi="Sylfaen" w:cstheme="minorHAnsi"/>
          <w:spacing w:val="-2"/>
          <w:szCs w:val="24"/>
          <w:lang w:val="en-US"/>
        </w:rPr>
      </w:pPr>
    </w:p>
    <w:p w14:paraId="7D0F8C55" w14:textId="77777777" w:rsidR="00523D22" w:rsidRDefault="00523D22" w:rsidP="007E7FFC">
      <w:pPr>
        <w:pStyle w:val="SectionVHeader"/>
        <w:spacing w:before="120" w:after="120"/>
        <w:jc w:val="left"/>
        <w:outlineLvl w:val="2"/>
        <w:rPr>
          <w:rStyle w:val="Table"/>
          <w:rFonts w:ascii="Sylfaen" w:hAnsi="Sylfaen" w:cstheme="minorHAnsi"/>
          <w:spacing w:val="-2"/>
          <w:szCs w:val="24"/>
          <w:lang w:val="en-US"/>
        </w:rPr>
      </w:pPr>
    </w:p>
    <w:p w14:paraId="0FB4259C" w14:textId="69264AC6" w:rsidR="007E7FFC" w:rsidRPr="00AE5A84" w:rsidRDefault="007E7FFC" w:rsidP="007E7FFC">
      <w:pPr>
        <w:pStyle w:val="SectionVHeader"/>
        <w:spacing w:before="120" w:after="120"/>
        <w:jc w:val="left"/>
        <w:outlineLvl w:val="2"/>
        <w:rPr>
          <w:rStyle w:val="Table"/>
          <w:rFonts w:ascii="Sylfaen" w:hAnsi="Sylfaen" w:cstheme="minorHAnsi"/>
          <w:spacing w:val="-2"/>
          <w:szCs w:val="24"/>
          <w:lang w:val="en-US"/>
        </w:rPr>
      </w:pPr>
      <w:bookmarkStart w:id="119" w:name="_Toc118970235"/>
      <w:r w:rsidRPr="00AE5A84">
        <w:rPr>
          <w:rStyle w:val="Table"/>
          <w:rFonts w:ascii="Sylfaen" w:hAnsi="Sylfaen" w:cstheme="minorHAnsi"/>
          <w:spacing w:val="-2"/>
          <w:szCs w:val="24"/>
          <w:lang w:val="en-US"/>
        </w:rPr>
        <w:lastRenderedPageBreak/>
        <w:t>Form FIN - 1: Financial Performance</w:t>
      </w:r>
      <w:bookmarkEnd w:id="116"/>
      <w:bookmarkEnd w:id="119"/>
      <w:r w:rsidRPr="00AE5A84">
        <w:rPr>
          <w:rStyle w:val="Table"/>
          <w:rFonts w:ascii="Sylfaen" w:hAnsi="Sylfaen" w:cstheme="minorHAnsi"/>
          <w:spacing w:val="-2"/>
          <w:szCs w:val="24"/>
          <w:lang w:val="en-US"/>
        </w:rPr>
        <w:t xml:space="preserve"> </w:t>
      </w:r>
    </w:p>
    <w:p w14:paraId="0D13878C" w14:textId="54CDB195" w:rsidR="007E7FFC" w:rsidRPr="00AE5A84" w:rsidRDefault="007E7FFC" w:rsidP="007E7FFC">
      <w:pPr>
        <w:pStyle w:val="i"/>
        <w:suppressAutoHyphens w:val="0"/>
        <w:spacing w:after="120"/>
        <w:rPr>
          <w:rFonts w:ascii="Sylfaen" w:hAnsi="Sylfaen" w:cstheme="minorHAnsi"/>
        </w:rPr>
      </w:pPr>
      <w:r w:rsidRPr="00AE5A84">
        <w:rPr>
          <w:rFonts w:ascii="Sylfaen" w:hAnsi="Sylfaen" w:cstheme="minorHAnsi"/>
        </w:rPr>
        <w:t xml:space="preserve">Each </w:t>
      </w:r>
      <w:r w:rsidR="000F370D">
        <w:rPr>
          <w:rFonts w:ascii="Sylfaen" w:hAnsi="Sylfaen" w:cstheme="minorHAnsi"/>
        </w:rPr>
        <w:t>Bidder</w:t>
      </w:r>
      <w:r w:rsidRPr="00AE5A84">
        <w:rPr>
          <w:rFonts w:ascii="Sylfaen" w:hAnsi="Sylfaen" w:cstheme="minorHAnsi"/>
        </w:rPr>
        <w:t xml:space="preserve"> must fill out this form.</w:t>
      </w:r>
    </w:p>
    <w:p w14:paraId="4143D057" w14:textId="77777777" w:rsidR="007E7FFC" w:rsidRPr="00AE5A84" w:rsidRDefault="007E7FFC" w:rsidP="007E7FFC">
      <w:pPr>
        <w:pStyle w:val="i"/>
        <w:suppressAutoHyphens w:val="0"/>
        <w:spacing w:after="120"/>
        <w:rPr>
          <w:rStyle w:val="Table"/>
          <w:rFonts w:ascii="Sylfaen" w:hAnsi="Sylfaen" w:cstheme="minorHAnsi"/>
          <w:bCs/>
          <w:spacing w:val="-2"/>
        </w:rPr>
      </w:pPr>
      <w:r w:rsidRPr="00AE5A84">
        <w:rPr>
          <w:rFonts w:ascii="Sylfaen" w:hAnsi="Sylfaen" w:cstheme="minorHAnsi"/>
        </w:rPr>
        <w:t xml:space="preserve">In case of a Joint Venture, each Joint Venture Partner must fill out this form separately </w:t>
      </w:r>
      <w:r w:rsidRPr="00AE5A84">
        <w:rPr>
          <w:rStyle w:val="Table"/>
          <w:rFonts w:ascii="Sylfaen" w:hAnsi="Sylfaen" w:cstheme="minorHAnsi"/>
          <w:bCs/>
          <w:spacing w:val="-2"/>
        </w:rPr>
        <w:t xml:space="preserve">and provide the </w:t>
      </w:r>
      <w:r w:rsidRPr="00AE5A84">
        <w:rPr>
          <w:rFonts w:ascii="Sylfaen" w:hAnsi="Sylfaen" w:cstheme="minorHAnsi"/>
        </w:rPr>
        <w:t>Joint Venture</w:t>
      </w:r>
      <w:r w:rsidRPr="00AE5A84">
        <w:rPr>
          <w:rStyle w:val="Table"/>
          <w:rFonts w:ascii="Sylfaen" w:hAnsi="Sylfaen" w:cstheme="minorHAnsi"/>
          <w:bCs/>
          <w:spacing w:val="-2"/>
        </w:rPr>
        <w:t xml:space="preserve"> Partner’s name below:</w:t>
      </w:r>
    </w:p>
    <w:p w14:paraId="619C6236" w14:textId="77777777" w:rsidR="007E7FFC" w:rsidRPr="00AE5A84" w:rsidRDefault="007E7FFC" w:rsidP="007E7FFC">
      <w:pPr>
        <w:pStyle w:val="i"/>
        <w:suppressAutoHyphens w:val="0"/>
        <w:spacing w:after="120"/>
        <w:rPr>
          <w:rFonts w:ascii="Sylfaen" w:hAnsi="Sylfaen" w:cstheme="minorHAnsi"/>
          <w:bCs/>
        </w:rPr>
      </w:pPr>
      <w:r w:rsidRPr="00AE5A84">
        <w:rPr>
          <w:rFonts w:ascii="Sylfaen" w:hAnsi="Sylfaen" w:cstheme="minorHAnsi"/>
        </w:rPr>
        <w:t xml:space="preserve">Joint Venture </w:t>
      </w:r>
      <w:r w:rsidRPr="00AE5A84">
        <w:rPr>
          <w:rStyle w:val="Table"/>
          <w:rFonts w:ascii="Sylfaen" w:hAnsi="Sylfaen" w:cstheme="minorHAnsi"/>
          <w:bCs/>
          <w:spacing w:val="-2"/>
        </w:rPr>
        <w:t>Partner: ___________________</w:t>
      </w:r>
    </w:p>
    <w:tbl>
      <w:tblPr>
        <w:tblW w:w="9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37"/>
        <w:gridCol w:w="2438"/>
        <w:gridCol w:w="2438"/>
        <w:gridCol w:w="2522"/>
      </w:tblGrid>
      <w:tr w:rsidR="007E7FFC" w:rsidRPr="00AE5A84" w14:paraId="00D27E32" w14:textId="77777777" w:rsidTr="000B04EC">
        <w:trPr>
          <w:cantSplit/>
          <w:trHeight w:val="278"/>
          <w:jc w:val="center"/>
        </w:trPr>
        <w:tc>
          <w:tcPr>
            <w:tcW w:w="2437" w:type="dxa"/>
            <w:vMerge w:val="restart"/>
            <w:tcBorders>
              <w:top w:val="nil"/>
              <w:left w:val="nil"/>
            </w:tcBorders>
            <w:vAlign w:val="center"/>
          </w:tcPr>
          <w:p w14:paraId="47708BD5" w14:textId="77777777" w:rsidR="007E7FFC" w:rsidRPr="00AE5A84" w:rsidRDefault="007E7FFC" w:rsidP="000B04EC">
            <w:pPr>
              <w:pStyle w:val="Subtitle2"/>
              <w:rPr>
                <w:rFonts w:ascii="Sylfaen" w:hAnsi="Sylfaen" w:cstheme="minorHAnsi"/>
              </w:rPr>
            </w:pPr>
          </w:p>
        </w:tc>
        <w:tc>
          <w:tcPr>
            <w:tcW w:w="7398" w:type="dxa"/>
            <w:gridSpan w:val="3"/>
            <w:tcBorders>
              <w:bottom w:val="single" w:sz="4" w:space="0" w:color="auto"/>
              <w:right w:val="single" w:sz="4" w:space="0" w:color="auto"/>
            </w:tcBorders>
            <w:shd w:val="clear" w:color="auto" w:fill="000000"/>
            <w:vAlign w:val="center"/>
          </w:tcPr>
          <w:p w14:paraId="43B13887" w14:textId="77777777" w:rsidR="007E7FFC" w:rsidRPr="00AE5A84" w:rsidRDefault="007E7FFC" w:rsidP="000B04EC">
            <w:pPr>
              <w:suppressAutoHyphens/>
              <w:spacing w:before="20" w:after="20"/>
              <w:jc w:val="center"/>
              <w:outlineLvl w:val="4"/>
              <w:rPr>
                <w:rFonts w:ascii="Sylfaen" w:hAnsi="Sylfaen" w:cstheme="minorHAnsi"/>
                <w:b/>
                <w:color w:val="FFFFFF"/>
                <w:sz w:val="20"/>
              </w:rPr>
            </w:pPr>
            <w:r w:rsidRPr="00AE5A84">
              <w:rPr>
                <w:rFonts w:ascii="Sylfaen" w:hAnsi="Sylfaen" w:cstheme="minorHAnsi"/>
                <w:b/>
                <w:color w:val="FFFFFF"/>
                <w:sz w:val="20"/>
              </w:rPr>
              <w:t>Financial Data for Previous 3 Years [Specify Currency]</w:t>
            </w:r>
          </w:p>
        </w:tc>
      </w:tr>
      <w:tr w:rsidR="007E7FFC" w:rsidRPr="00AE5A84" w14:paraId="7F3FE7A3" w14:textId="77777777" w:rsidTr="000B04EC">
        <w:trPr>
          <w:cantSplit/>
          <w:trHeight w:val="504"/>
          <w:jc w:val="center"/>
        </w:trPr>
        <w:tc>
          <w:tcPr>
            <w:tcW w:w="2437" w:type="dxa"/>
            <w:vMerge/>
            <w:tcBorders>
              <w:left w:val="nil"/>
              <w:bottom w:val="nil"/>
            </w:tcBorders>
            <w:vAlign w:val="center"/>
          </w:tcPr>
          <w:p w14:paraId="263FEDE7" w14:textId="77777777" w:rsidR="007E7FFC" w:rsidRPr="00AE5A84" w:rsidRDefault="007E7FFC" w:rsidP="000B04EC">
            <w:pPr>
              <w:pStyle w:val="Subtitle2"/>
              <w:rPr>
                <w:rFonts w:ascii="Sylfaen" w:hAnsi="Sylfaen" w:cstheme="minorHAnsi"/>
              </w:rPr>
            </w:pPr>
          </w:p>
        </w:tc>
        <w:tc>
          <w:tcPr>
            <w:tcW w:w="2438" w:type="dxa"/>
            <w:tcBorders>
              <w:bottom w:val="single" w:sz="4" w:space="0" w:color="auto"/>
            </w:tcBorders>
            <w:vAlign w:val="center"/>
          </w:tcPr>
          <w:p w14:paraId="7D96710F" w14:textId="77777777" w:rsidR="007E7FFC" w:rsidRPr="00AE5A84" w:rsidRDefault="007E7FFC" w:rsidP="000B04EC">
            <w:pPr>
              <w:pStyle w:val="Subtitle2"/>
              <w:rPr>
                <w:rFonts w:ascii="Sylfaen" w:hAnsi="Sylfaen" w:cstheme="minorHAnsi"/>
              </w:rPr>
            </w:pPr>
            <w:bookmarkStart w:id="120" w:name="_Toc93399880"/>
            <w:bookmarkStart w:id="121" w:name="_Toc93570345"/>
            <w:bookmarkStart w:id="122" w:name="_Toc93587814"/>
            <w:bookmarkStart w:id="123" w:name="_Toc93677001"/>
            <w:bookmarkStart w:id="124" w:name="_Toc118130084"/>
            <w:bookmarkStart w:id="125" w:name="_Toc118970236"/>
            <w:r w:rsidRPr="00AE5A84">
              <w:rPr>
                <w:rFonts w:ascii="Sylfaen" w:hAnsi="Sylfaen" w:cstheme="minorHAnsi"/>
              </w:rPr>
              <w:t>Year 2019:</w:t>
            </w:r>
            <w:bookmarkEnd w:id="120"/>
            <w:bookmarkEnd w:id="121"/>
            <w:bookmarkEnd w:id="122"/>
            <w:bookmarkEnd w:id="123"/>
            <w:bookmarkEnd w:id="124"/>
            <w:bookmarkEnd w:id="125"/>
            <w:r w:rsidRPr="00AE5A84">
              <w:rPr>
                <w:rFonts w:ascii="Sylfaen" w:hAnsi="Sylfaen" w:cstheme="minorHAnsi"/>
              </w:rPr>
              <w:tab/>
            </w:r>
          </w:p>
        </w:tc>
        <w:tc>
          <w:tcPr>
            <w:tcW w:w="2438" w:type="dxa"/>
            <w:tcBorders>
              <w:bottom w:val="single" w:sz="4" w:space="0" w:color="auto"/>
            </w:tcBorders>
            <w:vAlign w:val="center"/>
          </w:tcPr>
          <w:p w14:paraId="0F7C565C" w14:textId="77777777" w:rsidR="007E7FFC" w:rsidRPr="00AE5A84" w:rsidRDefault="007E7FFC" w:rsidP="000B04EC">
            <w:pPr>
              <w:pStyle w:val="Subtitle2"/>
              <w:rPr>
                <w:rFonts w:ascii="Sylfaen" w:hAnsi="Sylfaen" w:cstheme="minorHAnsi"/>
              </w:rPr>
            </w:pPr>
            <w:bookmarkStart w:id="126" w:name="_Toc93399881"/>
            <w:bookmarkStart w:id="127" w:name="_Toc93570346"/>
            <w:bookmarkStart w:id="128" w:name="_Toc93587815"/>
            <w:bookmarkStart w:id="129" w:name="_Toc93677002"/>
            <w:bookmarkStart w:id="130" w:name="_Toc118130085"/>
            <w:bookmarkStart w:id="131" w:name="_Toc118970237"/>
            <w:r w:rsidRPr="00AE5A84">
              <w:rPr>
                <w:rFonts w:ascii="Sylfaen" w:hAnsi="Sylfaen" w:cstheme="minorHAnsi"/>
              </w:rPr>
              <w:t>Year 2020:</w:t>
            </w:r>
            <w:bookmarkEnd w:id="126"/>
            <w:bookmarkEnd w:id="127"/>
            <w:bookmarkEnd w:id="128"/>
            <w:bookmarkEnd w:id="129"/>
            <w:bookmarkEnd w:id="130"/>
            <w:bookmarkEnd w:id="131"/>
            <w:r w:rsidRPr="00AE5A84">
              <w:rPr>
                <w:rFonts w:ascii="Sylfaen" w:hAnsi="Sylfaen" w:cstheme="minorHAnsi"/>
              </w:rPr>
              <w:tab/>
            </w:r>
          </w:p>
        </w:tc>
        <w:tc>
          <w:tcPr>
            <w:tcW w:w="2522" w:type="dxa"/>
            <w:tcBorders>
              <w:bottom w:val="single" w:sz="4" w:space="0" w:color="auto"/>
              <w:right w:val="single" w:sz="4" w:space="0" w:color="auto"/>
            </w:tcBorders>
            <w:vAlign w:val="center"/>
          </w:tcPr>
          <w:p w14:paraId="3009B3B5" w14:textId="77777777" w:rsidR="007E7FFC" w:rsidRPr="00AE5A84" w:rsidRDefault="007E7FFC" w:rsidP="000B04EC">
            <w:pPr>
              <w:pStyle w:val="Subtitle2"/>
              <w:rPr>
                <w:rFonts w:ascii="Sylfaen" w:hAnsi="Sylfaen" w:cstheme="minorHAnsi"/>
              </w:rPr>
            </w:pPr>
            <w:bookmarkStart w:id="132" w:name="_Toc93399882"/>
            <w:bookmarkStart w:id="133" w:name="_Toc93570347"/>
            <w:bookmarkStart w:id="134" w:name="_Toc93587816"/>
            <w:bookmarkStart w:id="135" w:name="_Toc93677003"/>
            <w:bookmarkStart w:id="136" w:name="_Toc118130086"/>
            <w:bookmarkStart w:id="137" w:name="_Toc118970238"/>
            <w:r w:rsidRPr="00AE5A84">
              <w:rPr>
                <w:rFonts w:ascii="Sylfaen" w:hAnsi="Sylfaen" w:cstheme="minorHAnsi"/>
              </w:rPr>
              <w:t>Year 2021:</w:t>
            </w:r>
            <w:bookmarkEnd w:id="132"/>
            <w:bookmarkEnd w:id="133"/>
            <w:bookmarkEnd w:id="134"/>
            <w:bookmarkEnd w:id="135"/>
            <w:bookmarkEnd w:id="136"/>
            <w:bookmarkEnd w:id="137"/>
            <w:r w:rsidRPr="00AE5A84">
              <w:rPr>
                <w:rFonts w:ascii="Sylfaen" w:hAnsi="Sylfaen" w:cstheme="minorHAnsi"/>
              </w:rPr>
              <w:tab/>
            </w:r>
          </w:p>
        </w:tc>
      </w:tr>
    </w:tbl>
    <w:p w14:paraId="51A663F5" w14:textId="77777777" w:rsidR="007E7FFC" w:rsidRPr="00AE5A84" w:rsidRDefault="007E7FFC" w:rsidP="007E7FFC">
      <w:pPr>
        <w:pStyle w:val="Subtitle2"/>
        <w:rPr>
          <w:rFonts w:ascii="Sylfaen" w:hAnsi="Sylfaen" w:cstheme="minorHAnsi"/>
        </w:rPr>
      </w:pPr>
    </w:p>
    <w:p w14:paraId="77557EB3" w14:textId="77777777" w:rsidR="007E7FFC" w:rsidRPr="00AE5A84" w:rsidRDefault="007E7FFC" w:rsidP="007E7FFC">
      <w:pPr>
        <w:pStyle w:val="Subtitle2"/>
        <w:rPr>
          <w:rFonts w:ascii="Sylfaen" w:hAnsi="Sylfaen" w:cstheme="minorHAnsi"/>
        </w:rPr>
      </w:pPr>
      <w:bookmarkStart w:id="138" w:name="_Toc93399883"/>
      <w:bookmarkStart w:id="139" w:name="_Toc93570348"/>
      <w:bookmarkStart w:id="140" w:name="_Toc93587817"/>
      <w:bookmarkStart w:id="141" w:name="_Toc93677004"/>
      <w:bookmarkStart w:id="142" w:name="_Toc118130087"/>
      <w:bookmarkStart w:id="143" w:name="_Toc118970239"/>
      <w:r w:rsidRPr="00AE5A84">
        <w:rPr>
          <w:rFonts w:ascii="Sylfaen" w:hAnsi="Sylfaen" w:cstheme="minorHAnsi"/>
        </w:rPr>
        <w:t>Information from Balance Sheet</w:t>
      </w:r>
      <w:bookmarkEnd w:id="138"/>
      <w:bookmarkEnd w:id="139"/>
      <w:bookmarkEnd w:id="140"/>
      <w:bookmarkEnd w:id="141"/>
      <w:bookmarkEnd w:id="142"/>
      <w:bookmarkEnd w:id="143"/>
    </w:p>
    <w:p w14:paraId="25EA8AEC" w14:textId="77777777" w:rsidR="007E7FFC" w:rsidRPr="00AE5A84" w:rsidRDefault="007E7FFC" w:rsidP="007E7FFC">
      <w:pPr>
        <w:pStyle w:val="Subtitle2"/>
        <w:rPr>
          <w:rFonts w:ascii="Sylfaen" w:hAnsi="Sylfaen" w:cstheme="minorHAnsi"/>
        </w:rPr>
      </w:pPr>
    </w:p>
    <w:tbl>
      <w:tblPr>
        <w:tblW w:w="9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37"/>
        <w:gridCol w:w="2438"/>
        <w:gridCol w:w="2438"/>
        <w:gridCol w:w="2522"/>
      </w:tblGrid>
      <w:tr w:rsidR="007E7FFC" w:rsidRPr="00AE5A84" w14:paraId="5CE14508" w14:textId="77777777" w:rsidTr="000B04EC">
        <w:trPr>
          <w:cantSplit/>
          <w:trHeight w:val="504"/>
          <w:jc w:val="center"/>
        </w:trPr>
        <w:tc>
          <w:tcPr>
            <w:tcW w:w="2437" w:type="dxa"/>
            <w:tcBorders>
              <w:top w:val="single" w:sz="4" w:space="0" w:color="auto"/>
              <w:right w:val="double" w:sz="4" w:space="0" w:color="auto"/>
            </w:tcBorders>
            <w:vAlign w:val="center"/>
          </w:tcPr>
          <w:p w14:paraId="31E036CF" w14:textId="77777777" w:rsidR="007E7FFC" w:rsidRPr="00AE5A84" w:rsidRDefault="007E7FFC" w:rsidP="000B04EC">
            <w:pPr>
              <w:pStyle w:val="Subtitle2"/>
              <w:rPr>
                <w:rFonts w:ascii="Sylfaen" w:hAnsi="Sylfaen" w:cstheme="minorHAnsi"/>
              </w:rPr>
            </w:pPr>
            <w:bookmarkStart w:id="144" w:name="_Toc93399884"/>
            <w:bookmarkStart w:id="145" w:name="_Toc93570349"/>
            <w:bookmarkStart w:id="146" w:name="_Toc93587818"/>
            <w:bookmarkStart w:id="147" w:name="_Toc93677005"/>
            <w:bookmarkStart w:id="148" w:name="_Toc118130088"/>
            <w:bookmarkStart w:id="149" w:name="_Toc118970240"/>
            <w:r w:rsidRPr="00AE5A84">
              <w:rPr>
                <w:rFonts w:ascii="Sylfaen" w:hAnsi="Sylfaen" w:cstheme="minorHAnsi"/>
              </w:rPr>
              <w:t>Total Assets (TA)</w:t>
            </w:r>
            <w:bookmarkEnd w:id="144"/>
            <w:bookmarkEnd w:id="145"/>
            <w:bookmarkEnd w:id="146"/>
            <w:bookmarkEnd w:id="147"/>
            <w:bookmarkEnd w:id="148"/>
            <w:bookmarkEnd w:id="149"/>
          </w:p>
        </w:tc>
        <w:tc>
          <w:tcPr>
            <w:tcW w:w="2438" w:type="dxa"/>
            <w:tcBorders>
              <w:top w:val="single" w:sz="4" w:space="0" w:color="auto"/>
              <w:left w:val="double" w:sz="4" w:space="0" w:color="auto"/>
            </w:tcBorders>
            <w:vAlign w:val="center"/>
          </w:tcPr>
          <w:p w14:paraId="01A36A16" w14:textId="77777777" w:rsidR="007E7FFC" w:rsidRPr="00AE5A84" w:rsidRDefault="007E7FFC" w:rsidP="000B04EC">
            <w:pPr>
              <w:pStyle w:val="Subtitle2"/>
              <w:rPr>
                <w:rFonts w:ascii="Sylfaen" w:hAnsi="Sylfaen" w:cstheme="minorHAnsi"/>
              </w:rPr>
            </w:pPr>
          </w:p>
        </w:tc>
        <w:tc>
          <w:tcPr>
            <w:tcW w:w="2438" w:type="dxa"/>
            <w:tcBorders>
              <w:top w:val="single" w:sz="4" w:space="0" w:color="auto"/>
            </w:tcBorders>
            <w:vAlign w:val="center"/>
          </w:tcPr>
          <w:p w14:paraId="75297B05" w14:textId="77777777" w:rsidR="007E7FFC" w:rsidRPr="00AE5A84" w:rsidRDefault="007E7FFC" w:rsidP="000B04EC">
            <w:pPr>
              <w:pStyle w:val="Subtitle2"/>
              <w:rPr>
                <w:rFonts w:ascii="Sylfaen" w:hAnsi="Sylfaen" w:cstheme="minorHAnsi"/>
              </w:rPr>
            </w:pPr>
          </w:p>
        </w:tc>
        <w:tc>
          <w:tcPr>
            <w:tcW w:w="2522" w:type="dxa"/>
            <w:tcBorders>
              <w:top w:val="single" w:sz="4" w:space="0" w:color="auto"/>
              <w:right w:val="single" w:sz="4" w:space="0" w:color="auto"/>
            </w:tcBorders>
            <w:vAlign w:val="center"/>
          </w:tcPr>
          <w:p w14:paraId="53617563" w14:textId="77777777" w:rsidR="007E7FFC" w:rsidRPr="00AE5A84" w:rsidRDefault="007E7FFC" w:rsidP="000B04EC">
            <w:pPr>
              <w:pStyle w:val="Subtitle2"/>
              <w:rPr>
                <w:rFonts w:ascii="Sylfaen" w:hAnsi="Sylfaen" w:cstheme="minorHAnsi"/>
              </w:rPr>
            </w:pPr>
          </w:p>
        </w:tc>
      </w:tr>
      <w:tr w:rsidR="007E7FFC" w:rsidRPr="00AE5A84" w14:paraId="0F8BFC88" w14:textId="77777777" w:rsidTr="000B04EC">
        <w:trPr>
          <w:cantSplit/>
          <w:trHeight w:val="504"/>
          <w:jc w:val="center"/>
        </w:trPr>
        <w:tc>
          <w:tcPr>
            <w:tcW w:w="2437" w:type="dxa"/>
            <w:tcBorders>
              <w:right w:val="double" w:sz="4" w:space="0" w:color="auto"/>
            </w:tcBorders>
            <w:vAlign w:val="center"/>
          </w:tcPr>
          <w:p w14:paraId="49223D97" w14:textId="77777777" w:rsidR="007E7FFC" w:rsidRPr="00AE5A84" w:rsidRDefault="007E7FFC" w:rsidP="000B04EC">
            <w:pPr>
              <w:pStyle w:val="Subtitle2"/>
              <w:rPr>
                <w:rFonts w:ascii="Sylfaen" w:hAnsi="Sylfaen" w:cstheme="minorHAnsi"/>
              </w:rPr>
            </w:pPr>
            <w:bookmarkStart w:id="150" w:name="_Toc93399885"/>
            <w:bookmarkStart w:id="151" w:name="_Toc93570350"/>
            <w:bookmarkStart w:id="152" w:name="_Toc93587819"/>
            <w:bookmarkStart w:id="153" w:name="_Toc93677006"/>
            <w:bookmarkStart w:id="154" w:name="_Toc118130089"/>
            <w:bookmarkStart w:id="155" w:name="_Toc118970241"/>
            <w:r w:rsidRPr="00AE5A84">
              <w:rPr>
                <w:rFonts w:ascii="Sylfaen" w:hAnsi="Sylfaen" w:cstheme="minorHAnsi"/>
              </w:rPr>
              <w:t>Total Liabilities (TL)</w:t>
            </w:r>
            <w:bookmarkEnd w:id="150"/>
            <w:bookmarkEnd w:id="151"/>
            <w:bookmarkEnd w:id="152"/>
            <w:bookmarkEnd w:id="153"/>
            <w:bookmarkEnd w:id="154"/>
            <w:bookmarkEnd w:id="155"/>
          </w:p>
        </w:tc>
        <w:tc>
          <w:tcPr>
            <w:tcW w:w="2438" w:type="dxa"/>
            <w:tcBorders>
              <w:left w:val="double" w:sz="4" w:space="0" w:color="auto"/>
            </w:tcBorders>
            <w:vAlign w:val="center"/>
          </w:tcPr>
          <w:p w14:paraId="41A1A318" w14:textId="77777777" w:rsidR="007E7FFC" w:rsidRPr="00AE5A84" w:rsidRDefault="007E7FFC" w:rsidP="000B04EC">
            <w:pPr>
              <w:pStyle w:val="Subtitle2"/>
              <w:rPr>
                <w:rFonts w:ascii="Sylfaen" w:hAnsi="Sylfaen" w:cstheme="minorHAnsi"/>
              </w:rPr>
            </w:pPr>
          </w:p>
        </w:tc>
        <w:tc>
          <w:tcPr>
            <w:tcW w:w="2438" w:type="dxa"/>
            <w:vAlign w:val="center"/>
          </w:tcPr>
          <w:p w14:paraId="70FAB65E" w14:textId="77777777" w:rsidR="007E7FFC" w:rsidRPr="00AE5A84" w:rsidRDefault="007E7FFC" w:rsidP="000B04EC">
            <w:pPr>
              <w:pStyle w:val="Subtitle2"/>
              <w:rPr>
                <w:rFonts w:ascii="Sylfaen" w:hAnsi="Sylfaen" w:cstheme="minorHAnsi"/>
              </w:rPr>
            </w:pPr>
          </w:p>
        </w:tc>
        <w:tc>
          <w:tcPr>
            <w:tcW w:w="2522" w:type="dxa"/>
            <w:tcBorders>
              <w:right w:val="single" w:sz="4" w:space="0" w:color="auto"/>
            </w:tcBorders>
            <w:vAlign w:val="center"/>
          </w:tcPr>
          <w:p w14:paraId="5D332E81" w14:textId="77777777" w:rsidR="007E7FFC" w:rsidRPr="00AE5A84" w:rsidRDefault="007E7FFC" w:rsidP="000B04EC">
            <w:pPr>
              <w:pStyle w:val="Subtitle2"/>
              <w:rPr>
                <w:rFonts w:ascii="Sylfaen" w:hAnsi="Sylfaen" w:cstheme="minorHAnsi"/>
              </w:rPr>
            </w:pPr>
          </w:p>
        </w:tc>
      </w:tr>
      <w:tr w:rsidR="007E7FFC" w:rsidRPr="00AE5A84" w14:paraId="1337BBB6" w14:textId="77777777" w:rsidTr="000B04EC">
        <w:trPr>
          <w:cantSplit/>
          <w:trHeight w:val="504"/>
          <w:jc w:val="center"/>
        </w:trPr>
        <w:tc>
          <w:tcPr>
            <w:tcW w:w="2437" w:type="dxa"/>
            <w:tcBorders>
              <w:right w:val="double" w:sz="4" w:space="0" w:color="auto"/>
            </w:tcBorders>
            <w:vAlign w:val="center"/>
          </w:tcPr>
          <w:p w14:paraId="0863B5F1" w14:textId="77777777" w:rsidR="007E7FFC" w:rsidRPr="00AE5A84" w:rsidRDefault="007E7FFC" w:rsidP="000B04EC">
            <w:pPr>
              <w:pStyle w:val="Subtitle2"/>
              <w:rPr>
                <w:rFonts w:ascii="Sylfaen" w:hAnsi="Sylfaen" w:cstheme="minorHAnsi"/>
              </w:rPr>
            </w:pPr>
            <w:bookmarkStart w:id="156" w:name="_Toc93399886"/>
            <w:bookmarkStart w:id="157" w:name="_Toc93570351"/>
            <w:bookmarkStart w:id="158" w:name="_Toc93587820"/>
            <w:bookmarkStart w:id="159" w:name="_Toc93677007"/>
            <w:bookmarkStart w:id="160" w:name="_Toc118130090"/>
            <w:bookmarkStart w:id="161" w:name="_Toc118970242"/>
            <w:r w:rsidRPr="00AE5A84">
              <w:rPr>
                <w:rFonts w:ascii="Sylfaen" w:hAnsi="Sylfaen" w:cstheme="minorHAnsi"/>
              </w:rPr>
              <w:t xml:space="preserve">Net </w:t>
            </w:r>
            <w:proofErr w:type="gramStart"/>
            <w:r w:rsidRPr="00AE5A84">
              <w:rPr>
                <w:rFonts w:ascii="Sylfaen" w:hAnsi="Sylfaen" w:cstheme="minorHAnsi"/>
              </w:rPr>
              <w:t>Worth  =</w:t>
            </w:r>
            <w:proofErr w:type="gramEnd"/>
            <w:r w:rsidRPr="00AE5A84">
              <w:rPr>
                <w:rFonts w:ascii="Sylfaen" w:hAnsi="Sylfaen" w:cstheme="minorHAnsi"/>
              </w:rPr>
              <w:t>TA – TL</w:t>
            </w:r>
            <w:bookmarkEnd w:id="156"/>
            <w:bookmarkEnd w:id="157"/>
            <w:bookmarkEnd w:id="158"/>
            <w:bookmarkEnd w:id="159"/>
            <w:bookmarkEnd w:id="160"/>
            <w:bookmarkEnd w:id="161"/>
          </w:p>
        </w:tc>
        <w:tc>
          <w:tcPr>
            <w:tcW w:w="2438" w:type="dxa"/>
            <w:tcBorders>
              <w:left w:val="double" w:sz="4" w:space="0" w:color="auto"/>
            </w:tcBorders>
            <w:vAlign w:val="center"/>
          </w:tcPr>
          <w:p w14:paraId="74478B6E" w14:textId="77777777" w:rsidR="007E7FFC" w:rsidRPr="00AE5A84" w:rsidRDefault="007E7FFC" w:rsidP="000B04EC">
            <w:pPr>
              <w:pStyle w:val="Subtitle2"/>
              <w:rPr>
                <w:rFonts w:ascii="Sylfaen" w:hAnsi="Sylfaen" w:cstheme="minorHAnsi"/>
              </w:rPr>
            </w:pPr>
          </w:p>
        </w:tc>
        <w:tc>
          <w:tcPr>
            <w:tcW w:w="2438" w:type="dxa"/>
            <w:vAlign w:val="center"/>
          </w:tcPr>
          <w:p w14:paraId="77BCF398" w14:textId="77777777" w:rsidR="007E7FFC" w:rsidRPr="00AE5A84" w:rsidRDefault="007E7FFC" w:rsidP="000B04EC">
            <w:pPr>
              <w:pStyle w:val="Subtitle2"/>
              <w:rPr>
                <w:rFonts w:ascii="Sylfaen" w:hAnsi="Sylfaen" w:cstheme="minorHAnsi"/>
              </w:rPr>
            </w:pPr>
          </w:p>
        </w:tc>
        <w:tc>
          <w:tcPr>
            <w:tcW w:w="2522" w:type="dxa"/>
            <w:tcBorders>
              <w:right w:val="single" w:sz="4" w:space="0" w:color="auto"/>
            </w:tcBorders>
            <w:vAlign w:val="center"/>
          </w:tcPr>
          <w:p w14:paraId="26D9F925" w14:textId="77777777" w:rsidR="007E7FFC" w:rsidRPr="00AE5A84" w:rsidRDefault="007E7FFC" w:rsidP="000B04EC">
            <w:pPr>
              <w:pStyle w:val="Subtitle2"/>
              <w:rPr>
                <w:rFonts w:ascii="Sylfaen" w:hAnsi="Sylfaen" w:cstheme="minorHAnsi"/>
              </w:rPr>
            </w:pPr>
          </w:p>
        </w:tc>
      </w:tr>
      <w:tr w:rsidR="007E7FFC" w:rsidRPr="00AE5A84" w14:paraId="6E5347D5" w14:textId="77777777" w:rsidTr="000B04EC">
        <w:trPr>
          <w:cantSplit/>
          <w:trHeight w:val="504"/>
          <w:jc w:val="center"/>
        </w:trPr>
        <w:tc>
          <w:tcPr>
            <w:tcW w:w="2437" w:type="dxa"/>
            <w:tcBorders>
              <w:right w:val="double" w:sz="4" w:space="0" w:color="auto"/>
            </w:tcBorders>
            <w:vAlign w:val="center"/>
          </w:tcPr>
          <w:p w14:paraId="5C290297" w14:textId="77777777" w:rsidR="007E7FFC" w:rsidRPr="00AE5A84" w:rsidRDefault="007E7FFC" w:rsidP="000B04EC">
            <w:pPr>
              <w:pStyle w:val="Subtitle2"/>
              <w:rPr>
                <w:rFonts w:ascii="Sylfaen" w:hAnsi="Sylfaen" w:cstheme="minorHAnsi"/>
              </w:rPr>
            </w:pPr>
            <w:bookmarkStart w:id="162" w:name="_Toc93399887"/>
            <w:bookmarkStart w:id="163" w:name="_Toc93570352"/>
            <w:bookmarkStart w:id="164" w:name="_Toc93587821"/>
            <w:bookmarkStart w:id="165" w:name="_Toc93677008"/>
            <w:bookmarkStart w:id="166" w:name="_Toc118130091"/>
            <w:bookmarkStart w:id="167" w:name="_Toc118970243"/>
            <w:r w:rsidRPr="00AE5A84">
              <w:rPr>
                <w:rFonts w:ascii="Sylfaen" w:hAnsi="Sylfaen" w:cstheme="minorHAnsi"/>
              </w:rPr>
              <w:t>Current Assets (CA)</w:t>
            </w:r>
            <w:bookmarkEnd w:id="162"/>
            <w:bookmarkEnd w:id="163"/>
            <w:bookmarkEnd w:id="164"/>
            <w:bookmarkEnd w:id="165"/>
            <w:bookmarkEnd w:id="166"/>
            <w:bookmarkEnd w:id="167"/>
          </w:p>
        </w:tc>
        <w:tc>
          <w:tcPr>
            <w:tcW w:w="2438" w:type="dxa"/>
            <w:tcBorders>
              <w:left w:val="double" w:sz="4" w:space="0" w:color="auto"/>
            </w:tcBorders>
            <w:vAlign w:val="center"/>
          </w:tcPr>
          <w:p w14:paraId="2C555404" w14:textId="77777777" w:rsidR="007E7FFC" w:rsidRPr="00AE5A84" w:rsidRDefault="007E7FFC" w:rsidP="000B04EC">
            <w:pPr>
              <w:pStyle w:val="Subtitle2"/>
              <w:rPr>
                <w:rFonts w:ascii="Sylfaen" w:hAnsi="Sylfaen" w:cstheme="minorHAnsi"/>
              </w:rPr>
            </w:pPr>
          </w:p>
        </w:tc>
        <w:tc>
          <w:tcPr>
            <w:tcW w:w="2438" w:type="dxa"/>
            <w:vAlign w:val="center"/>
          </w:tcPr>
          <w:p w14:paraId="6084EC47" w14:textId="77777777" w:rsidR="007E7FFC" w:rsidRPr="00AE5A84" w:rsidRDefault="007E7FFC" w:rsidP="000B04EC">
            <w:pPr>
              <w:pStyle w:val="Subtitle2"/>
              <w:rPr>
                <w:rFonts w:ascii="Sylfaen" w:hAnsi="Sylfaen" w:cstheme="minorHAnsi"/>
              </w:rPr>
            </w:pPr>
          </w:p>
        </w:tc>
        <w:tc>
          <w:tcPr>
            <w:tcW w:w="2522" w:type="dxa"/>
            <w:tcBorders>
              <w:right w:val="single" w:sz="4" w:space="0" w:color="auto"/>
            </w:tcBorders>
            <w:vAlign w:val="center"/>
          </w:tcPr>
          <w:p w14:paraId="66693CED" w14:textId="77777777" w:rsidR="007E7FFC" w:rsidRPr="00AE5A84" w:rsidRDefault="007E7FFC" w:rsidP="000B04EC">
            <w:pPr>
              <w:pStyle w:val="Subtitle2"/>
              <w:rPr>
                <w:rFonts w:ascii="Sylfaen" w:hAnsi="Sylfaen" w:cstheme="minorHAnsi"/>
              </w:rPr>
            </w:pPr>
          </w:p>
        </w:tc>
      </w:tr>
      <w:tr w:rsidR="007E7FFC" w:rsidRPr="00AE5A84" w14:paraId="5EF4A023" w14:textId="77777777" w:rsidTr="000B04EC">
        <w:trPr>
          <w:cantSplit/>
          <w:trHeight w:val="504"/>
          <w:jc w:val="center"/>
        </w:trPr>
        <w:tc>
          <w:tcPr>
            <w:tcW w:w="2437" w:type="dxa"/>
            <w:tcBorders>
              <w:right w:val="double" w:sz="4" w:space="0" w:color="auto"/>
            </w:tcBorders>
            <w:vAlign w:val="center"/>
          </w:tcPr>
          <w:p w14:paraId="0BF79A43" w14:textId="77777777" w:rsidR="007E7FFC" w:rsidRPr="00AE5A84" w:rsidRDefault="007E7FFC" w:rsidP="000B04EC">
            <w:pPr>
              <w:pStyle w:val="Subtitle2"/>
              <w:rPr>
                <w:rFonts w:ascii="Sylfaen" w:hAnsi="Sylfaen" w:cstheme="minorHAnsi"/>
              </w:rPr>
            </w:pPr>
            <w:bookmarkStart w:id="168" w:name="_Toc93399888"/>
            <w:bookmarkStart w:id="169" w:name="_Toc93570353"/>
            <w:bookmarkStart w:id="170" w:name="_Toc93587822"/>
            <w:bookmarkStart w:id="171" w:name="_Toc93677009"/>
            <w:bookmarkStart w:id="172" w:name="_Toc118130092"/>
            <w:bookmarkStart w:id="173" w:name="_Toc118970244"/>
            <w:r w:rsidRPr="00AE5A84">
              <w:rPr>
                <w:rFonts w:ascii="Sylfaen" w:hAnsi="Sylfaen" w:cstheme="minorHAnsi"/>
              </w:rPr>
              <w:t>Current Liabilities (CL)</w:t>
            </w:r>
            <w:bookmarkEnd w:id="168"/>
            <w:bookmarkEnd w:id="169"/>
            <w:bookmarkEnd w:id="170"/>
            <w:bookmarkEnd w:id="171"/>
            <w:bookmarkEnd w:id="172"/>
            <w:bookmarkEnd w:id="173"/>
          </w:p>
        </w:tc>
        <w:tc>
          <w:tcPr>
            <w:tcW w:w="2438" w:type="dxa"/>
            <w:tcBorders>
              <w:left w:val="double" w:sz="4" w:space="0" w:color="auto"/>
            </w:tcBorders>
            <w:vAlign w:val="center"/>
          </w:tcPr>
          <w:p w14:paraId="34E5B4C3" w14:textId="77777777" w:rsidR="007E7FFC" w:rsidRPr="00AE5A84" w:rsidRDefault="007E7FFC" w:rsidP="000B04EC">
            <w:pPr>
              <w:pStyle w:val="Subtitle2"/>
              <w:rPr>
                <w:rFonts w:ascii="Sylfaen" w:hAnsi="Sylfaen" w:cstheme="minorHAnsi"/>
              </w:rPr>
            </w:pPr>
          </w:p>
        </w:tc>
        <w:tc>
          <w:tcPr>
            <w:tcW w:w="2438" w:type="dxa"/>
            <w:vAlign w:val="center"/>
          </w:tcPr>
          <w:p w14:paraId="6B546E0F" w14:textId="77777777" w:rsidR="007E7FFC" w:rsidRPr="00AE5A84" w:rsidRDefault="007E7FFC" w:rsidP="000B04EC">
            <w:pPr>
              <w:pStyle w:val="Subtitle2"/>
              <w:rPr>
                <w:rFonts w:ascii="Sylfaen" w:hAnsi="Sylfaen" w:cstheme="minorHAnsi"/>
              </w:rPr>
            </w:pPr>
          </w:p>
        </w:tc>
        <w:tc>
          <w:tcPr>
            <w:tcW w:w="2522" w:type="dxa"/>
            <w:tcBorders>
              <w:right w:val="single" w:sz="4" w:space="0" w:color="auto"/>
            </w:tcBorders>
            <w:vAlign w:val="center"/>
          </w:tcPr>
          <w:p w14:paraId="210F31C2" w14:textId="77777777" w:rsidR="007E7FFC" w:rsidRPr="00AE5A84" w:rsidRDefault="007E7FFC" w:rsidP="000B04EC">
            <w:pPr>
              <w:pStyle w:val="Subtitle2"/>
              <w:rPr>
                <w:rFonts w:ascii="Sylfaen" w:hAnsi="Sylfaen" w:cstheme="minorHAnsi"/>
              </w:rPr>
            </w:pPr>
          </w:p>
        </w:tc>
      </w:tr>
      <w:tr w:rsidR="007E7FFC" w:rsidRPr="00AE5A84" w14:paraId="7DD9306D" w14:textId="77777777" w:rsidTr="000B04EC">
        <w:trPr>
          <w:cantSplit/>
          <w:trHeight w:val="504"/>
          <w:jc w:val="center"/>
        </w:trPr>
        <w:tc>
          <w:tcPr>
            <w:tcW w:w="2437" w:type="dxa"/>
            <w:tcBorders>
              <w:right w:val="double" w:sz="4" w:space="0" w:color="auto"/>
            </w:tcBorders>
            <w:vAlign w:val="center"/>
          </w:tcPr>
          <w:p w14:paraId="69B0558D" w14:textId="77777777" w:rsidR="007E7FFC" w:rsidRPr="00AE5A84" w:rsidRDefault="007E7FFC" w:rsidP="000B04EC">
            <w:pPr>
              <w:pStyle w:val="Subtitle2"/>
              <w:rPr>
                <w:rFonts w:ascii="Sylfaen" w:hAnsi="Sylfaen" w:cstheme="minorHAnsi"/>
              </w:rPr>
            </w:pPr>
            <w:bookmarkStart w:id="174" w:name="_Toc93399889"/>
            <w:bookmarkStart w:id="175" w:name="_Toc93570354"/>
            <w:bookmarkStart w:id="176" w:name="_Toc93587823"/>
            <w:bookmarkStart w:id="177" w:name="_Toc93677010"/>
            <w:bookmarkStart w:id="178" w:name="_Toc118130093"/>
            <w:bookmarkStart w:id="179" w:name="_Toc118970245"/>
            <w:r w:rsidRPr="00AE5A84">
              <w:rPr>
                <w:rFonts w:ascii="Sylfaen" w:hAnsi="Sylfaen" w:cstheme="minorHAnsi"/>
              </w:rPr>
              <w:t>Working Capital = CA - CL</w:t>
            </w:r>
            <w:bookmarkEnd w:id="174"/>
            <w:bookmarkEnd w:id="175"/>
            <w:bookmarkEnd w:id="176"/>
            <w:bookmarkEnd w:id="177"/>
            <w:bookmarkEnd w:id="178"/>
            <w:bookmarkEnd w:id="179"/>
          </w:p>
        </w:tc>
        <w:tc>
          <w:tcPr>
            <w:tcW w:w="2438" w:type="dxa"/>
            <w:tcBorders>
              <w:left w:val="double" w:sz="4" w:space="0" w:color="auto"/>
            </w:tcBorders>
            <w:vAlign w:val="center"/>
          </w:tcPr>
          <w:p w14:paraId="2CCEDF36" w14:textId="77777777" w:rsidR="007E7FFC" w:rsidRPr="00AE5A84" w:rsidRDefault="007E7FFC" w:rsidP="000B04EC">
            <w:pPr>
              <w:pStyle w:val="Subtitle2"/>
              <w:rPr>
                <w:rFonts w:ascii="Sylfaen" w:hAnsi="Sylfaen" w:cstheme="minorHAnsi"/>
              </w:rPr>
            </w:pPr>
          </w:p>
        </w:tc>
        <w:tc>
          <w:tcPr>
            <w:tcW w:w="2438" w:type="dxa"/>
            <w:vAlign w:val="center"/>
          </w:tcPr>
          <w:p w14:paraId="1755DE0E" w14:textId="77777777" w:rsidR="007E7FFC" w:rsidRPr="00AE5A84" w:rsidRDefault="007E7FFC" w:rsidP="000B04EC">
            <w:pPr>
              <w:pStyle w:val="Subtitle2"/>
              <w:rPr>
                <w:rFonts w:ascii="Sylfaen" w:hAnsi="Sylfaen" w:cstheme="minorHAnsi"/>
              </w:rPr>
            </w:pPr>
          </w:p>
        </w:tc>
        <w:tc>
          <w:tcPr>
            <w:tcW w:w="2522" w:type="dxa"/>
            <w:tcBorders>
              <w:right w:val="single" w:sz="4" w:space="0" w:color="auto"/>
            </w:tcBorders>
            <w:vAlign w:val="center"/>
          </w:tcPr>
          <w:p w14:paraId="543484D8" w14:textId="77777777" w:rsidR="007E7FFC" w:rsidRPr="00AE5A84" w:rsidRDefault="007E7FFC" w:rsidP="000B04EC">
            <w:pPr>
              <w:pStyle w:val="Subtitle2"/>
              <w:rPr>
                <w:rFonts w:ascii="Sylfaen" w:hAnsi="Sylfaen" w:cstheme="minorHAnsi"/>
              </w:rPr>
            </w:pPr>
          </w:p>
        </w:tc>
      </w:tr>
    </w:tbl>
    <w:p w14:paraId="1023BD43" w14:textId="77777777" w:rsidR="007E7FFC" w:rsidRPr="00AE5A84" w:rsidRDefault="007E7FFC" w:rsidP="007E7FFC">
      <w:pPr>
        <w:pStyle w:val="Subtitle2"/>
        <w:rPr>
          <w:rFonts w:ascii="Sylfaen" w:hAnsi="Sylfaen" w:cstheme="minorHAnsi"/>
        </w:rPr>
      </w:pPr>
      <w:r w:rsidRPr="00AE5A84">
        <w:rPr>
          <w:rFonts w:ascii="Sylfaen" w:hAnsi="Sylfaen" w:cstheme="minorHAnsi"/>
        </w:rPr>
        <w:tab/>
      </w:r>
      <w:r w:rsidRPr="00AE5A84">
        <w:rPr>
          <w:rFonts w:ascii="Sylfaen" w:hAnsi="Sylfaen" w:cstheme="minorHAnsi"/>
        </w:rPr>
        <w:tab/>
      </w:r>
      <w:r w:rsidRPr="00AE5A84">
        <w:rPr>
          <w:rFonts w:ascii="Sylfaen" w:hAnsi="Sylfaen" w:cstheme="minorHAnsi"/>
        </w:rPr>
        <w:tab/>
      </w:r>
    </w:p>
    <w:tbl>
      <w:tblPr>
        <w:tblW w:w="9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37"/>
        <w:gridCol w:w="2438"/>
        <w:gridCol w:w="4960"/>
      </w:tblGrid>
      <w:tr w:rsidR="007E7FFC" w:rsidRPr="00AE5A84" w14:paraId="5B29ABD3" w14:textId="77777777" w:rsidTr="000B04EC">
        <w:trPr>
          <w:cantSplit/>
          <w:trHeight w:val="504"/>
          <w:jc w:val="center"/>
        </w:trPr>
        <w:tc>
          <w:tcPr>
            <w:tcW w:w="2437" w:type="dxa"/>
            <w:tcBorders>
              <w:right w:val="double" w:sz="4" w:space="0" w:color="auto"/>
            </w:tcBorders>
            <w:vAlign w:val="center"/>
          </w:tcPr>
          <w:p w14:paraId="462069F6" w14:textId="77777777" w:rsidR="007E7FFC" w:rsidRPr="00AE5A84" w:rsidRDefault="007E7FFC" w:rsidP="000B04EC">
            <w:pPr>
              <w:tabs>
                <w:tab w:val="center" w:pos="5400"/>
                <w:tab w:val="right" w:pos="9000"/>
              </w:tabs>
              <w:ind w:left="-57"/>
              <w:rPr>
                <w:rFonts w:ascii="Sylfaen" w:hAnsi="Sylfaen" w:cstheme="minorHAnsi"/>
                <w:b/>
                <w:sz w:val="20"/>
              </w:rPr>
            </w:pPr>
            <w:r w:rsidRPr="00AE5A84">
              <w:rPr>
                <w:rFonts w:ascii="Sylfaen" w:hAnsi="Sylfaen" w:cstheme="minorHAnsi"/>
                <w:b/>
                <w:sz w:val="20"/>
              </w:rPr>
              <w:t>Most Recent</w:t>
            </w:r>
          </w:p>
          <w:p w14:paraId="648DEC2A" w14:textId="77777777" w:rsidR="007E7FFC" w:rsidRPr="00AE5A84" w:rsidRDefault="007E7FFC" w:rsidP="000B04EC">
            <w:pPr>
              <w:tabs>
                <w:tab w:val="center" w:pos="5400"/>
                <w:tab w:val="right" w:pos="9000"/>
              </w:tabs>
              <w:ind w:left="-57"/>
              <w:rPr>
                <w:rFonts w:ascii="Sylfaen" w:hAnsi="Sylfaen" w:cstheme="minorHAnsi"/>
              </w:rPr>
            </w:pPr>
            <w:r w:rsidRPr="00AE5A84">
              <w:rPr>
                <w:rFonts w:ascii="Sylfaen" w:hAnsi="Sylfaen" w:cstheme="minorHAnsi"/>
                <w:b/>
                <w:sz w:val="20"/>
              </w:rPr>
              <w:t>Working Capital</w:t>
            </w:r>
          </w:p>
        </w:tc>
        <w:tc>
          <w:tcPr>
            <w:tcW w:w="2438" w:type="dxa"/>
            <w:tcBorders>
              <w:left w:val="double" w:sz="4" w:space="0" w:color="auto"/>
            </w:tcBorders>
            <w:vAlign w:val="center"/>
          </w:tcPr>
          <w:p w14:paraId="33A9F361" w14:textId="77777777" w:rsidR="007E7FFC" w:rsidRPr="00AE5A84" w:rsidRDefault="007E7FFC" w:rsidP="000B04EC">
            <w:pPr>
              <w:pStyle w:val="Subtitle2"/>
              <w:rPr>
                <w:rFonts w:ascii="Sylfaen" w:hAnsi="Sylfaen" w:cstheme="minorHAnsi"/>
              </w:rPr>
            </w:pPr>
          </w:p>
        </w:tc>
        <w:tc>
          <w:tcPr>
            <w:tcW w:w="4960" w:type="dxa"/>
            <w:tcBorders>
              <w:right w:val="single" w:sz="4" w:space="0" w:color="auto"/>
            </w:tcBorders>
            <w:vAlign w:val="center"/>
          </w:tcPr>
          <w:p w14:paraId="19EAAE33" w14:textId="07967C46" w:rsidR="007E7FFC" w:rsidRPr="00AE5A84" w:rsidRDefault="007E7FFC" w:rsidP="000B04EC">
            <w:pPr>
              <w:pStyle w:val="Subtitle2"/>
              <w:rPr>
                <w:rFonts w:ascii="Sylfaen" w:hAnsi="Sylfaen" w:cstheme="minorHAnsi"/>
              </w:rPr>
            </w:pPr>
          </w:p>
        </w:tc>
      </w:tr>
    </w:tbl>
    <w:p w14:paraId="68B19A90" w14:textId="77777777" w:rsidR="007E7FFC" w:rsidRPr="00AE5A84" w:rsidRDefault="007E7FFC" w:rsidP="007E7FFC">
      <w:pPr>
        <w:pStyle w:val="Subtitle2"/>
        <w:rPr>
          <w:rFonts w:ascii="Sylfaen" w:hAnsi="Sylfaen" w:cstheme="minorHAnsi"/>
        </w:rPr>
      </w:pPr>
    </w:p>
    <w:p w14:paraId="00836926" w14:textId="77777777" w:rsidR="007E7FFC" w:rsidRPr="00AE5A84" w:rsidRDefault="007E7FFC" w:rsidP="007E7FFC">
      <w:pPr>
        <w:pStyle w:val="Subtitle2"/>
        <w:rPr>
          <w:rFonts w:ascii="Sylfaen" w:hAnsi="Sylfaen" w:cstheme="minorHAnsi"/>
        </w:rPr>
      </w:pPr>
      <w:bookmarkStart w:id="180" w:name="_Toc93399891"/>
      <w:bookmarkStart w:id="181" w:name="_Toc93570356"/>
      <w:bookmarkStart w:id="182" w:name="_Toc93587825"/>
      <w:bookmarkStart w:id="183" w:name="_Toc93677011"/>
      <w:bookmarkStart w:id="184" w:name="_Toc118130094"/>
      <w:bookmarkStart w:id="185" w:name="_Toc118970246"/>
      <w:r w:rsidRPr="00AE5A84">
        <w:rPr>
          <w:rFonts w:ascii="Sylfaen" w:hAnsi="Sylfaen" w:cstheme="minorHAnsi"/>
        </w:rPr>
        <w:t>Information from Income Statement</w:t>
      </w:r>
      <w:bookmarkEnd w:id="180"/>
      <w:bookmarkEnd w:id="181"/>
      <w:bookmarkEnd w:id="182"/>
      <w:bookmarkEnd w:id="183"/>
      <w:bookmarkEnd w:id="184"/>
      <w:bookmarkEnd w:id="185"/>
    </w:p>
    <w:p w14:paraId="4C657A52" w14:textId="77777777" w:rsidR="007E7FFC" w:rsidRPr="00AE5A84" w:rsidRDefault="007E7FFC" w:rsidP="007E7FFC">
      <w:pPr>
        <w:rPr>
          <w:rFonts w:ascii="Sylfaen" w:hAnsi="Sylfaen" w:cstheme="minorHAnsi"/>
          <w:bCs/>
        </w:rPr>
      </w:pPr>
    </w:p>
    <w:tbl>
      <w:tblPr>
        <w:tblW w:w="9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37"/>
        <w:gridCol w:w="2438"/>
        <w:gridCol w:w="2438"/>
        <w:gridCol w:w="2522"/>
      </w:tblGrid>
      <w:tr w:rsidR="007E7FFC" w:rsidRPr="00AE5A84" w14:paraId="17A68781" w14:textId="77777777" w:rsidTr="000B04EC">
        <w:trPr>
          <w:cantSplit/>
          <w:trHeight w:val="504"/>
          <w:jc w:val="center"/>
        </w:trPr>
        <w:tc>
          <w:tcPr>
            <w:tcW w:w="2437" w:type="dxa"/>
            <w:tcBorders>
              <w:right w:val="double" w:sz="4" w:space="0" w:color="auto"/>
            </w:tcBorders>
            <w:vAlign w:val="center"/>
          </w:tcPr>
          <w:p w14:paraId="6C127960" w14:textId="77777777" w:rsidR="007E7FFC" w:rsidRPr="00AE5A84" w:rsidRDefault="007E7FFC" w:rsidP="000B04EC">
            <w:pPr>
              <w:pStyle w:val="Subtitle2"/>
              <w:rPr>
                <w:rFonts w:ascii="Sylfaen" w:hAnsi="Sylfaen" w:cstheme="minorHAnsi"/>
              </w:rPr>
            </w:pPr>
            <w:bookmarkStart w:id="186" w:name="_Toc93399892"/>
            <w:bookmarkStart w:id="187" w:name="_Toc93570357"/>
            <w:bookmarkStart w:id="188" w:name="_Toc93587826"/>
            <w:bookmarkStart w:id="189" w:name="_Toc93677012"/>
            <w:bookmarkStart w:id="190" w:name="_Toc118130095"/>
            <w:bookmarkStart w:id="191" w:name="_Toc118970247"/>
            <w:r w:rsidRPr="00AE5A84">
              <w:rPr>
                <w:rFonts w:ascii="Sylfaen" w:hAnsi="Sylfaen" w:cstheme="minorHAnsi"/>
              </w:rPr>
              <w:t>Total Revenues</w:t>
            </w:r>
            <w:bookmarkEnd w:id="186"/>
            <w:bookmarkEnd w:id="187"/>
            <w:bookmarkEnd w:id="188"/>
            <w:bookmarkEnd w:id="189"/>
            <w:bookmarkEnd w:id="190"/>
            <w:bookmarkEnd w:id="191"/>
            <w:r w:rsidRPr="00AE5A84">
              <w:rPr>
                <w:rFonts w:ascii="Sylfaen" w:hAnsi="Sylfaen" w:cstheme="minorHAnsi"/>
              </w:rPr>
              <w:t xml:space="preserve"> </w:t>
            </w:r>
          </w:p>
        </w:tc>
        <w:tc>
          <w:tcPr>
            <w:tcW w:w="2438" w:type="dxa"/>
            <w:tcBorders>
              <w:left w:val="double" w:sz="4" w:space="0" w:color="auto"/>
            </w:tcBorders>
            <w:vAlign w:val="center"/>
          </w:tcPr>
          <w:p w14:paraId="1BC73829" w14:textId="77777777" w:rsidR="007E7FFC" w:rsidRPr="00AE5A84" w:rsidRDefault="007E7FFC" w:rsidP="000B04EC">
            <w:pPr>
              <w:pStyle w:val="Subtitle2"/>
              <w:rPr>
                <w:rFonts w:ascii="Sylfaen" w:hAnsi="Sylfaen" w:cstheme="minorHAnsi"/>
              </w:rPr>
            </w:pPr>
          </w:p>
        </w:tc>
        <w:tc>
          <w:tcPr>
            <w:tcW w:w="2438" w:type="dxa"/>
            <w:vAlign w:val="center"/>
          </w:tcPr>
          <w:p w14:paraId="44C2401B" w14:textId="77777777" w:rsidR="007E7FFC" w:rsidRPr="00AE5A84" w:rsidRDefault="007E7FFC" w:rsidP="000B04EC">
            <w:pPr>
              <w:pStyle w:val="Subtitle2"/>
              <w:rPr>
                <w:rFonts w:ascii="Sylfaen" w:hAnsi="Sylfaen" w:cstheme="minorHAnsi"/>
              </w:rPr>
            </w:pPr>
          </w:p>
        </w:tc>
        <w:tc>
          <w:tcPr>
            <w:tcW w:w="2522" w:type="dxa"/>
            <w:tcBorders>
              <w:right w:val="single" w:sz="4" w:space="0" w:color="auto"/>
            </w:tcBorders>
            <w:vAlign w:val="center"/>
          </w:tcPr>
          <w:p w14:paraId="6B222306" w14:textId="77777777" w:rsidR="007E7FFC" w:rsidRPr="00AE5A84" w:rsidRDefault="007E7FFC" w:rsidP="000B04EC">
            <w:pPr>
              <w:pStyle w:val="Subtitle2"/>
              <w:rPr>
                <w:rFonts w:ascii="Sylfaen" w:hAnsi="Sylfaen" w:cstheme="minorHAnsi"/>
              </w:rPr>
            </w:pPr>
          </w:p>
        </w:tc>
      </w:tr>
      <w:tr w:rsidR="007E7FFC" w:rsidRPr="00AE5A84" w14:paraId="6ACB075D" w14:textId="77777777" w:rsidTr="000B04EC">
        <w:trPr>
          <w:cantSplit/>
          <w:trHeight w:val="504"/>
          <w:jc w:val="center"/>
        </w:trPr>
        <w:tc>
          <w:tcPr>
            <w:tcW w:w="2437" w:type="dxa"/>
            <w:tcBorders>
              <w:right w:val="double" w:sz="4" w:space="0" w:color="auto"/>
            </w:tcBorders>
            <w:vAlign w:val="center"/>
          </w:tcPr>
          <w:p w14:paraId="6AA9301C" w14:textId="77777777" w:rsidR="007E7FFC" w:rsidRPr="00AE5A84" w:rsidRDefault="007E7FFC" w:rsidP="000B04EC">
            <w:pPr>
              <w:pStyle w:val="Subtitle2"/>
              <w:rPr>
                <w:rFonts w:ascii="Sylfaen" w:hAnsi="Sylfaen" w:cstheme="minorHAnsi"/>
              </w:rPr>
            </w:pPr>
            <w:bookmarkStart w:id="192" w:name="_Toc93399893"/>
            <w:bookmarkStart w:id="193" w:name="_Toc93570358"/>
            <w:bookmarkStart w:id="194" w:name="_Toc93587827"/>
            <w:bookmarkStart w:id="195" w:name="_Toc93677013"/>
            <w:bookmarkStart w:id="196" w:name="_Toc118130096"/>
            <w:bookmarkStart w:id="197" w:name="_Toc118970248"/>
            <w:r w:rsidRPr="00AE5A84">
              <w:rPr>
                <w:rFonts w:ascii="Sylfaen" w:hAnsi="Sylfaen" w:cstheme="minorHAnsi"/>
              </w:rPr>
              <w:t>Profits Before Taxes</w:t>
            </w:r>
            <w:bookmarkEnd w:id="192"/>
            <w:bookmarkEnd w:id="193"/>
            <w:bookmarkEnd w:id="194"/>
            <w:bookmarkEnd w:id="195"/>
            <w:bookmarkEnd w:id="196"/>
            <w:bookmarkEnd w:id="197"/>
          </w:p>
        </w:tc>
        <w:tc>
          <w:tcPr>
            <w:tcW w:w="2438" w:type="dxa"/>
            <w:tcBorders>
              <w:left w:val="double" w:sz="4" w:space="0" w:color="auto"/>
            </w:tcBorders>
            <w:vAlign w:val="center"/>
          </w:tcPr>
          <w:p w14:paraId="77A7909D" w14:textId="77777777" w:rsidR="007E7FFC" w:rsidRPr="00AE5A84" w:rsidRDefault="007E7FFC" w:rsidP="000B04EC">
            <w:pPr>
              <w:pStyle w:val="Subtitle2"/>
              <w:rPr>
                <w:rFonts w:ascii="Sylfaen" w:hAnsi="Sylfaen" w:cstheme="minorHAnsi"/>
              </w:rPr>
            </w:pPr>
          </w:p>
        </w:tc>
        <w:tc>
          <w:tcPr>
            <w:tcW w:w="2438" w:type="dxa"/>
            <w:vAlign w:val="center"/>
          </w:tcPr>
          <w:p w14:paraId="7263CD32" w14:textId="77777777" w:rsidR="007E7FFC" w:rsidRPr="00AE5A84" w:rsidRDefault="007E7FFC" w:rsidP="000B04EC">
            <w:pPr>
              <w:pStyle w:val="Subtitle2"/>
              <w:rPr>
                <w:rFonts w:ascii="Sylfaen" w:hAnsi="Sylfaen" w:cstheme="minorHAnsi"/>
              </w:rPr>
            </w:pPr>
          </w:p>
        </w:tc>
        <w:tc>
          <w:tcPr>
            <w:tcW w:w="2522" w:type="dxa"/>
            <w:tcBorders>
              <w:right w:val="single" w:sz="4" w:space="0" w:color="auto"/>
            </w:tcBorders>
            <w:vAlign w:val="center"/>
          </w:tcPr>
          <w:p w14:paraId="79C3E23C" w14:textId="77777777" w:rsidR="007E7FFC" w:rsidRPr="00AE5A84" w:rsidRDefault="007E7FFC" w:rsidP="000B04EC">
            <w:pPr>
              <w:pStyle w:val="Subtitle2"/>
              <w:rPr>
                <w:rFonts w:ascii="Sylfaen" w:hAnsi="Sylfaen" w:cstheme="minorHAnsi"/>
              </w:rPr>
            </w:pPr>
          </w:p>
        </w:tc>
      </w:tr>
      <w:tr w:rsidR="007E7FFC" w:rsidRPr="00AE5A84" w14:paraId="72404F6B" w14:textId="77777777" w:rsidTr="000B04EC">
        <w:trPr>
          <w:cantSplit/>
          <w:trHeight w:val="504"/>
          <w:jc w:val="center"/>
        </w:trPr>
        <w:tc>
          <w:tcPr>
            <w:tcW w:w="2437" w:type="dxa"/>
            <w:tcBorders>
              <w:right w:val="double" w:sz="4" w:space="0" w:color="auto"/>
            </w:tcBorders>
            <w:vAlign w:val="center"/>
          </w:tcPr>
          <w:p w14:paraId="09E66676" w14:textId="77777777" w:rsidR="007E7FFC" w:rsidRPr="00AE5A84" w:rsidRDefault="007E7FFC" w:rsidP="000B04EC">
            <w:pPr>
              <w:pStyle w:val="Subtitle2"/>
              <w:rPr>
                <w:rFonts w:ascii="Sylfaen" w:hAnsi="Sylfaen" w:cstheme="minorHAnsi"/>
              </w:rPr>
            </w:pPr>
            <w:bookmarkStart w:id="198" w:name="_Toc93399894"/>
            <w:bookmarkStart w:id="199" w:name="_Toc93570359"/>
            <w:bookmarkStart w:id="200" w:name="_Toc93587828"/>
            <w:bookmarkStart w:id="201" w:name="_Toc93677014"/>
            <w:bookmarkStart w:id="202" w:name="_Toc118130097"/>
            <w:bookmarkStart w:id="203" w:name="_Toc118970249"/>
            <w:r w:rsidRPr="00AE5A84">
              <w:rPr>
                <w:rFonts w:ascii="Sylfaen" w:hAnsi="Sylfaen" w:cstheme="minorHAnsi"/>
              </w:rPr>
              <w:t>Profits After Taxes</w:t>
            </w:r>
            <w:bookmarkEnd w:id="198"/>
            <w:bookmarkEnd w:id="199"/>
            <w:bookmarkEnd w:id="200"/>
            <w:bookmarkEnd w:id="201"/>
            <w:bookmarkEnd w:id="202"/>
            <w:bookmarkEnd w:id="203"/>
          </w:p>
        </w:tc>
        <w:tc>
          <w:tcPr>
            <w:tcW w:w="2438" w:type="dxa"/>
            <w:tcBorders>
              <w:left w:val="double" w:sz="4" w:space="0" w:color="auto"/>
            </w:tcBorders>
            <w:vAlign w:val="center"/>
          </w:tcPr>
          <w:p w14:paraId="66F57117" w14:textId="77777777" w:rsidR="007E7FFC" w:rsidRPr="00AE5A84" w:rsidRDefault="007E7FFC" w:rsidP="000B04EC">
            <w:pPr>
              <w:pStyle w:val="Subtitle2"/>
              <w:rPr>
                <w:rFonts w:ascii="Sylfaen" w:hAnsi="Sylfaen" w:cstheme="minorHAnsi"/>
              </w:rPr>
            </w:pPr>
          </w:p>
        </w:tc>
        <w:tc>
          <w:tcPr>
            <w:tcW w:w="2438" w:type="dxa"/>
            <w:vAlign w:val="center"/>
          </w:tcPr>
          <w:p w14:paraId="71007058" w14:textId="77777777" w:rsidR="007E7FFC" w:rsidRPr="00AE5A84" w:rsidRDefault="007E7FFC" w:rsidP="000B04EC">
            <w:pPr>
              <w:pStyle w:val="Subtitle2"/>
              <w:rPr>
                <w:rFonts w:ascii="Sylfaen" w:hAnsi="Sylfaen" w:cstheme="minorHAnsi"/>
              </w:rPr>
            </w:pPr>
          </w:p>
        </w:tc>
        <w:tc>
          <w:tcPr>
            <w:tcW w:w="2522" w:type="dxa"/>
            <w:tcBorders>
              <w:right w:val="single" w:sz="4" w:space="0" w:color="auto"/>
            </w:tcBorders>
            <w:vAlign w:val="center"/>
          </w:tcPr>
          <w:p w14:paraId="38E2DCE0" w14:textId="77777777" w:rsidR="007E7FFC" w:rsidRPr="00AE5A84" w:rsidRDefault="007E7FFC" w:rsidP="000B04EC">
            <w:pPr>
              <w:pStyle w:val="Subtitle2"/>
              <w:rPr>
                <w:rFonts w:ascii="Sylfaen" w:hAnsi="Sylfaen" w:cstheme="minorHAnsi"/>
              </w:rPr>
            </w:pPr>
          </w:p>
        </w:tc>
      </w:tr>
      <w:tr w:rsidR="007E7FFC" w:rsidRPr="00AE5A84" w14:paraId="4B61BB29" w14:textId="77777777" w:rsidTr="000B04EC">
        <w:trPr>
          <w:cantSplit/>
          <w:trHeight w:val="672"/>
          <w:jc w:val="center"/>
        </w:trPr>
        <w:tc>
          <w:tcPr>
            <w:tcW w:w="9835" w:type="dxa"/>
            <w:gridSpan w:val="4"/>
            <w:tcBorders>
              <w:bottom w:val="single" w:sz="4" w:space="0" w:color="auto"/>
              <w:right w:val="single" w:sz="4" w:space="0" w:color="auto"/>
            </w:tcBorders>
            <w:vAlign w:val="center"/>
          </w:tcPr>
          <w:p w14:paraId="2833B81B" w14:textId="33FFA1C7" w:rsidR="007E7FFC" w:rsidRPr="00AE5A84" w:rsidRDefault="007E7FFC" w:rsidP="000B04EC">
            <w:pPr>
              <w:widowControl/>
              <w:numPr>
                <w:ilvl w:val="0"/>
                <w:numId w:val="75"/>
              </w:numPr>
              <w:spacing w:before="120" w:after="120" w:line="240" w:lineRule="auto"/>
              <w:jc w:val="both"/>
              <w:rPr>
                <w:rFonts w:ascii="Sylfaen" w:hAnsi="Sylfaen" w:cstheme="minorHAnsi"/>
                <w:sz w:val="18"/>
                <w:szCs w:val="18"/>
              </w:rPr>
            </w:pPr>
            <w:r w:rsidRPr="00AE5A84">
              <w:rPr>
                <w:rFonts w:ascii="Sylfaen" w:hAnsi="Sylfaen" w:cstheme="minorHAnsi"/>
                <w:sz w:val="18"/>
                <w:szCs w:val="18"/>
              </w:rPr>
              <w:t xml:space="preserve">Attached are copies of financial statements (balance sheets including all related notes, and income statements) for the last </w:t>
            </w:r>
            <w:proofErr w:type="gramStart"/>
            <w:r w:rsidRPr="00AE5A84">
              <w:rPr>
                <w:rFonts w:ascii="Sylfaen" w:hAnsi="Sylfaen" w:cstheme="minorHAnsi"/>
                <w:sz w:val="18"/>
                <w:szCs w:val="18"/>
              </w:rPr>
              <w:t>3  years</w:t>
            </w:r>
            <w:proofErr w:type="gramEnd"/>
            <w:r w:rsidRPr="00AE5A84">
              <w:rPr>
                <w:rFonts w:ascii="Sylfaen" w:hAnsi="Sylfaen" w:cstheme="minorHAnsi"/>
                <w:sz w:val="18"/>
                <w:szCs w:val="18"/>
              </w:rPr>
              <w:t xml:space="preserve">, as indicated above, complying with the following conditions. </w:t>
            </w:r>
          </w:p>
          <w:p w14:paraId="632A9D94" w14:textId="722272F3" w:rsidR="007E7FFC" w:rsidRPr="00AE5A84" w:rsidRDefault="007E7FFC" w:rsidP="000B04EC">
            <w:pPr>
              <w:widowControl/>
              <w:numPr>
                <w:ilvl w:val="0"/>
                <w:numId w:val="74"/>
              </w:numPr>
              <w:spacing w:before="120" w:after="120" w:line="240" w:lineRule="auto"/>
              <w:ind w:left="702"/>
              <w:jc w:val="both"/>
              <w:rPr>
                <w:rFonts w:ascii="Sylfaen" w:hAnsi="Sylfaen" w:cstheme="minorHAnsi"/>
                <w:sz w:val="18"/>
                <w:szCs w:val="18"/>
              </w:rPr>
            </w:pPr>
            <w:r w:rsidRPr="00AE5A84">
              <w:rPr>
                <w:rFonts w:ascii="Sylfaen" w:hAnsi="Sylfaen" w:cstheme="minorHAnsi"/>
                <w:sz w:val="18"/>
                <w:szCs w:val="18"/>
              </w:rPr>
              <w:t xml:space="preserve">All such documents reflect the financial situation of the legal entity or entities comprising the </w:t>
            </w:r>
            <w:r w:rsidR="000F370D">
              <w:rPr>
                <w:rFonts w:ascii="Sylfaen" w:hAnsi="Sylfaen" w:cstheme="minorHAnsi"/>
                <w:sz w:val="18"/>
                <w:szCs w:val="18"/>
              </w:rPr>
              <w:t>Bidder</w:t>
            </w:r>
            <w:r w:rsidRPr="00AE5A84">
              <w:rPr>
                <w:rFonts w:ascii="Sylfaen" w:hAnsi="Sylfaen" w:cstheme="minorHAnsi"/>
                <w:sz w:val="18"/>
                <w:szCs w:val="18"/>
              </w:rPr>
              <w:t>.</w:t>
            </w:r>
          </w:p>
          <w:p w14:paraId="3E688922" w14:textId="1A70BC9F" w:rsidR="007E7FFC" w:rsidRPr="00AE5A84" w:rsidRDefault="007E7FFC" w:rsidP="00180798">
            <w:pPr>
              <w:pStyle w:val="Header"/>
              <w:widowControl/>
              <w:numPr>
                <w:ilvl w:val="0"/>
                <w:numId w:val="74"/>
              </w:numPr>
              <w:tabs>
                <w:tab w:val="clear" w:pos="4536"/>
                <w:tab w:val="clear" w:pos="9072"/>
              </w:tabs>
              <w:spacing w:before="120" w:after="120"/>
              <w:ind w:left="702"/>
              <w:jc w:val="both"/>
              <w:rPr>
                <w:rFonts w:ascii="Sylfaen" w:hAnsi="Sylfaen" w:cstheme="minorHAnsi"/>
                <w:sz w:val="18"/>
                <w:szCs w:val="18"/>
              </w:rPr>
            </w:pPr>
            <w:r w:rsidRPr="00FB7D8C">
              <w:rPr>
                <w:rFonts w:ascii="Sylfaen" w:hAnsi="Sylfaen" w:cstheme="minorHAnsi"/>
                <w:sz w:val="18"/>
                <w:szCs w:val="18"/>
                <w:u w:val="single"/>
                <w:shd w:val="clear" w:color="auto" w:fill="FFFFFF"/>
              </w:rPr>
              <w:t xml:space="preserve">Financial statements (including the accompanying notes to financial statements) must be audited by a certified accountant. In case no audit requirement per for the </w:t>
            </w:r>
            <w:r w:rsidR="000F370D" w:rsidRPr="00FB7D8C">
              <w:rPr>
                <w:rFonts w:ascii="Sylfaen" w:hAnsi="Sylfaen" w:cstheme="minorHAnsi"/>
                <w:sz w:val="18"/>
                <w:szCs w:val="18"/>
                <w:u w:val="single"/>
                <w:shd w:val="clear" w:color="auto" w:fill="FFFFFF"/>
              </w:rPr>
              <w:t>Bidder</w:t>
            </w:r>
            <w:r w:rsidRPr="00FB7D8C">
              <w:rPr>
                <w:rFonts w:ascii="Sylfaen" w:hAnsi="Sylfaen" w:cstheme="minorHAnsi"/>
                <w:sz w:val="18"/>
                <w:szCs w:val="18"/>
                <w:u w:val="single"/>
                <w:shd w:val="clear" w:color="auto" w:fill="FFFFFF"/>
              </w:rPr>
              <w:t xml:space="preserve"> by the local law of the </w:t>
            </w:r>
            <w:r w:rsidR="000F370D" w:rsidRPr="00FB7D8C">
              <w:rPr>
                <w:rFonts w:ascii="Sylfaen" w:hAnsi="Sylfaen" w:cstheme="minorHAnsi"/>
                <w:sz w:val="18"/>
                <w:szCs w:val="18"/>
                <w:u w:val="single"/>
                <w:shd w:val="clear" w:color="auto" w:fill="FFFFFF"/>
              </w:rPr>
              <w:t>Bidder</w:t>
            </w:r>
            <w:r w:rsidRPr="00FB7D8C">
              <w:rPr>
                <w:rFonts w:ascii="Sylfaen" w:hAnsi="Sylfaen" w:cstheme="minorHAnsi"/>
                <w:sz w:val="18"/>
                <w:szCs w:val="18"/>
                <w:u w:val="single"/>
                <w:shd w:val="clear" w:color="auto" w:fill="FFFFFF"/>
              </w:rPr>
              <w:t>s governance, statutory financial statements should be provided.</w:t>
            </w:r>
          </w:p>
        </w:tc>
      </w:tr>
    </w:tbl>
    <w:p w14:paraId="164F1EBE" w14:textId="0F5474EB" w:rsidR="00FA5780" w:rsidRPr="00AE5A84" w:rsidRDefault="007E7FFC" w:rsidP="0087103B">
      <w:pPr>
        <w:pStyle w:val="SectionVHeader"/>
        <w:spacing w:before="120" w:after="240"/>
        <w:ind w:left="187"/>
        <w:jc w:val="left"/>
        <w:outlineLvl w:val="2"/>
        <w:rPr>
          <w:rFonts w:ascii="Sylfaen" w:eastAsia="Calibri" w:hAnsi="Sylfaen" w:cstheme="minorHAnsi"/>
          <w:u w:color="000000"/>
        </w:rPr>
      </w:pPr>
      <w:r w:rsidRPr="00AE5A84">
        <w:rPr>
          <w:rFonts w:ascii="Sylfaen" w:hAnsi="Sylfaen" w:cstheme="minorHAnsi"/>
          <w:sz w:val="16"/>
          <w:lang w:val="en-US"/>
        </w:rPr>
        <w:br w:type="page"/>
      </w:r>
    </w:p>
    <w:p w14:paraId="1DB269DC" w14:textId="767AA014" w:rsidR="00FA5780" w:rsidRPr="00AE5A84" w:rsidRDefault="00FA5780" w:rsidP="00180798">
      <w:pPr>
        <w:pStyle w:val="SectionVHeader"/>
        <w:spacing w:before="240" w:after="120"/>
        <w:ind w:left="187"/>
        <w:jc w:val="left"/>
        <w:outlineLvl w:val="2"/>
        <w:rPr>
          <w:rFonts w:ascii="Sylfaen" w:hAnsi="Sylfaen" w:cstheme="minorHAnsi"/>
          <w:spacing w:val="-2"/>
          <w:sz w:val="24"/>
          <w:szCs w:val="24"/>
          <w:lang w:val="en-US"/>
        </w:rPr>
      </w:pPr>
      <w:bookmarkStart w:id="204" w:name="_Toc78273052"/>
      <w:bookmarkStart w:id="205" w:name="_Toc108950346"/>
      <w:bookmarkStart w:id="206" w:name="_Toc118970250"/>
      <w:r w:rsidRPr="00AE5A84">
        <w:rPr>
          <w:rStyle w:val="Table"/>
          <w:rFonts w:ascii="Sylfaen" w:hAnsi="Sylfaen" w:cstheme="minorHAnsi"/>
          <w:spacing w:val="-2"/>
          <w:lang w:val="en-US"/>
        </w:rPr>
        <w:lastRenderedPageBreak/>
        <w:t xml:space="preserve">Form </w:t>
      </w:r>
      <w:bookmarkStart w:id="207" w:name="_Hlk94536173"/>
      <w:r w:rsidRPr="00AE5A84">
        <w:rPr>
          <w:rStyle w:val="Table"/>
          <w:rFonts w:ascii="Sylfaen" w:hAnsi="Sylfaen" w:cstheme="minorHAnsi"/>
          <w:spacing w:val="-2"/>
          <w:lang w:val="en-US"/>
        </w:rPr>
        <w:t>ELI</w:t>
      </w:r>
      <w:bookmarkEnd w:id="207"/>
      <w:r w:rsidRPr="00AE5A84">
        <w:rPr>
          <w:rStyle w:val="Table"/>
          <w:rFonts w:ascii="Sylfaen" w:hAnsi="Sylfaen" w:cstheme="minorHAnsi"/>
          <w:spacing w:val="-2"/>
          <w:lang w:val="en-US"/>
        </w:rPr>
        <w:t xml:space="preserve"> – 1: </w:t>
      </w:r>
      <w:r w:rsidR="000F370D">
        <w:rPr>
          <w:rStyle w:val="Table"/>
          <w:rFonts w:ascii="Sylfaen" w:hAnsi="Sylfaen" w:cstheme="minorHAnsi"/>
          <w:spacing w:val="-2"/>
          <w:lang w:val="en-US"/>
        </w:rPr>
        <w:t>Bidder</w:t>
      </w:r>
      <w:r w:rsidRPr="00AE5A84">
        <w:rPr>
          <w:rStyle w:val="Table"/>
          <w:rFonts w:ascii="Sylfaen" w:hAnsi="Sylfaen" w:cstheme="minorHAnsi"/>
          <w:spacing w:val="-2"/>
          <w:lang w:val="en-US"/>
        </w:rPr>
        <w:t>’s Information Sheet</w:t>
      </w:r>
      <w:bookmarkEnd w:id="204"/>
      <w:bookmarkEnd w:id="205"/>
      <w:bookmarkEnd w:id="206"/>
    </w:p>
    <w:p w14:paraId="6093D56B" w14:textId="77777777" w:rsidR="00FA5780" w:rsidRPr="00AE5A84" w:rsidRDefault="00FA5780" w:rsidP="00FA5780">
      <w:pPr>
        <w:pStyle w:val="SectionVHeader"/>
        <w:ind w:left="187"/>
        <w:jc w:val="left"/>
        <w:rPr>
          <w:rStyle w:val="Table"/>
          <w:rFonts w:ascii="Sylfaen" w:hAnsi="Sylfaen" w:cstheme="minorHAnsi"/>
          <w:spacing w:val="-2"/>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734"/>
        <w:gridCol w:w="6681"/>
      </w:tblGrid>
      <w:tr w:rsidR="00FA5780" w:rsidRPr="00AE5A84" w14:paraId="24B8A9EF" w14:textId="77777777" w:rsidTr="00DA6E26">
        <w:trPr>
          <w:cantSplit/>
          <w:trHeight w:val="240"/>
          <w:jc w:val="center"/>
        </w:trPr>
        <w:tc>
          <w:tcPr>
            <w:tcW w:w="9422" w:type="dxa"/>
            <w:gridSpan w:val="3"/>
            <w:tcBorders>
              <w:top w:val="nil"/>
              <w:left w:val="nil"/>
              <w:bottom w:val="nil"/>
              <w:right w:val="nil"/>
            </w:tcBorders>
            <w:shd w:val="clear" w:color="auto" w:fill="000000"/>
          </w:tcPr>
          <w:p w14:paraId="226F5911" w14:textId="065382BF" w:rsidR="00FA5780" w:rsidRPr="00AE5A84" w:rsidRDefault="000F370D" w:rsidP="00DA6E26">
            <w:pPr>
              <w:pStyle w:val="titulo"/>
              <w:suppressAutoHyphens/>
              <w:spacing w:before="60" w:after="60"/>
              <w:rPr>
                <w:rFonts w:ascii="Sylfaen" w:hAnsi="Sylfaen" w:cstheme="minorHAnsi"/>
                <w:bCs/>
                <w:color w:val="FFFFFF"/>
                <w:spacing w:val="-2"/>
                <w:sz w:val="20"/>
              </w:rPr>
            </w:pPr>
            <w:r>
              <w:rPr>
                <w:rFonts w:ascii="Sylfaen" w:hAnsi="Sylfaen" w:cstheme="minorHAnsi"/>
                <w:bCs/>
                <w:color w:val="FFFFFF"/>
                <w:spacing w:val="-2"/>
                <w:sz w:val="20"/>
              </w:rPr>
              <w:t>Bidder</w:t>
            </w:r>
            <w:r w:rsidR="00FA5780" w:rsidRPr="00AE5A84">
              <w:rPr>
                <w:rFonts w:ascii="Sylfaen" w:hAnsi="Sylfaen" w:cstheme="minorHAnsi"/>
                <w:bCs/>
                <w:color w:val="FFFFFF"/>
                <w:spacing w:val="-2"/>
                <w:sz w:val="20"/>
              </w:rPr>
              <w:t>’s Information</w:t>
            </w:r>
          </w:p>
        </w:tc>
      </w:tr>
      <w:tr w:rsidR="00FA5780" w:rsidRPr="00AE5A84" w14:paraId="44389473" w14:textId="77777777" w:rsidTr="00DA6E26">
        <w:trPr>
          <w:gridBefore w:val="1"/>
          <w:wBefore w:w="13" w:type="dxa"/>
          <w:cantSplit/>
          <w:trHeight w:val="1152"/>
          <w:jc w:val="center"/>
        </w:trPr>
        <w:tc>
          <w:tcPr>
            <w:tcW w:w="2734" w:type="dxa"/>
            <w:tcBorders>
              <w:bottom w:val="single" w:sz="4" w:space="0" w:color="auto"/>
              <w:right w:val="double" w:sz="4" w:space="0" w:color="auto"/>
            </w:tcBorders>
            <w:vAlign w:val="center"/>
          </w:tcPr>
          <w:p w14:paraId="5B5BF79C" w14:textId="4CCB9B2C" w:rsidR="00FA5780" w:rsidRPr="00AE5A84" w:rsidRDefault="000F370D" w:rsidP="00DA6E26">
            <w:pPr>
              <w:suppressAutoHyphens/>
              <w:spacing w:before="60" w:after="60"/>
              <w:rPr>
                <w:rFonts w:ascii="Sylfaen" w:hAnsi="Sylfaen" w:cstheme="minorHAnsi"/>
                <w:b/>
                <w:bCs/>
                <w:sz w:val="16"/>
              </w:rPr>
            </w:pPr>
            <w:r>
              <w:rPr>
                <w:rFonts w:ascii="Sylfaen" w:hAnsi="Sylfaen" w:cstheme="minorHAnsi"/>
                <w:b/>
                <w:bCs/>
                <w:spacing w:val="-2"/>
                <w:sz w:val="16"/>
              </w:rPr>
              <w:t>Bidder</w:t>
            </w:r>
            <w:r w:rsidR="00FA5780" w:rsidRPr="00AE5A84">
              <w:rPr>
                <w:rFonts w:ascii="Sylfaen" w:hAnsi="Sylfaen" w:cstheme="minorHAnsi"/>
                <w:b/>
                <w:bCs/>
                <w:spacing w:val="-2"/>
                <w:sz w:val="16"/>
              </w:rPr>
              <w:t>’s</w:t>
            </w:r>
            <w:r w:rsidR="00FA5780" w:rsidRPr="00AE5A84">
              <w:rPr>
                <w:rFonts w:ascii="Sylfaen" w:hAnsi="Sylfaen" w:cstheme="minorHAnsi"/>
                <w:b/>
                <w:bCs/>
                <w:sz w:val="16"/>
              </w:rPr>
              <w:t xml:space="preserve"> legal name </w:t>
            </w:r>
          </w:p>
        </w:tc>
        <w:tc>
          <w:tcPr>
            <w:tcW w:w="6677" w:type="dxa"/>
            <w:tcBorders>
              <w:left w:val="double" w:sz="4" w:space="0" w:color="auto"/>
              <w:bottom w:val="single" w:sz="4" w:space="0" w:color="auto"/>
            </w:tcBorders>
          </w:tcPr>
          <w:p w14:paraId="723707F1" w14:textId="77777777" w:rsidR="00FA5780" w:rsidRPr="00AE5A84" w:rsidRDefault="00FA5780" w:rsidP="00DA6E26">
            <w:pPr>
              <w:spacing w:before="60" w:after="60"/>
              <w:rPr>
                <w:rFonts w:ascii="Sylfaen" w:hAnsi="Sylfaen" w:cstheme="minorHAnsi"/>
                <w:sz w:val="16"/>
              </w:rPr>
            </w:pPr>
          </w:p>
        </w:tc>
      </w:tr>
      <w:tr w:rsidR="00FA5780" w:rsidRPr="00AE5A84" w14:paraId="1469686C" w14:textId="77777777" w:rsidTr="00DA6E26">
        <w:trPr>
          <w:gridBefore w:val="1"/>
          <w:wBefore w:w="13" w:type="dxa"/>
          <w:cantSplit/>
          <w:trHeight w:val="1152"/>
          <w:jc w:val="center"/>
        </w:trPr>
        <w:tc>
          <w:tcPr>
            <w:tcW w:w="2734" w:type="dxa"/>
            <w:tcBorders>
              <w:left w:val="single" w:sz="4" w:space="0" w:color="auto"/>
              <w:right w:val="double" w:sz="4" w:space="0" w:color="auto"/>
            </w:tcBorders>
            <w:vAlign w:val="center"/>
          </w:tcPr>
          <w:p w14:paraId="49A3C8D5" w14:textId="77777777" w:rsidR="00FA5780" w:rsidRPr="00AE5A84" w:rsidRDefault="00FA5780" w:rsidP="00DA6E26">
            <w:pPr>
              <w:pStyle w:val="BankNormal"/>
              <w:suppressAutoHyphens/>
              <w:spacing w:before="60" w:after="60"/>
              <w:rPr>
                <w:rFonts w:ascii="Sylfaen" w:hAnsi="Sylfaen" w:cstheme="minorHAnsi"/>
                <w:b/>
                <w:bCs/>
                <w:spacing w:val="-2"/>
                <w:sz w:val="16"/>
              </w:rPr>
            </w:pPr>
            <w:r w:rsidRPr="00AE5A84">
              <w:rPr>
                <w:rFonts w:ascii="Sylfaen" w:hAnsi="Sylfaen" w:cstheme="minorHAnsi"/>
                <w:b/>
                <w:bCs/>
                <w:spacing w:val="-2"/>
                <w:sz w:val="16"/>
              </w:rPr>
              <w:t>In case of a Joint Venture, legal name of each partner</w:t>
            </w:r>
          </w:p>
        </w:tc>
        <w:tc>
          <w:tcPr>
            <w:tcW w:w="6677" w:type="dxa"/>
            <w:tcBorders>
              <w:left w:val="double" w:sz="4" w:space="0" w:color="auto"/>
            </w:tcBorders>
          </w:tcPr>
          <w:p w14:paraId="2B5C710A" w14:textId="77777777" w:rsidR="00FA5780" w:rsidRPr="00AE5A84" w:rsidRDefault="00FA5780" w:rsidP="00DA6E26">
            <w:pPr>
              <w:suppressAutoHyphens/>
              <w:spacing w:before="60" w:after="60"/>
              <w:rPr>
                <w:rFonts w:ascii="Sylfaen" w:hAnsi="Sylfaen" w:cstheme="minorHAnsi"/>
                <w:spacing w:val="-2"/>
                <w:sz w:val="16"/>
              </w:rPr>
            </w:pPr>
          </w:p>
        </w:tc>
      </w:tr>
      <w:tr w:rsidR="00FA5780" w:rsidRPr="00AE5A84" w14:paraId="0BC5E93D" w14:textId="77777777" w:rsidTr="00DA6E26">
        <w:trPr>
          <w:gridBefore w:val="1"/>
          <w:wBefore w:w="13" w:type="dxa"/>
          <w:cantSplit/>
          <w:trHeight w:val="1152"/>
          <w:jc w:val="center"/>
        </w:trPr>
        <w:tc>
          <w:tcPr>
            <w:tcW w:w="2734" w:type="dxa"/>
            <w:tcBorders>
              <w:left w:val="single" w:sz="4" w:space="0" w:color="auto"/>
              <w:right w:val="double" w:sz="4" w:space="0" w:color="auto"/>
            </w:tcBorders>
            <w:vAlign w:val="center"/>
          </w:tcPr>
          <w:p w14:paraId="2AD7BE45" w14:textId="3A0CD342" w:rsidR="00FA5780" w:rsidRPr="00AE5A84" w:rsidRDefault="000F370D" w:rsidP="00DA6E26">
            <w:pPr>
              <w:suppressAutoHyphens/>
              <w:spacing w:before="60" w:after="60"/>
              <w:rPr>
                <w:rFonts w:ascii="Sylfaen" w:hAnsi="Sylfaen" w:cstheme="minorHAnsi"/>
                <w:b/>
                <w:bCs/>
                <w:spacing w:val="-2"/>
                <w:sz w:val="16"/>
              </w:rPr>
            </w:pPr>
            <w:r>
              <w:rPr>
                <w:rFonts w:ascii="Sylfaen" w:hAnsi="Sylfaen" w:cstheme="minorHAnsi"/>
                <w:b/>
                <w:bCs/>
                <w:color w:val="000000"/>
                <w:sz w:val="16"/>
              </w:rPr>
              <w:t>Bidder</w:t>
            </w:r>
            <w:r w:rsidR="00FA5780" w:rsidRPr="00AE5A84">
              <w:rPr>
                <w:rFonts w:ascii="Sylfaen" w:hAnsi="Sylfaen" w:cstheme="minorHAnsi"/>
                <w:b/>
                <w:bCs/>
                <w:color w:val="000000"/>
                <w:sz w:val="16"/>
              </w:rPr>
              <w:t>’s</w:t>
            </w:r>
            <w:r w:rsidR="00FA5780" w:rsidRPr="00AE5A84">
              <w:rPr>
                <w:rFonts w:ascii="Sylfaen" w:hAnsi="Sylfaen" w:cstheme="minorHAnsi"/>
                <w:b/>
                <w:bCs/>
                <w:color w:val="000000"/>
                <w:spacing w:val="-2"/>
                <w:sz w:val="16"/>
              </w:rPr>
              <w:t xml:space="preserve"> country of constitution</w:t>
            </w:r>
          </w:p>
        </w:tc>
        <w:tc>
          <w:tcPr>
            <w:tcW w:w="6677" w:type="dxa"/>
            <w:tcBorders>
              <w:left w:val="double" w:sz="4" w:space="0" w:color="auto"/>
            </w:tcBorders>
          </w:tcPr>
          <w:p w14:paraId="31AB1809" w14:textId="77777777" w:rsidR="00FA5780" w:rsidRPr="00AE5A84" w:rsidRDefault="00FA5780" w:rsidP="00DA6E26">
            <w:pPr>
              <w:suppressAutoHyphens/>
              <w:spacing w:before="60" w:after="60"/>
              <w:rPr>
                <w:rFonts w:ascii="Sylfaen" w:hAnsi="Sylfaen" w:cstheme="minorHAnsi"/>
                <w:sz w:val="16"/>
              </w:rPr>
            </w:pPr>
          </w:p>
        </w:tc>
      </w:tr>
      <w:tr w:rsidR="00FA5780" w:rsidRPr="00AE5A84" w14:paraId="7658DE13" w14:textId="77777777" w:rsidTr="00DA6E26">
        <w:trPr>
          <w:gridBefore w:val="1"/>
          <w:wBefore w:w="13" w:type="dxa"/>
          <w:cantSplit/>
          <w:trHeight w:val="1152"/>
          <w:jc w:val="center"/>
        </w:trPr>
        <w:tc>
          <w:tcPr>
            <w:tcW w:w="2734" w:type="dxa"/>
            <w:tcBorders>
              <w:left w:val="single" w:sz="4" w:space="0" w:color="auto"/>
              <w:right w:val="double" w:sz="4" w:space="0" w:color="auto"/>
            </w:tcBorders>
            <w:vAlign w:val="center"/>
          </w:tcPr>
          <w:p w14:paraId="42918614" w14:textId="19115083" w:rsidR="00FA5780" w:rsidRPr="00AE5A84" w:rsidRDefault="000F370D" w:rsidP="00DA6E26">
            <w:pPr>
              <w:suppressAutoHyphens/>
              <w:spacing w:before="60" w:after="60"/>
              <w:rPr>
                <w:rFonts w:ascii="Sylfaen" w:hAnsi="Sylfaen" w:cstheme="minorHAnsi"/>
                <w:b/>
                <w:bCs/>
                <w:spacing w:val="-2"/>
                <w:sz w:val="16"/>
              </w:rPr>
            </w:pPr>
            <w:r>
              <w:rPr>
                <w:rFonts w:ascii="Sylfaen" w:hAnsi="Sylfaen" w:cstheme="minorHAnsi"/>
                <w:b/>
                <w:bCs/>
                <w:color w:val="000000"/>
                <w:spacing w:val="-2"/>
                <w:sz w:val="16"/>
              </w:rPr>
              <w:t>Bidder</w:t>
            </w:r>
            <w:r w:rsidR="00FA5780" w:rsidRPr="00AE5A84">
              <w:rPr>
                <w:rFonts w:ascii="Sylfaen" w:hAnsi="Sylfaen" w:cstheme="minorHAnsi"/>
                <w:b/>
                <w:bCs/>
                <w:color w:val="000000"/>
                <w:spacing w:val="-2"/>
                <w:sz w:val="16"/>
              </w:rPr>
              <w:t>’s year of constitution</w:t>
            </w:r>
          </w:p>
        </w:tc>
        <w:tc>
          <w:tcPr>
            <w:tcW w:w="6677" w:type="dxa"/>
            <w:tcBorders>
              <w:left w:val="double" w:sz="4" w:space="0" w:color="auto"/>
            </w:tcBorders>
          </w:tcPr>
          <w:p w14:paraId="63D17A97" w14:textId="77777777" w:rsidR="00FA5780" w:rsidRPr="00AE5A84" w:rsidRDefault="00FA5780" w:rsidP="00DA6E26">
            <w:pPr>
              <w:spacing w:before="60" w:after="60"/>
              <w:rPr>
                <w:rFonts w:ascii="Sylfaen" w:hAnsi="Sylfaen" w:cstheme="minorHAnsi"/>
                <w:sz w:val="16"/>
              </w:rPr>
            </w:pPr>
          </w:p>
        </w:tc>
      </w:tr>
      <w:tr w:rsidR="00FA5780" w:rsidRPr="00AE5A84" w14:paraId="11B8B9DD" w14:textId="77777777" w:rsidTr="00DA6E26">
        <w:trPr>
          <w:gridBefore w:val="1"/>
          <w:wBefore w:w="13" w:type="dxa"/>
          <w:cantSplit/>
          <w:trHeight w:val="1152"/>
          <w:jc w:val="center"/>
        </w:trPr>
        <w:tc>
          <w:tcPr>
            <w:tcW w:w="2734" w:type="dxa"/>
            <w:tcBorders>
              <w:left w:val="single" w:sz="4" w:space="0" w:color="auto"/>
              <w:right w:val="double" w:sz="4" w:space="0" w:color="auto"/>
            </w:tcBorders>
            <w:vAlign w:val="center"/>
          </w:tcPr>
          <w:p w14:paraId="4A4C7C55" w14:textId="484A7AA5" w:rsidR="00FA5780" w:rsidRPr="00AE5A84" w:rsidRDefault="000F370D" w:rsidP="00DA6E26">
            <w:pPr>
              <w:pStyle w:val="Outline"/>
              <w:suppressAutoHyphens/>
              <w:spacing w:before="60" w:after="60"/>
              <w:rPr>
                <w:rFonts w:ascii="Sylfaen" w:hAnsi="Sylfaen" w:cstheme="minorHAnsi"/>
                <w:b/>
                <w:bCs/>
                <w:spacing w:val="-2"/>
                <w:kern w:val="0"/>
                <w:sz w:val="16"/>
              </w:rPr>
            </w:pPr>
            <w:r>
              <w:rPr>
                <w:rFonts w:ascii="Sylfaen" w:hAnsi="Sylfaen" w:cstheme="minorHAnsi"/>
                <w:b/>
                <w:bCs/>
                <w:spacing w:val="-2"/>
                <w:kern w:val="0"/>
                <w:sz w:val="16"/>
              </w:rPr>
              <w:t>Bidder</w:t>
            </w:r>
            <w:r w:rsidR="00FA5780" w:rsidRPr="00AE5A84">
              <w:rPr>
                <w:rFonts w:ascii="Sylfaen" w:hAnsi="Sylfaen" w:cstheme="minorHAnsi"/>
                <w:b/>
                <w:bCs/>
                <w:spacing w:val="-2"/>
                <w:kern w:val="0"/>
                <w:sz w:val="16"/>
              </w:rPr>
              <w:t>’s legal address in country of constitution</w:t>
            </w:r>
          </w:p>
        </w:tc>
        <w:tc>
          <w:tcPr>
            <w:tcW w:w="6677" w:type="dxa"/>
            <w:tcBorders>
              <w:left w:val="double" w:sz="4" w:space="0" w:color="auto"/>
            </w:tcBorders>
          </w:tcPr>
          <w:p w14:paraId="734AA56A" w14:textId="77777777" w:rsidR="00FA5780" w:rsidRPr="00AE5A84" w:rsidRDefault="00FA5780" w:rsidP="00DA6E26">
            <w:pPr>
              <w:suppressAutoHyphens/>
              <w:spacing w:before="60" w:after="60"/>
              <w:rPr>
                <w:rFonts w:ascii="Sylfaen" w:hAnsi="Sylfaen" w:cstheme="minorHAnsi"/>
                <w:spacing w:val="-2"/>
                <w:sz w:val="16"/>
              </w:rPr>
            </w:pPr>
          </w:p>
        </w:tc>
      </w:tr>
      <w:tr w:rsidR="00FA5780" w:rsidRPr="00AE5A84" w14:paraId="6F038220" w14:textId="77777777" w:rsidTr="00DA6E26">
        <w:trPr>
          <w:gridBefore w:val="1"/>
          <w:wBefore w:w="13" w:type="dxa"/>
          <w:cantSplit/>
          <w:trHeight w:val="1152"/>
          <w:jc w:val="center"/>
        </w:trPr>
        <w:tc>
          <w:tcPr>
            <w:tcW w:w="2734" w:type="dxa"/>
            <w:tcBorders>
              <w:right w:val="double" w:sz="4" w:space="0" w:color="auto"/>
            </w:tcBorders>
            <w:vAlign w:val="center"/>
          </w:tcPr>
          <w:p w14:paraId="76BF0B8E" w14:textId="6C4FE999" w:rsidR="00FA5780" w:rsidRPr="00AE5A84" w:rsidRDefault="000F370D" w:rsidP="00DA6E26">
            <w:pPr>
              <w:pStyle w:val="Outline"/>
              <w:suppressAutoHyphens/>
              <w:spacing w:before="60"/>
              <w:rPr>
                <w:rFonts w:ascii="Sylfaen" w:hAnsi="Sylfaen" w:cstheme="minorHAnsi"/>
                <w:b/>
                <w:bCs/>
                <w:spacing w:val="-2"/>
                <w:kern w:val="0"/>
                <w:sz w:val="16"/>
              </w:rPr>
            </w:pPr>
            <w:r>
              <w:rPr>
                <w:rFonts w:ascii="Sylfaen" w:hAnsi="Sylfaen" w:cstheme="minorHAnsi"/>
                <w:b/>
                <w:bCs/>
                <w:spacing w:val="-2"/>
                <w:kern w:val="0"/>
                <w:sz w:val="16"/>
              </w:rPr>
              <w:t>Bidder</w:t>
            </w:r>
            <w:r w:rsidR="00FA5780" w:rsidRPr="00AE5A84">
              <w:rPr>
                <w:rFonts w:ascii="Sylfaen" w:hAnsi="Sylfaen" w:cstheme="minorHAnsi"/>
                <w:b/>
                <w:bCs/>
                <w:spacing w:val="-2"/>
                <w:kern w:val="0"/>
                <w:sz w:val="16"/>
              </w:rPr>
              <w:t>’s authorized representative</w:t>
            </w:r>
          </w:p>
          <w:p w14:paraId="1A2B303D" w14:textId="77777777" w:rsidR="00FA5780" w:rsidRPr="00AE5A84" w:rsidRDefault="00FA5780" w:rsidP="00DA6E26">
            <w:pPr>
              <w:suppressAutoHyphens/>
              <w:spacing w:before="60" w:after="60"/>
              <w:rPr>
                <w:rFonts w:ascii="Sylfaen" w:hAnsi="Sylfaen" w:cstheme="minorHAnsi"/>
                <w:spacing w:val="-2"/>
                <w:sz w:val="16"/>
              </w:rPr>
            </w:pPr>
            <w:r w:rsidRPr="00AE5A84">
              <w:rPr>
                <w:rFonts w:ascii="Sylfaen" w:hAnsi="Sylfaen" w:cstheme="minorHAnsi"/>
                <w:spacing w:val="-2"/>
                <w:sz w:val="16"/>
              </w:rPr>
              <w:t>(</w:t>
            </w:r>
            <w:proofErr w:type="gramStart"/>
            <w:r w:rsidRPr="00AE5A84">
              <w:rPr>
                <w:rFonts w:ascii="Sylfaen" w:hAnsi="Sylfaen" w:cstheme="minorHAnsi"/>
                <w:spacing w:val="-2"/>
                <w:sz w:val="16"/>
              </w:rPr>
              <w:t>name</w:t>
            </w:r>
            <w:proofErr w:type="gramEnd"/>
            <w:r w:rsidRPr="00AE5A84">
              <w:rPr>
                <w:rFonts w:ascii="Sylfaen" w:hAnsi="Sylfaen" w:cstheme="minorHAnsi"/>
                <w:spacing w:val="-2"/>
                <w:sz w:val="16"/>
              </w:rPr>
              <w:t xml:space="preserve">, address, telephone number(s), fax number(s), </w:t>
            </w:r>
            <w:r w:rsidRPr="00AE5A84">
              <w:rPr>
                <w:rFonts w:ascii="Sylfaen" w:hAnsi="Sylfaen" w:cstheme="minorHAnsi"/>
                <w:sz w:val="16"/>
              </w:rPr>
              <w:t>e-mail address)</w:t>
            </w:r>
          </w:p>
        </w:tc>
        <w:tc>
          <w:tcPr>
            <w:tcW w:w="6677" w:type="dxa"/>
            <w:tcBorders>
              <w:left w:val="double" w:sz="4" w:space="0" w:color="auto"/>
            </w:tcBorders>
          </w:tcPr>
          <w:p w14:paraId="05E64C23" w14:textId="77777777" w:rsidR="00FA5780" w:rsidRPr="00AE5A84" w:rsidRDefault="00FA5780" w:rsidP="00DA6E26">
            <w:pPr>
              <w:suppressAutoHyphens/>
              <w:spacing w:before="60" w:after="60"/>
              <w:rPr>
                <w:rFonts w:ascii="Sylfaen" w:hAnsi="Sylfaen" w:cstheme="minorHAnsi"/>
                <w:sz w:val="16"/>
              </w:rPr>
            </w:pPr>
          </w:p>
        </w:tc>
      </w:tr>
      <w:tr w:rsidR="00FA5780" w:rsidRPr="00AE5A84" w14:paraId="3FA33A86" w14:textId="77777777" w:rsidTr="00DA6E26">
        <w:trPr>
          <w:gridBefore w:val="1"/>
          <w:wBefore w:w="13" w:type="dxa"/>
          <w:cantSplit/>
          <w:jc w:val="center"/>
        </w:trPr>
        <w:tc>
          <w:tcPr>
            <w:tcW w:w="9415" w:type="dxa"/>
            <w:gridSpan w:val="2"/>
          </w:tcPr>
          <w:p w14:paraId="74A3F44B" w14:textId="77777777" w:rsidR="00FA5780" w:rsidRPr="00AE5A84" w:rsidRDefault="00FA5780" w:rsidP="00DA6E26">
            <w:pPr>
              <w:pStyle w:val="Outline"/>
              <w:suppressAutoHyphens/>
              <w:spacing w:before="60" w:after="120"/>
              <w:rPr>
                <w:rFonts w:ascii="Sylfaen" w:hAnsi="Sylfaen" w:cstheme="minorHAnsi"/>
                <w:b/>
                <w:bCs/>
                <w:spacing w:val="-2"/>
                <w:kern w:val="0"/>
                <w:sz w:val="16"/>
              </w:rPr>
            </w:pPr>
            <w:r w:rsidRPr="00AE5A84">
              <w:rPr>
                <w:rFonts w:ascii="Sylfaen" w:hAnsi="Sylfaen" w:cstheme="minorHAnsi"/>
                <w:b/>
                <w:bCs/>
                <w:spacing w:val="-2"/>
                <w:kern w:val="0"/>
                <w:sz w:val="16"/>
              </w:rPr>
              <w:t>Attached are copies of the following documents.</w:t>
            </w:r>
          </w:p>
          <w:p w14:paraId="50DFC606" w14:textId="77777777" w:rsidR="00FA5780" w:rsidRPr="00AE5A84" w:rsidRDefault="00FA5780" w:rsidP="00FA5780">
            <w:pPr>
              <w:widowControl/>
              <w:numPr>
                <w:ilvl w:val="0"/>
                <w:numId w:val="73"/>
              </w:numPr>
              <w:tabs>
                <w:tab w:val="left" w:pos="692"/>
              </w:tabs>
              <w:suppressAutoHyphens/>
              <w:spacing w:after="120" w:line="240" w:lineRule="auto"/>
              <w:rPr>
                <w:rFonts w:ascii="Sylfaen" w:hAnsi="Sylfaen" w:cstheme="minorHAnsi"/>
                <w:iCs/>
                <w:spacing w:val="-2"/>
                <w:sz w:val="16"/>
              </w:rPr>
            </w:pPr>
            <w:r w:rsidRPr="00AE5A84">
              <w:rPr>
                <w:rFonts w:ascii="Sylfaen" w:hAnsi="Sylfaen" w:cstheme="minorHAnsi"/>
                <w:iCs/>
                <w:spacing w:val="-2"/>
                <w:sz w:val="16"/>
              </w:rPr>
              <w:t xml:space="preserve">1. </w:t>
            </w:r>
            <w:r w:rsidRPr="00AE5A84">
              <w:rPr>
                <w:rFonts w:ascii="Sylfaen" w:hAnsi="Sylfaen" w:cstheme="minorHAnsi"/>
                <w:iCs/>
                <w:spacing w:val="-2"/>
                <w:sz w:val="16"/>
              </w:rPr>
              <w:tab/>
              <w:t>In case of a single entity, articles of incorporation or constitution of the legal entity named above.</w:t>
            </w:r>
          </w:p>
          <w:p w14:paraId="33BCB9DC" w14:textId="051D3402" w:rsidR="00FA5780" w:rsidRPr="00AE5A84" w:rsidRDefault="00FA5780" w:rsidP="00FA5780">
            <w:pPr>
              <w:widowControl/>
              <w:numPr>
                <w:ilvl w:val="0"/>
                <w:numId w:val="73"/>
              </w:numPr>
              <w:tabs>
                <w:tab w:val="left" w:pos="692"/>
              </w:tabs>
              <w:suppressAutoHyphens/>
              <w:spacing w:after="120" w:line="240" w:lineRule="auto"/>
              <w:rPr>
                <w:rFonts w:ascii="Sylfaen" w:hAnsi="Sylfaen" w:cstheme="minorHAnsi"/>
                <w:iCs/>
                <w:spacing w:val="-2"/>
                <w:sz w:val="16"/>
              </w:rPr>
            </w:pPr>
            <w:r w:rsidRPr="00AE5A84">
              <w:rPr>
                <w:rFonts w:ascii="Sylfaen" w:hAnsi="Sylfaen" w:cstheme="minorHAnsi"/>
                <w:iCs/>
                <w:spacing w:val="-2"/>
                <w:sz w:val="16"/>
              </w:rPr>
              <w:t xml:space="preserve">2. </w:t>
            </w:r>
            <w:r w:rsidRPr="00AE5A84">
              <w:rPr>
                <w:rFonts w:ascii="Sylfaen" w:hAnsi="Sylfaen" w:cstheme="minorHAnsi"/>
                <w:iCs/>
                <w:spacing w:val="-2"/>
                <w:sz w:val="16"/>
              </w:rPr>
              <w:tab/>
              <w:t xml:space="preserve">Authorization to represent the firm or </w:t>
            </w:r>
            <w:r w:rsidRPr="00AE5A84">
              <w:rPr>
                <w:rFonts w:ascii="Sylfaen" w:hAnsi="Sylfaen" w:cstheme="minorHAnsi"/>
                <w:bCs/>
                <w:iCs/>
                <w:spacing w:val="-2"/>
                <w:sz w:val="16"/>
              </w:rPr>
              <w:t>Joint Venture</w:t>
            </w:r>
            <w:r w:rsidRPr="00AE5A84">
              <w:rPr>
                <w:rFonts w:ascii="Sylfaen" w:hAnsi="Sylfaen" w:cstheme="minorHAnsi"/>
                <w:iCs/>
                <w:spacing w:val="-2"/>
                <w:sz w:val="16"/>
              </w:rPr>
              <w:t xml:space="preserve"> named above.</w:t>
            </w:r>
          </w:p>
          <w:p w14:paraId="6A32F30D" w14:textId="77777777" w:rsidR="00FA5780" w:rsidRPr="00AE5A84" w:rsidRDefault="00FA5780" w:rsidP="00FA5780">
            <w:pPr>
              <w:widowControl/>
              <w:numPr>
                <w:ilvl w:val="0"/>
                <w:numId w:val="73"/>
              </w:numPr>
              <w:tabs>
                <w:tab w:val="left" w:pos="692"/>
              </w:tabs>
              <w:suppressAutoHyphens/>
              <w:spacing w:after="120" w:line="240" w:lineRule="auto"/>
              <w:rPr>
                <w:rFonts w:ascii="Sylfaen" w:hAnsi="Sylfaen" w:cstheme="minorHAnsi"/>
                <w:iCs/>
                <w:spacing w:val="-2"/>
                <w:sz w:val="16"/>
              </w:rPr>
            </w:pPr>
            <w:r w:rsidRPr="00AE5A84">
              <w:rPr>
                <w:rFonts w:ascii="Sylfaen" w:hAnsi="Sylfaen" w:cstheme="minorHAnsi"/>
                <w:iCs/>
                <w:spacing w:val="-2"/>
                <w:sz w:val="16"/>
              </w:rPr>
              <w:t>3.</w:t>
            </w:r>
            <w:r w:rsidRPr="00AE5A84">
              <w:rPr>
                <w:rFonts w:ascii="Sylfaen" w:hAnsi="Sylfaen" w:cstheme="minorHAnsi"/>
                <w:iCs/>
                <w:spacing w:val="-2"/>
                <w:sz w:val="16"/>
              </w:rPr>
              <w:tab/>
              <w:t xml:space="preserve">In case of a </w:t>
            </w:r>
            <w:r w:rsidRPr="00AE5A84">
              <w:rPr>
                <w:rFonts w:ascii="Sylfaen" w:hAnsi="Sylfaen" w:cstheme="minorHAnsi"/>
                <w:bCs/>
                <w:iCs/>
                <w:spacing w:val="-2"/>
                <w:sz w:val="16"/>
              </w:rPr>
              <w:t>Joint Venture</w:t>
            </w:r>
            <w:r w:rsidRPr="00AE5A84">
              <w:rPr>
                <w:rFonts w:ascii="Sylfaen" w:hAnsi="Sylfaen" w:cstheme="minorHAnsi"/>
                <w:iCs/>
                <w:spacing w:val="-2"/>
                <w:sz w:val="16"/>
              </w:rPr>
              <w:t xml:space="preserve">, a letter of intent to form a </w:t>
            </w:r>
            <w:r w:rsidRPr="00AE5A84">
              <w:rPr>
                <w:rFonts w:ascii="Sylfaen" w:hAnsi="Sylfaen" w:cstheme="minorHAnsi"/>
                <w:bCs/>
                <w:iCs/>
                <w:spacing w:val="-2"/>
                <w:sz w:val="16"/>
              </w:rPr>
              <w:t>Joint Venture</w:t>
            </w:r>
            <w:r w:rsidRPr="00AE5A84">
              <w:rPr>
                <w:rFonts w:ascii="Sylfaen" w:hAnsi="Sylfaen" w:cstheme="minorHAnsi"/>
                <w:iCs/>
                <w:spacing w:val="-2"/>
                <w:sz w:val="16"/>
              </w:rPr>
              <w:t xml:space="preserve"> or </w:t>
            </w:r>
            <w:r w:rsidRPr="00AE5A84">
              <w:rPr>
                <w:rFonts w:ascii="Sylfaen" w:hAnsi="Sylfaen" w:cstheme="minorHAnsi"/>
                <w:bCs/>
                <w:iCs/>
                <w:spacing w:val="-2"/>
                <w:sz w:val="16"/>
              </w:rPr>
              <w:t>Joint Venture</w:t>
            </w:r>
            <w:r w:rsidRPr="00AE5A84">
              <w:rPr>
                <w:rFonts w:ascii="Sylfaen" w:hAnsi="Sylfaen" w:cstheme="minorHAnsi"/>
                <w:iCs/>
                <w:spacing w:val="-2"/>
                <w:sz w:val="16"/>
              </w:rPr>
              <w:t xml:space="preserve"> agreement.</w:t>
            </w:r>
          </w:p>
        </w:tc>
      </w:tr>
    </w:tbl>
    <w:p w14:paraId="740909BB" w14:textId="77777777" w:rsidR="00FA5780" w:rsidRPr="00AE5A84" w:rsidRDefault="00FA5780" w:rsidP="00FA5780">
      <w:pPr>
        <w:rPr>
          <w:rFonts w:ascii="Sylfaen" w:hAnsi="Sylfaen" w:cstheme="minorHAnsi"/>
          <w:sz w:val="20"/>
        </w:rPr>
      </w:pPr>
    </w:p>
    <w:p w14:paraId="19C75015" w14:textId="547C4CAB" w:rsidR="00FA5780" w:rsidRPr="00AE5A84" w:rsidRDefault="00FA5780" w:rsidP="00180798">
      <w:pPr>
        <w:pStyle w:val="SectionVHeader"/>
        <w:spacing w:before="120" w:after="120"/>
        <w:ind w:left="187" w:right="288"/>
        <w:jc w:val="left"/>
        <w:outlineLvl w:val="2"/>
        <w:rPr>
          <w:rStyle w:val="Table"/>
          <w:rFonts w:ascii="Sylfaen" w:hAnsi="Sylfaen" w:cstheme="minorHAnsi"/>
          <w:spacing w:val="-2"/>
          <w:szCs w:val="24"/>
          <w:lang w:val="en-US"/>
        </w:rPr>
      </w:pPr>
      <w:r w:rsidRPr="00AE5A84">
        <w:rPr>
          <w:rFonts w:ascii="Sylfaen" w:hAnsi="Sylfaen" w:cstheme="minorHAnsi"/>
          <w:sz w:val="20"/>
          <w:lang w:val="en-US"/>
        </w:rPr>
        <w:br w:type="page"/>
      </w:r>
      <w:bookmarkStart w:id="208" w:name="_Toc78273053"/>
      <w:bookmarkStart w:id="209" w:name="_Toc108950347"/>
      <w:bookmarkStart w:id="210" w:name="_Toc118970251"/>
      <w:r w:rsidRPr="00AE5A84">
        <w:rPr>
          <w:rStyle w:val="Table"/>
          <w:rFonts w:ascii="Sylfaen" w:hAnsi="Sylfaen" w:cstheme="minorHAnsi"/>
          <w:spacing w:val="-2"/>
          <w:szCs w:val="24"/>
          <w:lang w:val="en-US"/>
        </w:rPr>
        <w:lastRenderedPageBreak/>
        <w:t>Form ELI - 2: Joint Venture Information Sheet</w:t>
      </w:r>
      <w:bookmarkEnd w:id="208"/>
      <w:bookmarkEnd w:id="209"/>
      <w:bookmarkEnd w:id="210"/>
    </w:p>
    <w:p w14:paraId="0E5806EE" w14:textId="77777777" w:rsidR="00FA5780" w:rsidRPr="00AE5A84" w:rsidRDefault="00FA5780" w:rsidP="00FA5780">
      <w:pPr>
        <w:pStyle w:val="i"/>
        <w:suppressAutoHyphens w:val="0"/>
        <w:spacing w:before="120" w:after="120"/>
        <w:ind w:left="187" w:right="288"/>
        <w:rPr>
          <w:rFonts w:ascii="Sylfaen" w:hAnsi="Sylfaen" w:cstheme="minorHAnsi"/>
        </w:rPr>
      </w:pPr>
      <w:r w:rsidRPr="00AE5A84">
        <w:rPr>
          <w:rFonts w:ascii="Sylfaen" w:hAnsi="Sylfaen" w:cstheme="minorHAnsi"/>
        </w:rPr>
        <w:t>Each member of the Joint Venture and Specialist Subcontractor must fill out this form separately.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FA5780" w:rsidRPr="00AE5A84" w14:paraId="6391228E" w14:textId="77777777" w:rsidTr="00DA6E26">
        <w:trPr>
          <w:cantSplit/>
          <w:trHeight w:val="240"/>
          <w:jc w:val="center"/>
        </w:trPr>
        <w:tc>
          <w:tcPr>
            <w:tcW w:w="9840" w:type="dxa"/>
            <w:gridSpan w:val="2"/>
            <w:tcBorders>
              <w:top w:val="single" w:sz="4" w:space="0" w:color="auto"/>
              <w:left w:val="single" w:sz="4" w:space="0" w:color="auto"/>
              <w:bottom w:val="single" w:sz="4" w:space="0" w:color="auto"/>
              <w:right w:val="single" w:sz="4" w:space="0" w:color="auto"/>
            </w:tcBorders>
            <w:shd w:val="clear" w:color="auto" w:fill="000000"/>
          </w:tcPr>
          <w:p w14:paraId="620E8F02" w14:textId="77777777" w:rsidR="00FA5780" w:rsidRPr="00AE5A84" w:rsidRDefault="00FA5780" w:rsidP="00DA6E26">
            <w:pPr>
              <w:pStyle w:val="titulo"/>
              <w:suppressAutoHyphens/>
              <w:spacing w:before="20" w:after="20"/>
              <w:rPr>
                <w:rFonts w:ascii="Sylfaen" w:hAnsi="Sylfaen" w:cstheme="minorHAnsi"/>
                <w:bCs/>
                <w:color w:val="FFFFFF"/>
                <w:spacing w:val="-2"/>
                <w:sz w:val="20"/>
              </w:rPr>
            </w:pPr>
            <w:r w:rsidRPr="00AE5A84">
              <w:rPr>
                <w:rFonts w:ascii="Sylfaen" w:hAnsi="Sylfaen" w:cstheme="minorHAnsi"/>
                <w:bCs/>
                <w:color w:val="FFFFFF"/>
                <w:spacing w:val="-2"/>
                <w:sz w:val="20"/>
              </w:rPr>
              <w:t>Joint Venture / Specialist Subcontractor Information</w:t>
            </w:r>
          </w:p>
        </w:tc>
      </w:tr>
      <w:tr w:rsidR="00FA5780" w:rsidRPr="00AE5A84" w14:paraId="0E449BC4" w14:textId="77777777" w:rsidTr="00DA6E26">
        <w:trPr>
          <w:cantSplit/>
          <w:trHeight w:val="1440"/>
          <w:jc w:val="center"/>
        </w:trPr>
        <w:tc>
          <w:tcPr>
            <w:tcW w:w="2435" w:type="dxa"/>
            <w:tcBorders>
              <w:top w:val="single" w:sz="4" w:space="0" w:color="auto"/>
              <w:bottom w:val="single" w:sz="4" w:space="0" w:color="auto"/>
              <w:right w:val="double" w:sz="4" w:space="0" w:color="auto"/>
            </w:tcBorders>
            <w:vAlign w:val="center"/>
          </w:tcPr>
          <w:p w14:paraId="51E791D4" w14:textId="50C194BB" w:rsidR="00FA5780" w:rsidRPr="00AE5A84" w:rsidRDefault="000F370D" w:rsidP="00DA6E26">
            <w:pPr>
              <w:suppressAutoHyphens/>
              <w:spacing w:before="60" w:after="60"/>
              <w:rPr>
                <w:rFonts w:ascii="Sylfaen" w:hAnsi="Sylfaen" w:cstheme="minorHAnsi"/>
                <w:b/>
                <w:bCs/>
                <w:spacing w:val="-2"/>
                <w:sz w:val="16"/>
              </w:rPr>
            </w:pPr>
            <w:r>
              <w:rPr>
                <w:rFonts w:ascii="Sylfaen" w:hAnsi="Sylfaen" w:cstheme="minorHAnsi"/>
                <w:b/>
                <w:bCs/>
                <w:spacing w:val="-2"/>
                <w:sz w:val="16"/>
              </w:rPr>
              <w:t>Bidder</w:t>
            </w:r>
            <w:r w:rsidR="00FA5780" w:rsidRPr="00AE5A84">
              <w:rPr>
                <w:rFonts w:ascii="Sylfaen" w:hAnsi="Sylfaen" w:cstheme="minorHAnsi"/>
                <w:b/>
                <w:bCs/>
                <w:spacing w:val="-2"/>
                <w:sz w:val="16"/>
              </w:rPr>
              <w:t>’s legal name</w:t>
            </w:r>
          </w:p>
        </w:tc>
        <w:tc>
          <w:tcPr>
            <w:tcW w:w="7405" w:type="dxa"/>
            <w:tcBorders>
              <w:top w:val="single" w:sz="4" w:space="0" w:color="auto"/>
              <w:left w:val="double" w:sz="4" w:space="0" w:color="auto"/>
              <w:bottom w:val="single" w:sz="4" w:space="0" w:color="auto"/>
            </w:tcBorders>
          </w:tcPr>
          <w:p w14:paraId="3BD24F9A" w14:textId="77777777" w:rsidR="00FA5780" w:rsidRPr="00AE5A84" w:rsidRDefault="00FA5780" w:rsidP="00DA6E26">
            <w:pPr>
              <w:spacing w:before="60" w:after="60"/>
              <w:rPr>
                <w:rFonts w:ascii="Sylfaen" w:hAnsi="Sylfaen" w:cstheme="minorHAnsi"/>
                <w:sz w:val="16"/>
              </w:rPr>
            </w:pPr>
          </w:p>
        </w:tc>
      </w:tr>
      <w:tr w:rsidR="00FA5780" w:rsidRPr="00AE5A84" w14:paraId="4FD36A17" w14:textId="77777777" w:rsidTr="00DA6E26">
        <w:trPr>
          <w:cantSplit/>
          <w:trHeight w:val="1440"/>
          <w:jc w:val="center"/>
        </w:trPr>
        <w:tc>
          <w:tcPr>
            <w:tcW w:w="2435" w:type="dxa"/>
            <w:tcBorders>
              <w:left w:val="single" w:sz="4" w:space="0" w:color="auto"/>
              <w:right w:val="double" w:sz="4" w:space="0" w:color="auto"/>
            </w:tcBorders>
            <w:vAlign w:val="center"/>
          </w:tcPr>
          <w:p w14:paraId="7918795A" w14:textId="77777777" w:rsidR="00FA5780" w:rsidRPr="00AE5A84" w:rsidRDefault="00FA5780" w:rsidP="00DA6E26">
            <w:pPr>
              <w:pStyle w:val="BodyText"/>
              <w:spacing w:before="60" w:after="60"/>
              <w:rPr>
                <w:rFonts w:ascii="Sylfaen" w:hAnsi="Sylfaen" w:cstheme="minorHAnsi"/>
                <w:b/>
                <w:bCs/>
                <w:sz w:val="16"/>
              </w:rPr>
            </w:pPr>
            <w:r w:rsidRPr="00AE5A84">
              <w:rPr>
                <w:rFonts w:ascii="Sylfaen" w:hAnsi="Sylfaen" w:cstheme="minorHAnsi"/>
                <w:b/>
                <w:bCs/>
                <w:sz w:val="16"/>
              </w:rPr>
              <w:t>Joint Venture Partner’s or Specialist Subcontractor’s legal name</w:t>
            </w:r>
          </w:p>
        </w:tc>
        <w:tc>
          <w:tcPr>
            <w:tcW w:w="7405" w:type="dxa"/>
            <w:tcBorders>
              <w:left w:val="double" w:sz="4" w:space="0" w:color="auto"/>
            </w:tcBorders>
          </w:tcPr>
          <w:p w14:paraId="3AF47904" w14:textId="77777777" w:rsidR="00FA5780" w:rsidRPr="00AE5A84" w:rsidRDefault="00FA5780" w:rsidP="00DA6E26">
            <w:pPr>
              <w:spacing w:before="60" w:after="60"/>
              <w:rPr>
                <w:rFonts w:ascii="Sylfaen" w:hAnsi="Sylfaen" w:cstheme="minorHAnsi"/>
                <w:sz w:val="16"/>
              </w:rPr>
            </w:pPr>
          </w:p>
        </w:tc>
      </w:tr>
      <w:tr w:rsidR="00FA5780" w:rsidRPr="00AE5A84" w14:paraId="57C16201" w14:textId="77777777" w:rsidTr="00DA6E26">
        <w:trPr>
          <w:cantSplit/>
          <w:trHeight w:val="1440"/>
          <w:jc w:val="center"/>
        </w:trPr>
        <w:tc>
          <w:tcPr>
            <w:tcW w:w="2435" w:type="dxa"/>
            <w:tcBorders>
              <w:left w:val="single" w:sz="4" w:space="0" w:color="auto"/>
              <w:right w:val="double" w:sz="4" w:space="0" w:color="auto"/>
            </w:tcBorders>
            <w:vAlign w:val="center"/>
          </w:tcPr>
          <w:p w14:paraId="7C99D3D0" w14:textId="77777777" w:rsidR="00FA5780" w:rsidRPr="00AE5A84" w:rsidRDefault="00FA5780" w:rsidP="00DA6E26">
            <w:pPr>
              <w:pStyle w:val="BodyText"/>
              <w:spacing w:before="60" w:after="60"/>
              <w:rPr>
                <w:rFonts w:ascii="Sylfaen" w:hAnsi="Sylfaen" w:cstheme="minorHAnsi"/>
                <w:b/>
                <w:bCs/>
                <w:sz w:val="16"/>
              </w:rPr>
            </w:pPr>
            <w:r w:rsidRPr="00AE5A84">
              <w:rPr>
                <w:rFonts w:ascii="Sylfaen" w:hAnsi="Sylfaen" w:cstheme="minorHAnsi"/>
                <w:b/>
                <w:bCs/>
                <w:sz w:val="16"/>
              </w:rPr>
              <w:t>Joint Venture Partner’s or Specialist Subcontractor’s country of constitution</w:t>
            </w:r>
          </w:p>
        </w:tc>
        <w:tc>
          <w:tcPr>
            <w:tcW w:w="7405" w:type="dxa"/>
            <w:tcBorders>
              <w:left w:val="double" w:sz="4" w:space="0" w:color="auto"/>
            </w:tcBorders>
          </w:tcPr>
          <w:p w14:paraId="345FBC23" w14:textId="77777777" w:rsidR="00FA5780" w:rsidRPr="00AE5A84" w:rsidRDefault="00FA5780" w:rsidP="00DA6E26">
            <w:pPr>
              <w:spacing w:before="60" w:after="60"/>
              <w:rPr>
                <w:rFonts w:ascii="Sylfaen" w:hAnsi="Sylfaen" w:cstheme="minorHAnsi"/>
                <w:sz w:val="16"/>
              </w:rPr>
            </w:pPr>
          </w:p>
        </w:tc>
      </w:tr>
      <w:tr w:rsidR="00FA5780" w:rsidRPr="00AE5A84" w14:paraId="3C6A7B7B" w14:textId="77777777" w:rsidTr="00DA6E26">
        <w:trPr>
          <w:cantSplit/>
          <w:trHeight w:val="1440"/>
          <w:jc w:val="center"/>
        </w:trPr>
        <w:tc>
          <w:tcPr>
            <w:tcW w:w="2435" w:type="dxa"/>
            <w:tcBorders>
              <w:left w:val="single" w:sz="4" w:space="0" w:color="auto"/>
              <w:right w:val="double" w:sz="4" w:space="0" w:color="auto"/>
            </w:tcBorders>
            <w:vAlign w:val="center"/>
          </w:tcPr>
          <w:p w14:paraId="30D9B1A8" w14:textId="77777777" w:rsidR="00FA5780" w:rsidRPr="00AE5A84" w:rsidRDefault="00FA5780" w:rsidP="00DA6E26">
            <w:pPr>
              <w:pStyle w:val="BodyText"/>
              <w:spacing w:before="60" w:after="60"/>
              <w:rPr>
                <w:rFonts w:ascii="Sylfaen" w:hAnsi="Sylfaen" w:cstheme="minorHAnsi"/>
                <w:b/>
                <w:bCs/>
                <w:sz w:val="16"/>
              </w:rPr>
            </w:pPr>
            <w:r w:rsidRPr="00AE5A84">
              <w:rPr>
                <w:rFonts w:ascii="Sylfaen" w:hAnsi="Sylfaen" w:cstheme="minorHAnsi"/>
                <w:b/>
                <w:bCs/>
                <w:sz w:val="16"/>
              </w:rPr>
              <w:t>Joint Venture Partner’s or Specialist Subcontractor’s year of constitution</w:t>
            </w:r>
          </w:p>
        </w:tc>
        <w:tc>
          <w:tcPr>
            <w:tcW w:w="7405" w:type="dxa"/>
            <w:tcBorders>
              <w:left w:val="double" w:sz="4" w:space="0" w:color="auto"/>
            </w:tcBorders>
          </w:tcPr>
          <w:p w14:paraId="2A814616" w14:textId="77777777" w:rsidR="00FA5780" w:rsidRPr="00AE5A84" w:rsidRDefault="00FA5780" w:rsidP="00DA6E26">
            <w:pPr>
              <w:spacing w:before="60" w:after="60"/>
              <w:rPr>
                <w:rFonts w:ascii="Sylfaen" w:hAnsi="Sylfaen" w:cstheme="minorHAnsi"/>
                <w:sz w:val="16"/>
              </w:rPr>
            </w:pPr>
          </w:p>
        </w:tc>
      </w:tr>
      <w:tr w:rsidR="00FA5780" w:rsidRPr="00AE5A84" w14:paraId="6C6DB4DC" w14:textId="77777777" w:rsidTr="00DA6E26">
        <w:trPr>
          <w:cantSplit/>
          <w:trHeight w:val="1440"/>
          <w:jc w:val="center"/>
        </w:trPr>
        <w:tc>
          <w:tcPr>
            <w:tcW w:w="2435" w:type="dxa"/>
            <w:tcBorders>
              <w:left w:val="single" w:sz="4" w:space="0" w:color="auto"/>
              <w:right w:val="double" w:sz="4" w:space="0" w:color="auto"/>
            </w:tcBorders>
            <w:vAlign w:val="center"/>
          </w:tcPr>
          <w:p w14:paraId="5C0FEE15" w14:textId="77777777" w:rsidR="00FA5780" w:rsidRPr="00AE5A84" w:rsidRDefault="00FA5780" w:rsidP="00DA6E26">
            <w:pPr>
              <w:pStyle w:val="BodyText"/>
              <w:spacing w:before="60" w:after="60"/>
              <w:rPr>
                <w:rFonts w:ascii="Sylfaen" w:hAnsi="Sylfaen" w:cstheme="minorHAnsi"/>
                <w:b/>
                <w:bCs/>
                <w:sz w:val="16"/>
              </w:rPr>
            </w:pPr>
            <w:r w:rsidRPr="00AE5A84">
              <w:rPr>
                <w:rFonts w:ascii="Sylfaen" w:hAnsi="Sylfaen" w:cstheme="minorHAnsi"/>
                <w:b/>
                <w:bCs/>
                <w:sz w:val="16"/>
              </w:rPr>
              <w:t>Joint Venture Partner’s or Specialist Subcontractor’s legal address in country of constitution</w:t>
            </w:r>
          </w:p>
        </w:tc>
        <w:tc>
          <w:tcPr>
            <w:tcW w:w="7405" w:type="dxa"/>
            <w:tcBorders>
              <w:left w:val="double" w:sz="4" w:space="0" w:color="auto"/>
            </w:tcBorders>
          </w:tcPr>
          <w:p w14:paraId="6A2D71A5" w14:textId="77777777" w:rsidR="00FA5780" w:rsidRPr="00AE5A84" w:rsidRDefault="00FA5780" w:rsidP="00DA6E26">
            <w:pPr>
              <w:spacing w:before="60" w:after="60"/>
              <w:rPr>
                <w:rFonts w:ascii="Sylfaen" w:hAnsi="Sylfaen" w:cstheme="minorHAnsi"/>
                <w:sz w:val="16"/>
              </w:rPr>
            </w:pPr>
          </w:p>
        </w:tc>
      </w:tr>
      <w:tr w:rsidR="00FA5780" w:rsidRPr="00AE5A84" w14:paraId="4B7354A7" w14:textId="77777777" w:rsidTr="00DA6E26">
        <w:trPr>
          <w:cantSplit/>
          <w:trHeight w:val="1440"/>
          <w:jc w:val="center"/>
        </w:trPr>
        <w:tc>
          <w:tcPr>
            <w:tcW w:w="2435" w:type="dxa"/>
            <w:tcBorders>
              <w:right w:val="double" w:sz="4" w:space="0" w:color="auto"/>
            </w:tcBorders>
            <w:vAlign w:val="center"/>
          </w:tcPr>
          <w:p w14:paraId="47C047AB" w14:textId="77777777" w:rsidR="00FA5780" w:rsidRPr="00AE5A84" w:rsidRDefault="00FA5780" w:rsidP="00DA6E26">
            <w:pPr>
              <w:pStyle w:val="BodyText"/>
              <w:spacing w:before="60"/>
              <w:rPr>
                <w:rFonts w:ascii="Sylfaen" w:hAnsi="Sylfaen" w:cstheme="minorHAnsi"/>
                <w:b/>
                <w:bCs/>
                <w:sz w:val="16"/>
              </w:rPr>
            </w:pPr>
            <w:r w:rsidRPr="00AE5A84">
              <w:rPr>
                <w:rFonts w:ascii="Sylfaen" w:hAnsi="Sylfaen" w:cstheme="minorHAnsi"/>
                <w:b/>
                <w:bCs/>
                <w:sz w:val="16"/>
              </w:rPr>
              <w:t>Joint Venture Partner’s or Specialist Subcontractor’s authorized representative information</w:t>
            </w:r>
          </w:p>
          <w:p w14:paraId="368A4CC1" w14:textId="77777777" w:rsidR="00FA5780" w:rsidRPr="00AE5A84" w:rsidRDefault="00FA5780" w:rsidP="00DA6E26">
            <w:pPr>
              <w:pStyle w:val="BodyText"/>
              <w:spacing w:before="60" w:after="60"/>
              <w:rPr>
                <w:rFonts w:ascii="Sylfaen" w:hAnsi="Sylfaen" w:cstheme="minorHAnsi"/>
                <w:sz w:val="16"/>
              </w:rPr>
            </w:pPr>
            <w:r w:rsidRPr="00AE5A84">
              <w:rPr>
                <w:rFonts w:ascii="Sylfaen" w:hAnsi="Sylfaen" w:cstheme="minorHAnsi"/>
                <w:spacing w:val="-2"/>
                <w:sz w:val="16"/>
              </w:rPr>
              <w:t>(</w:t>
            </w:r>
            <w:proofErr w:type="gramStart"/>
            <w:r w:rsidRPr="00AE5A84">
              <w:rPr>
                <w:rFonts w:ascii="Sylfaen" w:hAnsi="Sylfaen" w:cstheme="minorHAnsi"/>
                <w:spacing w:val="-2"/>
                <w:sz w:val="16"/>
              </w:rPr>
              <w:t>name</w:t>
            </w:r>
            <w:proofErr w:type="gramEnd"/>
            <w:r w:rsidRPr="00AE5A84">
              <w:rPr>
                <w:rFonts w:ascii="Sylfaen" w:hAnsi="Sylfaen" w:cstheme="minorHAnsi"/>
                <w:spacing w:val="-2"/>
                <w:sz w:val="16"/>
              </w:rPr>
              <w:t xml:space="preserve">, address, telephone number(s), fax number(s), </w:t>
            </w:r>
            <w:r w:rsidRPr="00AE5A84">
              <w:rPr>
                <w:rFonts w:ascii="Sylfaen" w:hAnsi="Sylfaen" w:cstheme="minorHAnsi"/>
                <w:sz w:val="16"/>
              </w:rPr>
              <w:t>e-mail address)</w:t>
            </w:r>
          </w:p>
        </w:tc>
        <w:tc>
          <w:tcPr>
            <w:tcW w:w="7405" w:type="dxa"/>
            <w:tcBorders>
              <w:left w:val="double" w:sz="4" w:space="0" w:color="auto"/>
            </w:tcBorders>
          </w:tcPr>
          <w:p w14:paraId="72AF5596" w14:textId="77777777" w:rsidR="00FA5780" w:rsidRPr="00AE5A84" w:rsidRDefault="00FA5780" w:rsidP="00DA6E26">
            <w:pPr>
              <w:spacing w:before="60" w:after="60"/>
              <w:rPr>
                <w:rFonts w:ascii="Sylfaen" w:hAnsi="Sylfaen" w:cstheme="minorHAnsi"/>
                <w:sz w:val="16"/>
              </w:rPr>
            </w:pPr>
          </w:p>
        </w:tc>
      </w:tr>
      <w:tr w:rsidR="00FA5780" w:rsidRPr="00AE5A84" w14:paraId="36E40489" w14:textId="77777777" w:rsidTr="00DA6E26">
        <w:trPr>
          <w:cantSplit/>
          <w:jc w:val="center"/>
        </w:trPr>
        <w:tc>
          <w:tcPr>
            <w:tcW w:w="9840" w:type="dxa"/>
            <w:gridSpan w:val="2"/>
          </w:tcPr>
          <w:p w14:paraId="22835992" w14:textId="77777777" w:rsidR="00FA5780" w:rsidRPr="00AE5A84" w:rsidRDefault="00FA5780" w:rsidP="00DA6E26">
            <w:pPr>
              <w:pStyle w:val="Outline"/>
              <w:suppressAutoHyphens/>
              <w:spacing w:before="60" w:after="60"/>
              <w:rPr>
                <w:rFonts w:ascii="Sylfaen" w:hAnsi="Sylfaen" w:cstheme="minorHAnsi"/>
                <w:b/>
                <w:bCs/>
                <w:spacing w:val="-2"/>
                <w:kern w:val="0"/>
                <w:sz w:val="16"/>
              </w:rPr>
            </w:pPr>
            <w:r w:rsidRPr="00AE5A84">
              <w:rPr>
                <w:rFonts w:ascii="Sylfaen" w:hAnsi="Sylfaen" w:cstheme="minorHAnsi"/>
                <w:b/>
                <w:bCs/>
                <w:spacing w:val="-2"/>
                <w:kern w:val="0"/>
                <w:sz w:val="16"/>
              </w:rPr>
              <w:t>Attached are copies of the following documents.</w:t>
            </w:r>
          </w:p>
          <w:p w14:paraId="240FF3C8" w14:textId="77777777" w:rsidR="00FA5780" w:rsidRPr="00AE5A84" w:rsidRDefault="00FA5780" w:rsidP="00FA5780">
            <w:pPr>
              <w:widowControl/>
              <w:numPr>
                <w:ilvl w:val="0"/>
                <w:numId w:val="72"/>
              </w:numPr>
              <w:tabs>
                <w:tab w:val="left" w:pos="445"/>
              </w:tabs>
              <w:suppressAutoHyphens/>
              <w:spacing w:before="60" w:after="60" w:line="240" w:lineRule="auto"/>
              <w:rPr>
                <w:rFonts w:ascii="Sylfaen" w:hAnsi="Sylfaen" w:cstheme="minorHAnsi"/>
                <w:iCs/>
                <w:spacing w:val="-2"/>
                <w:sz w:val="16"/>
              </w:rPr>
            </w:pPr>
            <w:r w:rsidRPr="00AE5A84">
              <w:rPr>
                <w:rFonts w:ascii="Sylfaen" w:hAnsi="Sylfaen" w:cstheme="minorHAnsi"/>
                <w:iCs/>
                <w:spacing w:val="-2"/>
                <w:sz w:val="16"/>
              </w:rPr>
              <w:t>1.</w:t>
            </w:r>
            <w:r w:rsidRPr="00AE5A84">
              <w:rPr>
                <w:rFonts w:ascii="Sylfaen" w:hAnsi="Sylfaen" w:cstheme="minorHAnsi"/>
                <w:iCs/>
                <w:spacing w:val="-2"/>
                <w:sz w:val="16"/>
              </w:rPr>
              <w:tab/>
              <w:t>Articles of incorporation or constitution of the legal entity named above.</w:t>
            </w:r>
          </w:p>
          <w:p w14:paraId="13080CE9" w14:textId="77777777" w:rsidR="00FA5780" w:rsidRPr="00AE5A84" w:rsidRDefault="00FA5780" w:rsidP="00FA5780">
            <w:pPr>
              <w:widowControl/>
              <w:numPr>
                <w:ilvl w:val="0"/>
                <w:numId w:val="72"/>
              </w:numPr>
              <w:tabs>
                <w:tab w:val="left" w:pos="445"/>
              </w:tabs>
              <w:suppressAutoHyphens/>
              <w:spacing w:before="60" w:after="60" w:line="240" w:lineRule="auto"/>
              <w:rPr>
                <w:rFonts w:ascii="Sylfaen" w:hAnsi="Sylfaen" w:cstheme="minorHAnsi"/>
                <w:spacing w:val="-2"/>
                <w:sz w:val="16"/>
              </w:rPr>
            </w:pPr>
            <w:r w:rsidRPr="00AE5A84">
              <w:rPr>
                <w:rFonts w:ascii="Sylfaen" w:hAnsi="Sylfaen" w:cstheme="minorHAnsi"/>
                <w:iCs/>
                <w:spacing w:val="-2"/>
                <w:sz w:val="16"/>
              </w:rPr>
              <w:t>2.</w:t>
            </w:r>
            <w:r w:rsidRPr="00AE5A84">
              <w:rPr>
                <w:rFonts w:ascii="Sylfaen" w:hAnsi="Sylfaen" w:cstheme="minorHAnsi"/>
                <w:iCs/>
                <w:spacing w:val="-2"/>
                <w:sz w:val="16"/>
              </w:rPr>
              <w:tab/>
              <w:t>Authorization to represent the firm named above.</w:t>
            </w:r>
          </w:p>
        </w:tc>
      </w:tr>
    </w:tbl>
    <w:p w14:paraId="648ED6F5" w14:textId="77777777" w:rsidR="00FA5780" w:rsidRPr="00AE5A84" w:rsidRDefault="00FA5780" w:rsidP="00FA5780">
      <w:pPr>
        <w:pStyle w:val="SectionVHeader"/>
        <w:spacing w:before="120" w:after="120"/>
        <w:ind w:left="187" w:right="288"/>
        <w:jc w:val="left"/>
        <w:rPr>
          <w:rFonts w:ascii="Sylfaen" w:hAnsi="Sylfaen" w:cstheme="minorHAnsi"/>
          <w:sz w:val="20"/>
          <w:lang w:val="en-US"/>
        </w:rPr>
      </w:pPr>
    </w:p>
    <w:p w14:paraId="56D95104" w14:textId="66532305" w:rsidR="00FA5780" w:rsidRPr="00AE5A84" w:rsidRDefault="00FA5780" w:rsidP="00FA5780">
      <w:pPr>
        <w:pStyle w:val="SectionVHeader"/>
        <w:spacing w:before="120" w:after="120"/>
        <w:ind w:left="187" w:right="288"/>
        <w:jc w:val="left"/>
        <w:rPr>
          <w:rFonts w:ascii="Sylfaen" w:hAnsi="Sylfaen" w:cstheme="minorHAnsi"/>
          <w:sz w:val="20"/>
          <w:lang w:val="en-US"/>
        </w:rPr>
      </w:pPr>
      <w:r w:rsidRPr="00AE5A84">
        <w:rPr>
          <w:rFonts w:ascii="Sylfaen" w:hAnsi="Sylfaen" w:cstheme="minorHAnsi"/>
          <w:b w:val="0"/>
          <w:sz w:val="20"/>
          <w:lang w:val="en-US"/>
        </w:rPr>
        <w:t>A Specialist Subcontractor is a specialist enterprise engaged for highly specialized processes that cannot be provided by the main Contractor.</w:t>
      </w:r>
      <w:r w:rsidRPr="00AE5A84">
        <w:rPr>
          <w:rFonts w:ascii="Sylfaen" w:hAnsi="Sylfaen" w:cstheme="minorHAnsi"/>
          <w:sz w:val="20"/>
          <w:lang w:val="en-US"/>
        </w:rPr>
        <w:br w:type="page"/>
      </w:r>
      <w:bookmarkStart w:id="211" w:name="_Toc78273054"/>
      <w:bookmarkStart w:id="212" w:name="_Toc108950348"/>
    </w:p>
    <w:p w14:paraId="0C29A6F6" w14:textId="5D9CD60B" w:rsidR="002613DA" w:rsidRPr="00AE5A84" w:rsidRDefault="002613DA" w:rsidP="00FA5780">
      <w:pPr>
        <w:pStyle w:val="SectionVHeader"/>
        <w:spacing w:before="120" w:after="120"/>
        <w:ind w:left="187" w:right="288"/>
        <w:jc w:val="left"/>
        <w:rPr>
          <w:rFonts w:ascii="Sylfaen" w:hAnsi="Sylfaen" w:cstheme="minorHAnsi"/>
          <w:sz w:val="20"/>
          <w:lang w:val="en-US"/>
        </w:rPr>
      </w:pPr>
      <w:r w:rsidRPr="00AE5A84">
        <w:rPr>
          <w:rFonts w:ascii="Sylfaen" w:hAnsi="Sylfaen" w:cstheme="minorHAnsi"/>
          <w:sz w:val="20"/>
          <w:lang w:val="en-US"/>
        </w:rPr>
        <w:lastRenderedPageBreak/>
        <w:t xml:space="preserve"> </w:t>
      </w:r>
    </w:p>
    <w:p w14:paraId="6A05E263" w14:textId="0E7946BF" w:rsidR="00FA5780" w:rsidRPr="00AE5A84" w:rsidRDefault="00FA5780" w:rsidP="00180798">
      <w:pPr>
        <w:pStyle w:val="SectionVHeader"/>
        <w:spacing w:before="120" w:after="120"/>
        <w:ind w:left="187" w:right="288"/>
        <w:jc w:val="left"/>
        <w:outlineLvl w:val="2"/>
        <w:rPr>
          <w:rStyle w:val="Table"/>
          <w:rFonts w:ascii="Sylfaen" w:hAnsi="Sylfaen" w:cstheme="minorHAnsi"/>
          <w:spacing w:val="-2"/>
          <w:szCs w:val="24"/>
          <w:lang w:val="en-US"/>
        </w:rPr>
      </w:pPr>
      <w:bookmarkStart w:id="213" w:name="_Toc118970252"/>
      <w:r w:rsidRPr="00AE5A84">
        <w:rPr>
          <w:rStyle w:val="Table"/>
          <w:rFonts w:ascii="Sylfaen" w:hAnsi="Sylfaen" w:cstheme="minorHAnsi"/>
          <w:spacing w:val="-2"/>
          <w:szCs w:val="24"/>
          <w:lang w:val="en-US"/>
        </w:rPr>
        <w:t>Form LIT - 1: Pending Litigation</w:t>
      </w:r>
      <w:bookmarkEnd w:id="211"/>
      <w:bookmarkEnd w:id="212"/>
      <w:r w:rsidRPr="00AE5A84">
        <w:rPr>
          <w:rStyle w:val="Table"/>
          <w:rFonts w:ascii="Sylfaen" w:hAnsi="Sylfaen" w:cstheme="minorHAnsi"/>
          <w:spacing w:val="-2"/>
          <w:szCs w:val="24"/>
          <w:lang w:val="en-US"/>
        </w:rPr>
        <w:t xml:space="preserve"> and Arbitration</w:t>
      </w:r>
      <w:bookmarkEnd w:id="213"/>
    </w:p>
    <w:p w14:paraId="7ECAEB4B" w14:textId="2D73B768" w:rsidR="00FA5780" w:rsidRPr="00AE5A84" w:rsidRDefault="00FA5780" w:rsidP="00FA5780">
      <w:pPr>
        <w:spacing w:before="240" w:after="240"/>
        <w:ind w:left="187"/>
        <w:jc w:val="both"/>
        <w:rPr>
          <w:rFonts w:ascii="Sylfaen" w:hAnsi="Sylfaen" w:cstheme="minorHAnsi"/>
          <w:sz w:val="20"/>
        </w:rPr>
      </w:pPr>
      <w:r w:rsidRPr="00AE5A84">
        <w:rPr>
          <w:rFonts w:ascii="Sylfaen" w:hAnsi="Sylfaen" w:cstheme="minorHAnsi"/>
          <w:sz w:val="20"/>
        </w:rPr>
        <w:t xml:space="preserve">Each </w:t>
      </w:r>
      <w:r w:rsidR="000F370D">
        <w:rPr>
          <w:rFonts w:ascii="Sylfaen" w:hAnsi="Sylfaen" w:cstheme="minorHAnsi"/>
          <w:sz w:val="20"/>
        </w:rPr>
        <w:t>Bidder</w:t>
      </w:r>
      <w:r w:rsidRPr="00AE5A84">
        <w:rPr>
          <w:rFonts w:ascii="Sylfaen" w:hAnsi="Sylfaen" w:cstheme="minorHAnsi"/>
          <w:sz w:val="20"/>
        </w:rPr>
        <w:t xml:space="preserve"> must fill out this form to describe any pending litigation or arbitration formally commenced against it. </w:t>
      </w:r>
    </w:p>
    <w:p w14:paraId="49B19BB3" w14:textId="77777777" w:rsidR="00FA5780" w:rsidRPr="00AE5A84" w:rsidRDefault="00FA5780" w:rsidP="00FA5780">
      <w:pPr>
        <w:spacing w:before="240" w:after="240"/>
        <w:ind w:left="187"/>
        <w:jc w:val="both"/>
        <w:rPr>
          <w:rStyle w:val="Table"/>
          <w:rFonts w:ascii="Sylfaen" w:hAnsi="Sylfaen" w:cstheme="minorHAnsi"/>
          <w:bCs/>
          <w:spacing w:val="-2"/>
        </w:rPr>
      </w:pPr>
      <w:r w:rsidRPr="00AE5A84">
        <w:rPr>
          <w:rFonts w:ascii="Sylfaen" w:hAnsi="Sylfaen" w:cstheme="minorHAnsi"/>
          <w:sz w:val="20"/>
        </w:rPr>
        <w:t xml:space="preserve">In case of a Joint Venture, each Joint Venture Partner must fill out this form separately </w:t>
      </w:r>
      <w:r w:rsidRPr="00AE5A84">
        <w:rPr>
          <w:rStyle w:val="Table"/>
          <w:rFonts w:ascii="Sylfaen" w:hAnsi="Sylfaen" w:cstheme="minorHAnsi"/>
          <w:bCs/>
          <w:spacing w:val="-2"/>
        </w:rPr>
        <w:t xml:space="preserve">and provide the </w:t>
      </w:r>
      <w:r w:rsidRPr="00AE5A84">
        <w:rPr>
          <w:rFonts w:ascii="Sylfaen" w:hAnsi="Sylfaen" w:cstheme="minorHAnsi"/>
          <w:sz w:val="20"/>
        </w:rPr>
        <w:t>Joint Venture</w:t>
      </w:r>
      <w:r w:rsidRPr="00AE5A84">
        <w:rPr>
          <w:rStyle w:val="Table"/>
          <w:rFonts w:ascii="Sylfaen" w:hAnsi="Sylfaen" w:cstheme="minorHAnsi"/>
          <w:bCs/>
          <w:spacing w:val="-2"/>
        </w:rPr>
        <w:t xml:space="preserve"> Partner’s name below:</w:t>
      </w:r>
    </w:p>
    <w:p w14:paraId="3DAEFAD1" w14:textId="77777777" w:rsidR="00FA5780" w:rsidRPr="00AE5A84" w:rsidRDefault="00FA5780" w:rsidP="00FA5780">
      <w:pPr>
        <w:pStyle w:val="Heading4"/>
        <w:ind w:left="180" w:right="288"/>
        <w:rPr>
          <w:rFonts w:ascii="Sylfaen" w:hAnsi="Sylfaen" w:cstheme="minorHAnsi"/>
        </w:rPr>
      </w:pPr>
      <w:r w:rsidRPr="00AE5A84">
        <w:rPr>
          <w:rFonts w:ascii="Sylfaen" w:hAnsi="Sylfaen" w:cstheme="minorHAnsi"/>
        </w:rPr>
        <w:t>Joint Venture</w:t>
      </w:r>
      <w:r w:rsidRPr="00AE5A84">
        <w:rPr>
          <w:rStyle w:val="Table"/>
          <w:rFonts w:ascii="Sylfaen" w:hAnsi="Sylfaen" w:cstheme="minorHAnsi"/>
          <w:bCs/>
          <w:spacing w:val="-2"/>
        </w:rPr>
        <w:t xml:space="preserve"> Partner: 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06"/>
        <w:gridCol w:w="5786"/>
        <w:gridCol w:w="1284"/>
        <w:gridCol w:w="1284"/>
      </w:tblGrid>
      <w:tr w:rsidR="00FA5780" w:rsidRPr="00AE5A84" w14:paraId="2CF369B6" w14:textId="77777777" w:rsidTr="00DA6E26">
        <w:trPr>
          <w:cantSplit/>
          <w:jc w:val="center"/>
        </w:trPr>
        <w:tc>
          <w:tcPr>
            <w:tcW w:w="9360" w:type="dxa"/>
            <w:gridSpan w:val="4"/>
            <w:shd w:val="clear" w:color="auto" w:fill="000000"/>
          </w:tcPr>
          <w:p w14:paraId="7CD90721" w14:textId="77777777" w:rsidR="00FA5780" w:rsidRPr="00AE5A84" w:rsidRDefault="00FA5780" w:rsidP="00DA6E26">
            <w:pPr>
              <w:pStyle w:val="titulo"/>
              <w:suppressAutoHyphens/>
              <w:spacing w:before="20" w:after="20"/>
              <w:rPr>
                <w:rFonts w:ascii="Sylfaen" w:hAnsi="Sylfaen" w:cstheme="minorHAnsi"/>
                <w:bCs/>
                <w:color w:val="FFFFFF"/>
                <w:spacing w:val="-2"/>
                <w:sz w:val="20"/>
              </w:rPr>
            </w:pPr>
            <w:r w:rsidRPr="00AE5A84">
              <w:rPr>
                <w:rFonts w:ascii="Sylfaen" w:hAnsi="Sylfaen" w:cstheme="minorHAnsi"/>
                <w:bCs/>
                <w:color w:val="FFFFFF"/>
                <w:spacing w:val="-2"/>
                <w:sz w:val="20"/>
              </w:rPr>
              <w:t>Pending Litigation and Arbitration</w:t>
            </w:r>
          </w:p>
        </w:tc>
      </w:tr>
      <w:tr w:rsidR="00FA5780" w:rsidRPr="00AE5A84" w14:paraId="690DCEF7" w14:textId="77777777" w:rsidTr="00DA6E26">
        <w:trPr>
          <w:cantSplit/>
          <w:jc w:val="center"/>
        </w:trPr>
        <w:tc>
          <w:tcPr>
            <w:tcW w:w="9360" w:type="dxa"/>
            <w:gridSpan w:val="4"/>
            <w:tcBorders>
              <w:bottom w:val="single" w:sz="4" w:space="0" w:color="auto"/>
            </w:tcBorders>
          </w:tcPr>
          <w:p w14:paraId="112B342D" w14:textId="77777777" w:rsidR="00FA5780" w:rsidRPr="00AE5A84" w:rsidRDefault="00FA5780" w:rsidP="00DA6E26">
            <w:pPr>
              <w:suppressAutoHyphens/>
              <w:spacing w:before="240"/>
              <w:ind w:left="360"/>
              <w:rPr>
                <w:rFonts w:ascii="Sylfaen" w:hAnsi="Sylfaen" w:cstheme="minorHAnsi"/>
                <w:b/>
                <w:bCs/>
                <w:color w:val="000000"/>
                <w:spacing w:val="-2"/>
                <w:sz w:val="16"/>
              </w:rPr>
            </w:pPr>
            <w:r w:rsidRPr="00AE5A84">
              <w:rPr>
                <w:rFonts w:ascii="Sylfaen" w:hAnsi="Sylfaen" w:cstheme="minorHAnsi"/>
                <w:b/>
                <w:color w:val="000000"/>
                <w:spacing w:val="-2"/>
                <w:sz w:val="16"/>
              </w:rPr>
              <w:t xml:space="preserve"> Choose one of the following:</w:t>
            </w:r>
          </w:p>
          <w:p w14:paraId="417D59A5" w14:textId="77777777" w:rsidR="00FA5780" w:rsidRPr="00AE5A84" w:rsidRDefault="00FA5780" w:rsidP="00FA5780">
            <w:pPr>
              <w:widowControl/>
              <w:numPr>
                <w:ilvl w:val="0"/>
                <w:numId w:val="71"/>
              </w:numPr>
              <w:suppressAutoHyphens/>
              <w:spacing w:before="240" w:after="0" w:line="240" w:lineRule="auto"/>
              <w:rPr>
                <w:rFonts w:ascii="Sylfaen" w:hAnsi="Sylfaen" w:cstheme="minorHAnsi"/>
                <w:b/>
                <w:bCs/>
                <w:color w:val="000000"/>
                <w:spacing w:val="-2"/>
                <w:sz w:val="16"/>
              </w:rPr>
            </w:pPr>
            <w:r w:rsidRPr="00AE5A84">
              <w:rPr>
                <w:rFonts w:ascii="Sylfaen" w:hAnsi="Sylfaen" w:cstheme="minorHAnsi"/>
                <w:bCs/>
                <w:color w:val="000000"/>
                <w:spacing w:val="-2"/>
                <w:sz w:val="16"/>
              </w:rPr>
              <w:t>No pending litigation and arbitration.</w:t>
            </w:r>
          </w:p>
          <w:p w14:paraId="00E4EABC" w14:textId="5053B0B0" w:rsidR="00FA5780" w:rsidRPr="00AE5A84" w:rsidRDefault="00FA5780" w:rsidP="00FA5780">
            <w:pPr>
              <w:widowControl/>
              <w:numPr>
                <w:ilvl w:val="0"/>
                <w:numId w:val="71"/>
              </w:numPr>
              <w:suppressAutoHyphens/>
              <w:spacing w:before="240" w:after="240" w:line="240" w:lineRule="auto"/>
              <w:rPr>
                <w:rFonts w:ascii="Sylfaen" w:hAnsi="Sylfaen" w:cstheme="minorHAnsi"/>
                <w:i/>
                <w:iCs/>
                <w:color w:val="000000"/>
                <w:spacing w:val="-2"/>
                <w:sz w:val="16"/>
              </w:rPr>
            </w:pPr>
            <w:r w:rsidRPr="00AE5A84">
              <w:rPr>
                <w:rFonts w:ascii="Sylfaen" w:hAnsi="Sylfaen" w:cstheme="minorHAnsi"/>
                <w:bCs/>
                <w:color w:val="000000"/>
                <w:spacing w:val="-2"/>
                <w:sz w:val="16"/>
              </w:rPr>
              <w:t xml:space="preserve">Below is a description of all pending litigation and arbitration involving the </w:t>
            </w:r>
            <w:r w:rsidR="000F370D">
              <w:rPr>
                <w:rFonts w:ascii="Sylfaen" w:hAnsi="Sylfaen" w:cstheme="minorHAnsi"/>
                <w:bCs/>
                <w:color w:val="000000"/>
                <w:spacing w:val="-2"/>
                <w:sz w:val="16"/>
              </w:rPr>
              <w:t>Bidder</w:t>
            </w:r>
            <w:r w:rsidRPr="00AE5A84">
              <w:rPr>
                <w:rFonts w:ascii="Sylfaen" w:hAnsi="Sylfaen" w:cstheme="minorHAnsi"/>
                <w:bCs/>
                <w:color w:val="000000"/>
                <w:spacing w:val="-2"/>
                <w:sz w:val="16"/>
              </w:rPr>
              <w:t xml:space="preserve"> (or each Joint Venture member if </w:t>
            </w:r>
            <w:r w:rsidR="000F370D">
              <w:rPr>
                <w:rFonts w:ascii="Sylfaen" w:hAnsi="Sylfaen" w:cstheme="minorHAnsi"/>
                <w:bCs/>
                <w:color w:val="000000"/>
                <w:spacing w:val="-2"/>
                <w:sz w:val="16"/>
              </w:rPr>
              <w:t>Bidder</w:t>
            </w:r>
            <w:r w:rsidRPr="00AE5A84">
              <w:rPr>
                <w:rFonts w:ascii="Sylfaen" w:hAnsi="Sylfaen" w:cstheme="minorHAnsi"/>
                <w:bCs/>
                <w:color w:val="000000"/>
                <w:spacing w:val="-2"/>
                <w:sz w:val="16"/>
              </w:rPr>
              <w:t xml:space="preserve"> is a Joint Venture). </w:t>
            </w:r>
          </w:p>
        </w:tc>
      </w:tr>
      <w:tr w:rsidR="00FA5780" w:rsidRPr="00AE5A84" w14:paraId="07EFB6D2" w14:textId="77777777" w:rsidTr="00DA6E26">
        <w:trPr>
          <w:cantSplit/>
          <w:jc w:val="center"/>
        </w:trPr>
        <w:tc>
          <w:tcPr>
            <w:tcW w:w="1006" w:type="dxa"/>
            <w:tcBorders>
              <w:bottom w:val="double" w:sz="4" w:space="0" w:color="auto"/>
            </w:tcBorders>
            <w:vAlign w:val="center"/>
          </w:tcPr>
          <w:p w14:paraId="51C9BB10" w14:textId="77777777" w:rsidR="00FA5780" w:rsidRPr="00AE5A84" w:rsidRDefault="00FA5780" w:rsidP="00DA6E26">
            <w:pPr>
              <w:suppressAutoHyphens/>
              <w:spacing w:before="40" w:after="40"/>
              <w:jc w:val="center"/>
              <w:rPr>
                <w:rFonts w:ascii="Sylfaen" w:hAnsi="Sylfaen" w:cstheme="minorHAnsi"/>
                <w:b/>
                <w:bCs/>
                <w:color w:val="000000"/>
                <w:spacing w:val="-2"/>
                <w:sz w:val="16"/>
              </w:rPr>
            </w:pPr>
            <w:r w:rsidRPr="00AE5A84">
              <w:rPr>
                <w:rFonts w:ascii="Sylfaen" w:hAnsi="Sylfaen" w:cstheme="minorHAnsi"/>
                <w:b/>
                <w:bCs/>
                <w:color w:val="000000"/>
                <w:spacing w:val="-2"/>
                <w:sz w:val="16"/>
              </w:rPr>
              <w:t>Year</w:t>
            </w:r>
          </w:p>
        </w:tc>
        <w:tc>
          <w:tcPr>
            <w:tcW w:w="5786" w:type="dxa"/>
            <w:tcBorders>
              <w:bottom w:val="double" w:sz="4" w:space="0" w:color="auto"/>
            </w:tcBorders>
            <w:vAlign w:val="center"/>
          </w:tcPr>
          <w:p w14:paraId="431A383E" w14:textId="77777777" w:rsidR="00FA5780" w:rsidRPr="00AE5A84" w:rsidRDefault="00FA5780" w:rsidP="00DA6E26">
            <w:pPr>
              <w:suppressAutoHyphens/>
              <w:spacing w:before="40" w:after="40"/>
              <w:jc w:val="center"/>
              <w:rPr>
                <w:rFonts w:ascii="Sylfaen" w:hAnsi="Sylfaen" w:cstheme="minorHAnsi"/>
                <w:b/>
                <w:bCs/>
                <w:color w:val="000000"/>
                <w:spacing w:val="-2"/>
                <w:sz w:val="16"/>
              </w:rPr>
            </w:pPr>
            <w:r w:rsidRPr="00AE5A84">
              <w:rPr>
                <w:rFonts w:ascii="Sylfaen" w:hAnsi="Sylfaen" w:cstheme="minorHAnsi"/>
                <w:b/>
                <w:bCs/>
                <w:color w:val="000000"/>
                <w:spacing w:val="-2"/>
                <w:sz w:val="16"/>
              </w:rPr>
              <w:t xml:space="preserve">Matter in Dispute </w:t>
            </w:r>
          </w:p>
        </w:tc>
        <w:tc>
          <w:tcPr>
            <w:tcW w:w="1284" w:type="dxa"/>
            <w:tcBorders>
              <w:bottom w:val="double" w:sz="4" w:space="0" w:color="auto"/>
            </w:tcBorders>
            <w:vAlign w:val="center"/>
          </w:tcPr>
          <w:p w14:paraId="5FEC7DC9" w14:textId="559AB7CC" w:rsidR="00FA5780" w:rsidRPr="00AE5A84" w:rsidRDefault="00FA5780" w:rsidP="00DA6E26">
            <w:pPr>
              <w:suppressAutoHyphens/>
              <w:spacing w:before="40" w:after="40"/>
              <w:jc w:val="center"/>
              <w:rPr>
                <w:rFonts w:ascii="Sylfaen" w:hAnsi="Sylfaen" w:cstheme="minorHAnsi"/>
                <w:b/>
                <w:bCs/>
                <w:color w:val="000000"/>
                <w:spacing w:val="-2"/>
                <w:sz w:val="16"/>
              </w:rPr>
            </w:pPr>
            <w:r w:rsidRPr="00AE5A84">
              <w:rPr>
                <w:rFonts w:ascii="Sylfaen" w:hAnsi="Sylfaen" w:cstheme="minorHAnsi"/>
                <w:b/>
                <w:bCs/>
                <w:color w:val="000000"/>
                <w:spacing w:val="-2"/>
                <w:sz w:val="16"/>
              </w:rPr>
              <w:t xml:space="preserve">Value of Pending Claim in </w:t>
            </w:r>
            <w:r w:rsidR="00E443CF" w:rsidRPr="00AE5A84">
              <w:rPr>
                <w:rFonts w:ascii="Sylfaen" w:hAnsi="Sylfaen" w:cstheme="minorHAnsi"/>
                <w:b/>
                <w:bCs/>
                <w:color w:val="000000"/>
                <w:spacing w:val="-2"/>
                <w:sz w:val="16"/>
              </w:rPr>
              <w:t>USD</w:t>
            </w:r>
            <w:r w:rsidRPr="00AE5A84">
              <w:rPr>
                <w:rFonts w:ascii="Sylfaen" w:hAnsi="Sylfaen" w:cstheme="minorHAnsi"/>
                <w:b/>
                <w:bCs/>
                <w:color w:val="000000"/>
                <w:spacing w:val="-2"/>
                <w:sz w:val="16"/>
              </w:rPr>
              <w:t xml:space="preserve"> Equivalent</w:t>
            </w:r>
          </w:p>
        </w:tc>
        <w:tc>
          <w:tcPr>
            <w:tcW w:w="1284" w:type="dxa"/>
            <w:tcBorders>
              <w:bottom w:val="double" w:sz="4" w:space="0" w:color="auto"/>
            </w:tcBorders>
            <w:vAlign w:val="center"/>
          </w:tcPr>
          <w:p w14:paraId="0EA26B01" w14:textId="35AE3398" w:rsidR="00FA5780" w:rsidRPr="00AE5A84" w:rsidRDefault="00E443CF" w:rsidP="00DA6E26">
            <w:pPr>
              <w:suppressAutoHyphens/>
              <w:spacing w:before="40" w:after="40"/>
              <w:jc w:val="center"/>
              <w:rPr>
                <w:rFonts w:ascii="Sylfaen" w:hAnsi="Sylfaen" w:cstheme="minorHAnsi"/>
                <w:b/>
                <w:bCs/>
                <w:color w:val="000000"/>
                <w:spacing w:val="-2"/>
                <w:sz w:val="16"/>
              </w:rPr>
            </w:pPr>
            <w:r w:rsidRPr="00AE5A84">
              <w:rPr>
                <w:rFonts w:ascii="Sylfaen" w:hAnsi="Sylfaen" w:cstheme="minorHAnsi"/>
                <w:b/>
                <w:bCs/>
                <w:color w:val="000000"/>
                <w:spacing w:val="-2"/>
                <w:sz w:val="16"/>
              </w:rPr>
              <w:t xml:space="preserve">Value of the claim recognized in the financial statement of the </w:t>
            </w:r>
            <w:r w:rsidR="000F370D">
              <w:rPr>
                <w:rFonts w:ascii="Sylfaen" w:hAnsi="Sylfaen" w:cstheme="minorHAnsi"/>
                <w:b/>
                <w:bCs/>
                <w:color w:val="000000"/>
                <w:spacing w:val="-2"/>
                <w:sz w:val="16"/>
              </w:rPr>
              <w:t>Bidder</w:t>
            </w:r>
          </w:p>
        </w:tc>
      </w:tr>
      <w:tr w:rsidR="00FA5780" w:rsidRPr="00AE5A84" w14:paraId="5860E993" w14:textId="77777777" w:rsidTr="00DA6E26">
        <w:trPr>
          <w:cantSplit/>
          <w:trHeight w:val="1491"/>
          <w:jc w:val="center"/>
        </w:trPr>
        <w:tc>
          <w:tcPr>
            <w:tcW w:w="1006" w:type="dxa"/>
            <w:tcBorders>
              <w:top w:val="double" w:sz="4" w:space="0" w:color="auto"/>
            </w:tcBorders>
          </w:tcPr>
          <w:p w14:paraId="12454546" w14:textId="77777777" w:rsidR="00FA5780" w:rsidRPr="00AE5A84" w:rsidRDefault="00FA5780" w:rsidP="00DA6E26">
            <w:pPr>
              <w:suppressAutoHyphens/>
              <w:spacing w:before="140" w:after="140"/>
              <w:jc w:val="center"/>
              <w:rPr>
                <w:rFonts w:ascii="Sylfaen" w:hAnsi="Sylfaen" w:cstheme="minorHAnsi"/>
                <w:color w:val="000000"/>
                <w:spacing w:val="-2"/>
                <w:sz w:val="16"/>
              </w:rPr>
            </w:pPr>
          </w:p>
        </w:tc>
        <w:tc>
          <w:tcPr>
            <w:tcW w:w="5786" w:type="dxa"/>
            <w:tcBorders>
              <w:top w:val="double" w:sz="4" w:space="0" w:color="auto"/>
            </w:tcBorders>
          </w:tcPr>
          <w:p w14:paraId="067F3DA3" w14:textId="77777777" w:rsidR="00FA5780" w:rsidRPr="00AE5A84" w:rsidRDefault="00FA5780" w:rsidP="00DA6E26">
            <w:pPr>
              <w:suppressAutoHyphens/>
              <w:spacing w:before="140" w:after="140"/>
              <w:jc w:val="center"/>
              <w:rPr>
                <w:rFonts w:ascii="Sylfaen" w:hAnsi="Sylfaen" w:cstheme="minorHAnsi"/>
                <w:color w:val="000000"/>
                <w:spacing w:val="-2"/>
                <w:sz w:val="16"/>
              </w:rPr>
            </w:pPr>
          </w:p>
        </w:tc>
        <w:tc>
          <w:tcPr>
            <w:tcW w:w="1284" w:type="dxa"/>
            <w:tcBorders>
              <w:top w:val="double" w:sz="4" w:space="0" w:color="auto"/>
            </w:tcBorders>
          </w:tcPr>
          <w:p w14:paraId="5A6C5A53" w14:textId="77777777" w:rsidR="00FA5780" w:rsidRPr="00AE5A84" w:rsidRDefault="00FA5780" w:rsidP="00DA6E26">
            <w:pPr>
              <w:suppressAutoHyphens/>
              <w:spacing w:before="140" w:after="140"/>
              <w:jc w:val="center"/>
              <w:rPr>
                <w:rFonts w:ascii="Sylfaen" w:hAnsi="Sylfaen" w:cstheme="minorHAnsi"/>
                <w:color w:val="000000"/>
                <w:spacing w:val="-2"/>
                <w:sz w:val="16"/>
              </w:rPr>
            </w:pPr>
          </w:p>
        </w:tc>
        <w:tc>
          <w:tcPr>
            <w:tcW w:w="1284" w:type="dxa"/>
            <w:tcBorders>
              <w:top w:val="double" w:sz="4" w:space="0" w:color="auto"/>
            </w:tcBorders>
          </w:tcPr>
          <w:p w14:paraId="09D20044" w14:textId="77777777" w:rsidR="00FA5780" w:rsidRPr="00AE5A84" w:rsidRDefault="00FA5780" w:rsidP="00DA6E26">
            <w:pPr>
              <w:suppressAutoHyphens/>
              <w:spacing w:before="140" w:after="140"/>
              <w:jc w:val="center"/>
              <w:rPr>
                <w:rFonts w:ascii="Sylfaen" w:hAnsi="Sylfaen" w:cstheme="minorHAnsi"/>
                <w:color w:val="000000"/>
                <w:spacing w:val="-2"/>
                <w:sz w:val="16"/>
              </w:rPr>
            </w:pPr>
          </w:p>
        </w:tc>
      </w:tr>
      <w:tr w:rsidR="00FA5780" w:rsidRPr="00AE5A84" w14:paraId="78A7CCDA" w14:textId="77777777" w:rsidTr="00DA6E26">
        <w:trPr>
          <w:cantSplit/>
          <w:trHeight w:val="1520"/>
          <w:jc w:val="center"/>
        </w:trPr>
        <w:tc>
          <w:tcPr>
            <w:tcW w:w="1006" w:type="dxa"/>
          </w:tcPr>
          <w:p w14:paraId="18ED8113" w14:textId="77777777" w:rsidR="00FA5780" w:rsidRPr="00AE5A84" w:rsidRDefault="00FA5780" w:rsidP="00DA6E26">
            <w:pPr>
              <w:suppressAutoHyphens/>
              <w:spacing w:before="140" w:after="140"/>
              <w:jc w:val="center"/>
              <w:rPr>
                <w:rFonts w:ascii="Sylfaen" w:hAnsi="Sylfaen" w:cstheme="minorHAnsi"/>
                <w:color w:val="000000"/>
                <w:spacing w:val="-2"/>
                <w:sz w:val="20"/>
              </w:rPr>
            </w:pPr>
          </w:p>
        </w:tc>
        <w:tc>
          <w:tcPr>
            <w:tcW w:w="5786" w:type="dxa"/>
          </w:tcPr>
          <w:p w14:paraId="6A7D731E" w14:textId="77777777" w:rsidR="00FA5780" w:rsidRPr="00AE5A84" w:rsidRDefault="00FA5780" w:rsidP="00DA6E26">
            <w:pPr>
              <w:suppressAutoHyphens/>
              <w:spacing w:before="140" w:after="140"/>
              <w:jc w:val="center"/>
              <w:rPr>
                <w:rFonts w:ascii="Sylfaen" w:hAnsi="Sylfaen" w:cstheme="minorHAnsi"/>
                <w:color w:val="000000"/>
                <w:spacing w:val="-2"/>
                <w:sz w:val="20"/>
              </w:rPr>
            </w:pPr>
          </w:p>
        </w:tc>
        <w:tc>
          <w:tcPr>
            <w:tcW w:w="1284" w:type="dxa"/>
          </w:tcPr>
          <w:p w14:paraId="69B62F18" w14:textId="77777777" w:rsidR="00FA5780" w:rsidRPr="00AE5A84" w:rsidRDefault="00FA5780" w:rsidP="00DA6E26">
            <w:pPr>
              <w:suppressAutoHyphens/>
              <w:spacing w:before="140" w:after="140"/>
              <w:jc w:val="center"/>
              <w:rPr>
                <w:rFonts w:ascii="Sylfaen" w:hAnsi="Sylfaen" w:cstheme="minorHAnsi"/>
                <w:color w:val="000000"/>
                <w:spacing w:val="-2"/>
                <w:sz w:val="20"/>
              </w:rPr>
            </w:pPr>
          </w:p>
        </w:tc>
        <w:tc>
          <w:tcPr>
            <w:tcW w:w="1284" w:type="dxa"/>
          </w:tcPr>
          <w:p w14:paraId="0D39ACD3" w14:textId="77777777" w:rsidR="00FA5780" w:rsidRPr="00AE5A84" w:rsidRDefault="00FA5780" w:rsidP="00DA6E26">
            <w:pPr>
              <w:suppressAutoHyphens/>
              <w:spacing w:before="140" w:after="140"/>
              <w:jc w:val="center"/>
              <w:rPr>
                <w:rFonts w:ascii="Sylfaen" w:hAnsi="Sylfaen" w:cstheme="minorHAnsi"/>
                <w:color w:val="000000"/>
                <w:spacing w:val="-2"/>
                <w:sz w:val="20"/>
              </w:rPr>
            </w:pPr>
          </w:p>
        </w:tc>
      </w:tr>
      <w:tr w:rsidR="00FA5780" w:rsidRPr="00AE5A84" w14:paraId="7C05E458" w14:textId="77777777" w:rsidTr="00DA6E26">
        <w:trPr>
          <w:cantSplit/>
          <w:trHeight w:val="1430"/>
          <w:jc w:val="center"/>
        </w:trPr>
        <w:tc>
          <w:tcPr>
            <w:tcW w:w="1006" w:type="dxa"/>
          </w:tcPr>
          <w:p w14:paraId="586ABBDC" w14:textId="77777777" w:rsidR="00FA5780" w:rsidRPr="00AE5A84" w:rsidRDefault="00FA5780" w:rsidP="00DA6E26">
            <w:pPr>
              <w:suppressAutoHyphens/>
              <w:spacing w:before="140" w:after="140"/>
              <w:jc w:val="center"/>
              <w:rPr>
                <w:rFonts w:ascii="Sylfaen" w:hAnsi="Sylfaen" w:cstheme="minorHAnsi"/>
                <w:color w:val="000000"/>
                <w:spacing w:val="-2"/>
                <w:sz w:val="20"/>
              </w:rPr>
            </w:pPr>
          </w:p>
        </w:tc>
        <w:tc>
          <w:tcPr>
            <w:tcW w:w="5786" w:type="dxa"/>
          </w:tcPr>
          <w:p w14:paraId="11B5B9B9" w14:textId="77777777" w:rsidR="00FA5780" w:rsidRPr="00AE5A84" w:rsidRDefault="00FA5780" w:rsidP="00DA6E26">
            <w:pPr>
              <w:suppressAutoHyphens/>
              <w:spacing w:before="140" w:after="140"/>
              <w:jc w:val="center"/>
              <w:rPr>
                <w:rFonts w:ascii="Sylfaen" w:hAnsi="Sylfaen" w:cstheme="minorHAnsi"/>
                <w:color w:val="000000"/>
                <w:spacing w:val="-2"/>
                <w:sz w:val="20"/>
              </w:rPr>
            </w:pPr>
          </w:p>
        </w:tc>
        <w:tc>
          <w:tcPr>
            <w:tcW w:w="1284" w:type="dxa"/>
          </w:tcPr>
          <w:p w14:paraId="03A296AC" w14:textId="77777777" w:rsidR="00FA5780" w:rsidRPr="00AE5A84" w:rsidRDefault="00FA5780" w:rsidP="00DA6E26">
            <w:pPr>
              <w:suppressAutoHyphens/>
              <w:spacing w:before="140" w:after="140"/>
              <w:jc w:val="center"/>
              <w:rPr>
                <w:rFonts w:ascii="Sylfaen" w:hAnsi="Sylfaen" w:cstheme="minorHAnsi"/>
                <w:color w:val="000000"/>
                <w:spacing w:val="-2"/>
                <w:sz w:val="20"/>
              </w:rPr>
            </w:pPr>
          </w:p>
        </w:tc>
        <w:tc>
          <w:tcPr>
            <w:tcW w:w="1284" w:type="dxa"/>
          </w:tcPr>
          <w:p w14:paraId="0F7AFB43" w14:textId="77777777" w:rsidR="00FA5780" w:rsidRPr="00AE5A84" w:rsidRDefault="00FA5780" w:rsidP="00DA6E26">
            <w:pPr>
              <w:suppressAutoHyphens/>
              <w:spacing w:before="140" w:after="140"/>
              <w:jc w:val="center"/>
              <w:rPr>
                <w:rFonts w:ascii="Sylfaen" w:hAnsi="Sylfaen" w:cstheme="minorHAnsi"/>
                <w:color w:val="000000"/>
                <w:spacing w:val="-2"/>
                <w:sz w:val="20"/>
              </w:rPr>
            </w:pPr>
          </w:p>
        </w:tc>
      </w:tr>
    </w:tbl>
    <w:p w14:paraId="09160E37" w14:textId="77777777" w:rsidR="00FA5780" w:rsidRPr="00AE5A84" w:rsidRDefault="00FA5780" w:rsidP="00FA5780">
      <w:pPr>
        <w:pStyle w:val="SectionVHeader"/>
        <w:jc w:val="left"/>
        <w:rPr>
          <w:rStyle w:val="Table"/>
          <w:rFonts w:ascii="Sylfaen" w:hAnsi="Sylfaen" w:cstheme="minorHAnsi"/>
          <w:szCs w:val="24"/>
          <w:lang w:val="en-US"/>
        </w:rPr>
      </w:pPr>
    </w:p>
    <w:p w14:paraId="2E2C0C67" w14:textId="77777777" w:rsidR="00FA5780" w:rsidRPr="00AE5A84" w:rsidRDefault="00FA5780" w:rsidP="00FA5780">
      <w:pPr>
        <w:pStyle w:val="SectionVHeader"/>
        <w:jc w:val="left"/>
        <w:rPr>
          <w:rStyle w:val="Table"/>
          <w:rFonts w:ascii="Sylfaen" w:hAnsi="Sylfaen" w:cstheme="minorHAnsi"/>
          <w:szCs w:val="24"/>
          <w:lang w:val="en-US"/>
        </w:rPr>
      </w:pPr>
    </w:p>
    <w:p w14:paraId="5F5A1585" w14:textId="233BF267" w:rsidR="00FA5780" w:rsidRPr="00AE5A84" w:rsidRDefault="00FA5780" w:rsidP="00FA5780">
      <w:pPr>
        <w:pStyle w:val="SectionVHeader"/>
        <w:spacing w:before="120" w:after="120"/>
        <w:jc w:val="left"/>
        <w:rPr>
          <w:rStyle w:val="Table"/>
          <w:rFonts w:ascii="Sylfaen" w:hAnsi="Sylfaen" w:cstheme="minorHAnsi"/>
          <w:spacing w:val="-2"/>
          <w:szCs w:val="24"/>
          <w:lang w:val="en-US"/>
        </w:rPr>
      </w:pPr>
      <w:bookmarkStart w:id="214" w:name="_Toc78273055"/>
      <w:bookmarkStart w:id="215" w:name="_Toc108950349"/>
    </w:p>
    <w:p w14:paraId="1DF87658" w14:textId="77777777" w:rsidR="00FA5780" w:rsidRPr="00AE5A84" w:rsidRDefault="00FA5780" w:rsidP="00FA5780">
      <w:pPr>
        <w:pStyle w:val="SectionVHeader"/>
        <w:spacing w:before="120" w:after="120"/>
        <w:jc w:val="left"/>
        <w:rPr>
          <w:rStyle w:val="Table"/>
          <w:rFonts w:ascii="Sylfaen" w:hAnsi="Sylfaen" w:cstheme="minorHAnsi"/>
          <w:spacing w:val="-2"/>
          <w:szCs w:val="24"/>
          <w:lang w:val="en-US"/>
        </w:rPr>
      </w:pPr>
    </w:p>
    <w:p w14:paraId="5FE0DE71" w14:textId="77777777" w:rsidR="00FA5780" w:rsidRPr="00AE5A84" w:rsidRDefault="00FA5780" w:rsidP="00FA5780">
      <w:pPr>
        <w:pStyle w:val="SectionVHeader"/>
        <w:spacing w:before="120" w:after="120"/>
        <w:jc w:val="left"/>
        <w:rPr>
          <w:rStyle w:val="Table"/>
          <w:rFonts w:ascii="Sylfaen" w:hAnsi="Sylfaen" w:cstheme="minorHAnsi"/>
          <w:spacing w:val="-2"/>
          <w:szCs w:val="24"/>
          <w:lang w:val="en-US"/>
        </w:rPr>
      </w:pPr>
    </w:p>
    <w:p w14:paraId="50C27209" w14:textId="77777777" w:rsidR="00FA5780" w:rsidRPr="00AE5A84" w:rsidRDefault="00FA5780" w:rsidP="00FA5780">
      <w:pPr>
        <w:pStyle w:val="SectionVHeader"/>
        <w:spacing w:before="120" w:after="120"/>
        <w:jc w:val="left"/>
        <w:rPr>
          <w:rStyle w:val="Table"/>
          <w:rFonts w:ascii="Sylfaen" w:hAnsi="Sylfaen" w:cstheme="minorHAnsi"/>
          <w:spacing w:val="-2"/>
          <w:szCs w:val="24"/>
          <w:lang w:val="en-US"/>
        </w:rPr>
      </w:pPr>
    </w:p>
    <w:p w14:paraId="4E9DAD11" w14:textId="1CE8C2E2" w:rsidR="00FA5780" w:rsidRPr="00AE5A84" w:rsidRDefault="00FA5780" w:rsidP="00FA5780">
      <w:pPr>
        <w:pStyle w:val="SectionVHeader"/>
        <w:spacing w:before="120" w:after="120"/>
        <w:jc w:val="left"/>
        <w:rPr>
          <w:rStyle w:val="Table"/>
          <w:rFonts w:ascii="Sylfaen" w:hAnsi="Sylfaen" w:cstheme="minorHAnsi"/>
          <w:spacing w:val="-2"/>
          <w:szCs w:val="24"/>
          <w:lang w:val="en-US"/>
        </w:rPr>
      </w:pPr>
    </w:p>
    <w:p w14:paraId="288925A7" w14:textId="3076516F" w:rsidR="000A754B" w:rsidRPr="00AE5A84" w:rsidRDefault="000A754B" w:rsidP="00FA5780">
      <w:pPr>
        <w:pStyle w:val="SectionVHeader"/>
        <w:spacing w:before="120" w:after="120"/>
        <w:jc w:val="left"/>
        <w:rPr>
          <w:rStyle w:val="Table"/>
          <w:rFonts w:ascii="Sylfaen" w:hAnsi="Sylfaen" w:cstheme="minorHAnsi"/>
          <w:spacing w:val="-2"/>
          <w:szCs w:val="24"/>
          <w:lang w:val="en-US"/>
        </w:rPr>
      </w:pPr>
    </w:p>
    <w:p w14:paraId="0B4E9298" w14:textId="77777777" w:rsidR="004E0646" w:rsidRPr="00AE5A84" w:rsidRDefault="004E0646" w:rsidP="004E0646">
      <w:pPr>
        <w:pStyle w:val="Technical4"/>
        <w:tabs>
          <w:tab w:val="clear" w:pos="-720"/>
        </w:tabs>
        <w:suppressAutoHyphens w:val="0"/>
        <w:spacing w:before="120" w:after="120"/>
        <w:ind w:left="187" w:right="288"/>
        <w:jc w:val="both"/>
        <w:outlineLvl w:val="2"/>
        <w:rPr>
          <w:rStyle w:val="Table"/>
          <w:rFonts w:ascii="Sylfaen" w:hAnsi="Sylfaen" w:cstheme="minorHAnsi"/>
          <w:spacing w:val="-2"/>
          <w:szCs w:val="24"/>
        </w:rPr>
      </w:pPr>
      <w:bookmarkStart w:id="216" w:name="_Toc498849284"/>
      <w:bookmarkStart w:id="217" w:name="_Toc498850126"/>
      <w:bookmarkStart w:id="218" w:name="_Toc498851731"/>
      <w:bookmarkStart w:id="219" w:name="_Toc78273061"/>
      <w:bookmarkStart w:id="220" w:name="_Toc108950354"/>
      <w:bookmarkStart w:id="221" w:name="_Toc118970253"/>
      <w:r w:rsidRPr="00AE5A84">
        <w:rPr>
          <w:rStyle w:val="Table"/>
          <w:rFonts w:ascii="Sylfaen" w:hAnsi="Sylfaen" w:cstheme="minorHAnsi"/>
          <w:spacing w:val="-2"/>
          <w:szCs w:val="24"/>
        </w:rPr>
        <w:t>Form EXP</w:t>
      </w:r>
      <w:bookmarkStart w:id="222" w:name="_Toc498847220"/>
      <w:bookmarkStart w:id="223" w:name="_Toc498850127"/>
      <w:bookmarkStart w:id="224" w:name="_Toc498851732"/>
      <w:bookmarkStart w:id="225" w:name="_Toc499021799"/>
      <w:bookmarkStart w:id="226" w:name="_Toc499023482"/>
      <w:bookmarkStart w:id="227" w:name="_Toc501529964"/>
      <w:bookmarkStart w:id="228" w:name="_Toc26089096"/>
      <w:bookmarkStart w:id="229" w:name="_Toc41788881"/>
      <w:bookmarkEnd w:id="216"/>
      <w:bookmarkEnd w:id="217"/>
      <w:bookmarkEnd w:id="218"/>
      <w:r w:rsidRPr="00AE5A84">
        <w:rPr>
          <w:rStyle w:val="Table"/>
          <w:rFonts w:ascii="Sylfaen" w:hAnsi="Sylfaen" w:cstheme="minorHAnsi"/>
          <w:spacing w:val="-2"/>
          <w:szCs w:val="24"/>
        </w:rPr>
        <w:t xml:space="preserve"> – 1:  </w:t>
      </w:r>
      <w:bookmarkEnd w:id="219"/>
      <w:bookmarkEnd w:id="220"/>
      <w:bookmarkEnd w:id="222"/>
      <w:bookmarkEnd w:id="223"/>
      <w:bookmarkEnd w:id="224"/>
      <w:bookmarkEnd w:id="225"/>
      <w:bookmarkEnd w:id="226"/>
      <w:bookmarkEnd w:id="227"/>
      <w:bookmarkEnd w:id="228"/>
      <w:bookmarkEnd w:id="229"/>
      <w:r w:rsidRPr="00AE5A84">
        <w:rPr>
          <w:rStyle w:val="Table"/>
          <w:rFonts w:ascii="Sylfaen" w:hAnsi="Sylfaen" w:cstheme="minorHAnsi"/>
          <w:spacing w:val="-2"/>
          <w:szCs w:val="24"/>
        </w:rPr>
        <w:t>Professional Experience</w:t>
      </w:r>
      <w:bookmarkEnd w:id="221"/>
    </w:p>
    <w:p w14:paraId="605A9374" w14:textId="77777777" w:rsidR="004E0646" w:rsidRPr="00AE5A84" w:rsidRDefault="004E0646" w:rsidP="004E0646">
      <w:pPr>
        <w:pStyle w:val="Technical4"/>
        <w:tabs>
          <w:tab w:val="clear" w:pos="-720"/>
        </w:tabs>
        <w:suppressAutoHyphens w:val="0"/>
        <w:spacing w:before="120" w:after="120"/>
        <w:ind w:left="187" w:right="288"/>
        <w:jc w:val="both"/>
        <w:rPr>
          <w:rFonts w:ascii="Sylfaen" w:hAnsi="Sylfaen" w:cstheme="minorHAnsi"/>
          <w:b w:val="0"/>
          <w:bCs/>
          <w:i/>
          <w:iCs/>
          <w:color w:val="000000"/>
          <w:spacing w:val="-2"/>
          <w:sz w:val="16"/>
        </w:rPr>
      </w:pPr>
      <w:r w:rsidRPr="00AE5A84">
        <w:rPr>
          <w:rStyle w:val="Table"/>
          <w:rFonts w:ascii="Sylfaen" w:hAnsi="Sylfaen" w:cstheme="minorHAnsi"/>
          <w:b w:val="0"/>
          <w:bCs/>
        </w:rPr>
        <w:t>Fill up one (1) form per contract.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72" w:type="dxa"/>
          <w:right w:w="72" w:type="dxa"/>
        </w:tblCellMar>
        <w:tblLook w:val="0000" w:firstRow="0" w:lastRow="0" w:firstColumn="0" w:lastColumn="0" w:noHBand="0" w:noVBand="0"/>
      </w:tblPr>
      <w:tblGrid>
        <w:gridCol w:w="2340"/>
        <w:gridCol w:w="2340"/>
        <w:gridCol w:w="4680"/>
      </w:tblGrid>
      <w:tr w:rsidR="004E0646" w:rsidRPr="00AE5A84" w14:paraId="27DBA318" w14:textId="77777777" w:rsidTr="000B04EC">
        <w:trPr>
          <w:cantSplit/>
          <w:jc w:val="center"/>
        </w:trPr>
        <w:tc>
          <w:tcPr>
            <w:tcW w:w="5000" w:type="pct"/>
            <w:gridSpan w:val="3"/>
            <w:tcBorders>
              <w:bottom w:val="single" w:sz="4" w:space="0" w:color="auto"/>
            </w:tcBorders>
            <w:shd w:val="clear" w:color="auto" w:fill="0C0C0C"/>
          </w:tcPr>
          <w:p w14:paraId="0DD7B8DD" w14:textId="77777777" w:rsidR="004E0646" w:rsidRPr="00AE5A84" w:rsidRDefault="004E0646" w:rsidP="000B04EC">
            <w:pPr>
              <w:pStyle w:val="BodyText"/>
              <w:spacing w:before="20" w:after="20"/>
              <w:jc w:val="center"/>
              <w:outlineLvl w:val="4"/>
              <w:rPr>
                <w:rFonts w:ascii="Sylfaen" w:hAnsi="Sylfaen" w:cstheme="minorHAnsi"/>
                <w:b/>
                <w:bCs/>
              </w:rPr>
            </w:pPr>
            <w:r w:rsidRPr="00AE5A84">
              <w:rPr>
                <w:rFonts w:ascii="Sylfaen" w:hAnsi="Sylfaen" w:cstheme="minorHAnsi"/>
                <w:b/>
                <w:bCs/>
                <w:color w:val="FFFFFF"/>
                <w:spacing w:val="-2"/>
              </w:rPr>
              <w:t>Contract of Similar Size and Nature</w:t>
            </w:r>
          </w:p>
        </w:tc>
      </w:tr>
      <w:tr w:rsidR="004E0646" w:rsidRPr="00AE5A84" w14:paraId="2449025D" w14:textId="77777777" w:rsidTr="000B04EC">
        <w:trPr>
          <w:cantSplit/>
          <w:trHeight w:val="417"/>
          <w:jc w:val="center"/>
        </w:trPr>
        <w:tc>
          <w:tcPr>
            <w:tcW w:w="1250" w:type="pct"/>
            <w:tcBorders>
              <w:right w:val="single" w:sz="4" w:space="0" w:color="auto"/>
            </w:tcBorders>
            <w:vAlign w:val="center"/>
          </w:tcPr>
          <w:p w14:paraId="300C9B06" w14:textId="77777777" w:rsidR="004E0646" w:rsidRPr="00AE5A84" w:rsidRDefault="004E0646" w:rsidP="000B04EC">
            <w:pPr>
              <w:pStyle w:val="BodyText"/>
              <w:spacing w:before="60" w:after="60"/>
              <w:rPr>
                <w:rFonts w:ascii="Sylfaen" w:hAnsi="Sylfaen" w:cstheme="minorHAnsi"/>
                <w:b/>
                <w:bCs/>
                <w:sz w:val="16"/>
              </w:rPr>
            </w:pPr>
            <w:proofErr w:type="gramStart"/>
            <w:r w:rsidRPr="00AE5A84">
              <w:rPr>
                <w:rFonts w:ascii="Sylfaen" w:hAnsi="Sylfaen" w:cstheme="minorHAnsi"/>
                <w:b/>
                <w:bCs/>
                <w:sz w:val="16"/>
              </w:rPr>
              <w:t>Contract  No</w:t>
            </w:r>
            <w:proofErr w:type="gramEnd"/>
            <w:r w:rsidRPr="00AE5A84">
              <w:rPr>
                <w:rFonts w:ascii="Sylfaen" w:hAnsi="Sylfaen" w:cstheme="minorHAnsi"/>
                <w:b/>
                <w:bCs/>
                <w:sz w:val="16"/>
              </w:rPr>
              <w:t xml:space="preserve"> </w:t>
            </w:r>
            <w:r w:rsidRPr="00AE5A84">
              <w:rPr>
                <w:rFonts w:ascii="Sylfaen" w:hAnsi="Sylfaen" w:cstheme="minorHAnsi"/>
                <w:sz w:val="16"/>
              </w:rPr>
              <w:t>. . . . . .</w:t>
            </w:r>
            <w:r w:rsidRPr="00AE5A84">
              <w:rPr>
                <w:rFonts w:ascii="Sylfaen" w:hAnsi="Sylfaen" w:cstheme="minorHAnsi"/>
                <w:b/>
                <w:bCs/>
                <w:sz w:val="16"/>
              </w:rPr>
              <w:t xml:space="preserve"> of </w:t>
            </w:r>
            <w:r w:rsidRPr="00AE5A84">
              <w:rPr>
                <w:rFonts w:ascii="Sylfaen" w:hAnsi="Sylfaen" w:cstheme="minorHAnsi"/>
                <w:sz w:val="16"/>
              </w:rPr>
              <w:t>. . . . .</w:t>
            </w:r>
          </w:p>
        </w:tc>
        <w:tc>
          <w:tcPr>
            <w:tcW w:w="3750" w:type="pct"/>
            <w:gridSpan w:val="2"/>
            <w:tcBorders>
              <w:left w:val="single" w:sz="4" w:space="0" w:color="auto"/>
            </w:tcBorders>
            <w:vAlign w:val="center"/>
          </w:tcPr>
          <w:p w14:paraId="6EA3FDB5" w14:textId="77777777" w:rsidR="004E0646" w:rsidRPr="00AE5A84" w:rsidRDefault="004E0646" w:rsidP="000B04EC">
            <w:pPr>
              <w:pStyle w:val="BodyText"/>
              <w:spacing w:before="240" w:after="240"/>
              <w:rPr>
                <w:rFonts w:ascii="Sylfaen" w:hAnsi="Sylfaen" w:cstheme="minorHAnsi"/>
                <w:sz w:val="16"/>
              </w:rPr>
            </w:pPr>
            <w:r w:rsidRPr="00AE5A84">
              <w:rPr>
                <w:rFonts w:ascii="Sylfaen" w:hAnsi="Sylfaen" w:cstheme="minorHAnsi"/>
                <w:b/>
                <w:bCs/>
                <w:sz w:val="16"/>
              </w:rPr>
              <w:t>Contract Identification</w:t>
            </w:r>
          </w:p>
        </w:tc>
      </w:tr>
      <w:tr w:rsidR="004E0646" w:rsidRPr="00AE5A84" w14:paraId="4493A86F" w14:textId="77777777" w:rsidTr="000B04EC">
        <w:trPr>
          <w:cantSplit/>
          <w:trHeight w:val="417"/>
          <w:jc w:val="center"/>
        </w:trPr>
        <w:tc>
          <w:tcPr>
            <w:tcW w:w="2500" w:type="pct"/>
            <w:gridSpan w:val="2"/>
            <w:tcBorders>
              <w:right w:val="single" w:sz="4" w:space="0" w:color="auto"/>
            </w:tcBorders>
            <w:vAlign w:val="center"/>
          </w:tcPr>
          <w:p w14:paraId="1FEC7C22" w14:textId="77777777" w:rsidR="004E0646" w:rsidRPr="00AE5A84" w:rsidRDefault="004E0646" w:rsidP="000B04EC">
            <w:pPr>
              <w:pStyle w:val="BodyText"/>
              <w:spacing w:before="60" w:after="60"/>
              <w:rPr>
                <w:rFonts w:ascii="Sylfaen" w:hAnsi="Sylfaen" w:cstheme="minorHAnsi"/>
                <w:sz w:val="16"/>
              </w:rPr>
            </w:pPr>
            <w:r w:rsidRPr="00AE5A84">
              <w:rPr>
                <w:rFonts w:ascii="Sylfaen" w:hAnsi="Sylfaen" w:cstheme="minorHAnsi"/>
                <w:b/>
                <w:bCs/>
                <w:sz w:val="16"/>
              </w:rPr>
              <w:t>Award Date</w:t>
            </w:r>
          </w:p>
        </w:tc>
        <w:tc>
          <w:tcPr>
            <w:tcW w:w="2500" w:type="pct"/>
            <w:tcBorders>
              <w:left w:val="single" w:sz="4" w:space="0" w:color="auto"/>
            </w:tcBorders>
            <w:vAlign w:val="center"/>
          </w:tcPr>
          <w:p w14:paraId="4E62EFBB" w14:textId="77777777" w:rsidR="004E0646" w:rsidRPr="00AE5A84" w:rsidRDefault="004E0646" w:rsidP="000B04EC">
            <w:pPr>
              <w:pStyle w:val="BodyText"/>
              <w:spacing w:before="240" w:after="240"/>
              <w:rPr>
                <w:rFonts w:ascii="Sylfaen" w:hAnsi="Sylfaen" w:cstheme="minorHAnsi"/>
                <w:sz w:val="16"/>
              </w:rPr>
            </w:pPr>
            <w:r w:rsidRPr="00AE5A84">
              <w:rPr>
                <w:rFonts w:ascii="Sylfaen" w:hAnsi="Sylfaen" w:cstheme="minorHAnsi"/>
                <w:b/>
                <w:bCs/>
                <w:sz w:val="16"/>
              </w:rPr>
              <w:t>Completion Date</w:t>
            </w:r>
          </w:p>
        </w:tc>
      </w:tr>
      <w:tr w:rsidR="004E0646" w:rsidRPr="00AE5A84" w14:paraId="6AC92D8F" w14:textId="77777777" w:rsidTr="000B04EC">
        <w:trPr>
          <w:cantSplit/>
          <w:jc w:val="center"/>
        </w:trPr>
        <w:tc>
          <w:tcPr>
            <w:tcW w:w="1250" w:type="pct"/>
            <w:tcBorders>
              <w:right w:val="single" w:sz="4" w:space="0" w:color="auto"/>
            </w:tcBorders>
          </w:tcPr>
          <w:p w14:paraId="6FB17972" w14:textId="77777777" w:rsidR="004E0646" w:rsidRPr="00AE5A84" w:rsidRDefault="004E0646" w:rsidP="000B04EC">
            <w:pPr>
              <w:pStyle w:val="BodyText"/>
              <w:spacing w:before="240" w:after="240"/>
              <w:rPr>
                <w:rFonts w:ascii="Sylfaen" w:hAnsi="Sylfaen" w:cstheme="minorHAnsi"/>
                <w:b/>
                <w:bCs/>
                <w:sz w:val="16"/>
              </w:rPr>
            </w:pPr>
            <w:r w:rsidRPr="00AE5A84">
              <w:rPr>
                <w:rFonts w:ascii="Sylfaen" w:hAnsi="Sylfaen" w:cstheme="minorHAnsi"/>
                <w:b/>
                <w:bCs/>
                <w:sz w:val="16"/>
              </w:rPr>
              <w:t>Total Contract Amount</w:t>
            </w:r>
          </w:p>
        </w:tc>
        <w:tc>
          <w:tcPr>
            <w:tcW w:w="3750" w:type="pct"/>
            <w:gridSpan w:val="2"/>
            <w:tcBorders>
              <w:left w:val="single" w:sz="4" w:space="0" w:color="auto"/>
            </w:tcBorders>
          </w:tcPr>
          <w:p w14:paraId="068D036D" w14:textId="77777777" w:rsidR="004E0646" w:rsidRPr="00AE5A84" w:rsidRDefault="004E0646" w:rsidP="000B04EC">
            <w:pPr>
              <w:pStyle w:val="BodyText"/>
              <w:spacing w:before="240" w:after="240"/>
              <w:jc w:val="right"/>
              <w:rPr>
                <w:rFonts w:ascii="Sylfaen" w:hAnsi="Sylfaen" w:cstheme="minorHAnsi"/>
                <w:b/>
                <w:bCs/>
                <w:sz w:val="16"/>
              </w:rPr>
            </w:pPr>
          </w:p>
        </w:tc>
      </w:tr>
      <w:tr w:rsidR="004E0646" w:rsidRPr="00AE5A84" w14:paraId="13F3656A" w14:textId="77777777" w:rsidTr="000B04EC">
        <w:trPr>
          <w:cantSplit/>
          <w:trHeight w:val="1020"/>
          <w:jc w:val="center"/>
        </w:trPr>
        <w:tc>
          <w:tcPr>
            <w:tcW w:w="1250" w:type="pct"/>
            <w:tcBorders>
              <w:right w:val="single" w:sz="4" w:space="0" w:color="auto"/>
            </w:tcBorders>
            <w:vAlign w:val="center"/>
          </w:tcPr>
          <w:p w14:paraId="42E5B34C" w14:textId="77777777" w:rsidR="004E0646" w:rsidRPr="00AE5A84" w:rsidRDefault="004E0646" w:rsidP="000B04EC">
            <w:pPr>
              <w:pStyle w:val="BodyText"/>
              <w:spacing w:before="240" w:after="240"/>
              <w:rPr>
                <w:rFonts w:ascii="Sylfaen" w:hAnsi="Sylfaen" w:cstheme="minorHAnsi"/>
                <w:b/>
                <w:bCs/>
                <w:sz w:val="16"/>
              </w:rPr>
            </w:pPr>
            <w:r w:rsidRPr="00AE5A84">
              <w:rPr>
                <w:rFonts w:ascii="Sylfaen" w:hAnsi="Sylfaen" w:cstheme="minorHAnsi"/>
                <w:b/>
                <w:bCs/>
                <w:sz w:val="16"/>
              </w:rPr>
              <w:t>If partner in a Joint Venture or subcontractor, specify participation of total contract amount</w:t>
            </w:r>
          </w:p>
        </w:tc>
        <w:tc>
          <w:tcPr>
            <w:tcW w:w="1250" w:type="pct"/>
            <w:tcBorders>
              <w:left w:val="single" w:sz="4" w:space="0" w:color="auto"/>
              <w:right w:val="single" w:sz="4" w:space="0" w:color="auto"/>
            </w:tcBorders>
            <w:vAlign w:val="center"/>
          </w:tcPr>
          <w:p w14:paraId="011C3744" w14:textId="77777777" w:rsidR="004E0646" w:rsidRPr="00AE5A84" w:rsidRDefault="004E0646" w:rsidP="000B04EC">
            <w:pPr>
              <w:pStyle w:val="BodyText"/>
              <w:spacing w:before="240" w:after="240"/>
              <w:rPr>
                <w:rFonts w:ascii="Sylfaen" w:hAnsi="Sylfaen" w:cstheme="minorHAnsi"/>
                <w:b/>
                <w:bCs/>
                <w:color w:val="000000"/>
                <w:sz w:val="16"/>
              </w:rPr>
            </w:pPr>
            <w:r w:rsidRPr="00AE5A84">
              <w:rPr>
                <w:rFonts w:ascii="Sylfaen" w:hAnsi="Sylfaen" w:cstheme="minorHAnsi"/>
                <w:b/>
                <w:bCs/>
                <w:color w:val="000000"/>
                <w:sz w:val="16"/>
              </w:rPr>
              <w:t>Percent of Total</w:t>
            </w:r>
          </w:p>
        </w:tc>
        <w:tc>
          <w:tcPr>
            <w:tcW w:w="2500" w:type="pct"/>
            <w:tcBorders>
              <w:left w:val="single" w:sz="4" w:space="0" w:color="auto"/>
            </w:tcBorders>
            <w:vAlign w:val="center"/>
          </w:tcPr>
          <w:p w14:paraId="3280D836" w14:textId="77777777" w:rsidR="004E0646" w:rsidRPr="00AE5A84" w:rsidRDefault="004E0646" w:rsidP="000B04EC">
            <w:pPr>
              <w:pStyle w:val="BodyText"/>
              <w:spacing w:before="240" w:after="240"/>
              <w:rPr>
                <w:rFonts w:ascii="Sylfaen" w:hAnsi="Sylfaen" w:cstheme="minorHAnsi"/>
                <w:b/>
                <w:bCs/>
                <w:color w:val="000000"/>
                <w:sz w:val="16"/>
              </w:rPr>
            </w:pPr>
            <w:r w:rsidRPr="00AE5A84">
              <w:rPr>
                <w:rFonts w:ascii="Sylfaen" w:hAnsi="Sylfaen" w:cstheme="minorHAnsi"/>
                <w:b/>
                <w:bCs/>
                <w:color w:val="000000"/>
                <w:sz w:val="16"/>
              </w:rPr>
              <w:t>Amount</w:t>
            </w:r>
          </w:p>
        </w:tc>
      </w:tr>
      <w:tr w:rsidR="004E0646" w:rsidRPr="00AE5A84" w14:paraId="1039DCAB" w14:textId="77777777" w:rsidTr="000B04EC">
        <w:trPr>
          <w:cantSplit/>
          <w:trHeight w:val="1227"/>
          <w:jc w:val="center"/>
        </w:trPr>
        <w:tc>
          <w:tcPr>
            <w:tcW w:w="1250" w:type="pct"/>
            <w:tcBorders>
              <w:right w:val="single" w:sz="4" w:space="0" w:color="auto"/>
            </w:tcBorders>
          </w:tcPr>
          <w:p w14:paraId="7B8651A8" w14:textId="77777777" w:rsidR="004E0646" w:rsidRPr="00AE5A84" w:rsidRDefault="004E0646" w:rsidP="000B04EC">
            <w:pPr>
              <w:pStyle w:val="BodyText"/>
              <w:spacing w:before="240" w:after="60"/>
              <w:rPr>
                <w:rFonts w:ascii="Sylfaen" w:hAnsi="Sylfaen" w:cstheme="minorHAnsi"/>
                <w:b/>
                <w:bCs/>
                <w:color w:val="000000"/>
                <w:sz w:val="16"/>
              </w:rPr>
            </w:pPr>
            <w:r w:rsidRPr="00AE5A84">
              <w:rPr>
                <w:rFonts w:ascii="Sylfaen" w:hAnsi="Sylfaen" w:cstheme="minorHAnsi"/>
                <w:b/>
                <w:bCs/>
                <w:color w:val="000000"/>
                <w:sz w:val="16"/>
              </w:rPr>
              <w:t>Employer’s Name</w:t>
            </w:r>
          </w:p>
          <w:p w14:paraId="6AF7A0CA" w14:textId="77777777" w:rsidR="004E0646" w:rsidRPr="00AE5A84" w:rsidRDefault="004E0646" w:rsidP="000B04EC">
            <w:pPr>
              <w:pStyle w:val="BodyText"/>
              <w:spacing w:before="60" w:after="60"/>
              <w:rPr>
                <w:rFonts w:ascii="Sylfaen" w:hAnsi="Sylfaen" w:cstheme="minorHAnsi"/>
                <w:b/>
                <w:bCs/>
                <w:color w:val="000000"/>
                <w:sz w:val="16"/>
              </w:rPr>
            </w:pPr>
            <w:r w:rsidRPr="00AE5A84">
              <w:rPr>
                <w:rFonts w:ascii="Sylfaen" w:hAnsi="Sylfaen" w:cstheme="minorHAnsi"/>
                <w:b/>
                <w:bCs/>
                <w:color w:val="000000"/>
                <w:sz w:val="16"/>
              </w:rPr>
              <w:t>Address</w:t>
            </w:r>
          </w:p>
          <w:p w14:paraId="38E04644" w14:textId="77777777" w:rsidR="004E0646" w:rsidRPr="00AE5A84" w:rsidRDefault="004E0646" w:rsidP="000B04EC">
            <w:pPr>
              <w:pStyle w:val="BodyText"/>
              <w:spacing w:before="60" w:after="60"/>
              <w:rPr>
                <w:rFonts w:ascii="Sylfaen" w:hAnsi="Sylfaen" w:cstheme="minorHAnsi"/>
                <w:b/>
                <w:bCs/>
                <w:color w:val="000000"/>
                <w:sz w:val="16"/>
              </w:rPr>
            </w:pPr>
            <w:r w:rsidRPr="00AE5A84">
              <w:rPr>
                <w:rFonts w:ascii="Sylfaen" w:hAnsi="Sylfaen" w:cstheme="minorHAnsi"/>
                <w:b/>
                <w:bCs/>
                <w:color w:val="000000"/>
                <w:sz w:val="16"/>
              </w:rPr>
              <w:t>Telephone/Fax Number</w:t>
            </w:r>
          </w:p>
          <w:p w14:paraId="0EF4734D" w14:textId="77777777" w:rsidR="004E0646" w:rsidRPr="00AE5A84" w:rsidRDefault="004E0646" w:rsidP="000B04EC">
            <w:pPr>
              <w:pStyle w:val="BodyText"/>
              <w:spacing w:before="60" w:after="240"/>
              <w:rPr>
                <w:rFonts w:ascii="Sylfaen" w:hAnsi="Sylfaen" w:cstheme="minorHAnsi"/>
                <w:b/>
                <w:bCs/>
                <w:color w:val="000000"/>
                <w:sz w:val="16"/>
              </w:rPr>
            </w:pPr>
            <w:r w:rsidRPr="00AE5A84">
              <w:rPr>
                <w:rFonts w:ascii="Sylfaen" w:hAnsi="Sylfaen" w:cstheme="minorHAnsi"/>
                <w:b/>
                <w:bCs/>
                <w:color w:val="000000"/>
                <w:sz w:val="16"/>
              </w:rPr>
              <w:t>E-mail</w:t>
            </w:r>
          </w:p>
        </w:tc>
        <w:tc>
          <w:tcPr>
            <w:tcW w:w="3750" w:type="pct"/>
            <w:gridSpan w:val="2"/>
            <w:tcBorders>
              <w:left w:val="single" w:sz="4" w:space="0" w:color="auto"/>
            </w:tcBorders>
          </w:tcPr>
          <w:p w14:paraId="52F80738" w14:textId="77777777" w:rsidR="004E0646" w:rsidRPr="00AE5A84" w:rsidRDefault="004E0646" w:rsidP="000B04EC">
            <w:pPr>
              <w:pStyle w:val="BodyText"/>
              <w:spacing w:before="240" w:after="240"/>
              <w:rPr>
                <w:rFonts w:ascii="Sylfaen" w:hAnsi="Sylfaen" w:cstheme="minorHAnsi"/>
                <w:b/>
                <w:bCs/>
                <w:color w:val="000000"/>
                <w:sz w:val="16"/>
              </w:rPr>
            </w:pPr>
          </w:p>
        </w:tc>
      </w:tr>
      <w:tr w:rsidR="004E0646" w:rsidRPr="00AE5A84" w14:paraId="414FC159" w14:textId="77777777" w:rsidTr="000B04EC">
        <w:trPr>
          <w:cantSplit/>
          <w:trHeight w:val="210"/>
          <w:jc w:val="center"/>
        </w:trPr>
        <w:tc>
          <w:tcPr>
            <w:tcW w:w="5000" w:type="pct"/>
            <w:gridSpan w:val="3"/>
            <w:tcBorders>
              <w:bottom w:val="single" w:sz="4" w:space="0" w:color="auto"/>
            </w:tcBorders>
            <w:shd w:val="clear" w:color="auto" w:fill="000000"/>
            <w:vAlign w:val="center"/>
          </w:tcPr>
          <w:p w14:paraId="16D34020" w14:textId="77777777" w:rsidR="004E0646" w:rsidRPr="00AE5A84" w:rsidRDefault="004E0646" w:rsidP="000B04EC">
            <w:pPr>
              <w:pStyle w:val="BodyText"/>
              <w:spacing w:before="20" w:after="20"/>
              <w:jc w:val="center"/>
              <w:outlineLvl w:val="4"/>
              <w:rPr>
                <w:rFonts w:ascii="Sylfaen" w:hAnsi="Sylfaen" w:cstheme="minorHAnsi"/>
                <w:b/>
                <w:bCs/>
                <w:color w:val="000000"/>
              </w:rPr>
            </w:pPr>
            <w:r w:rsidRPr="00AE5A84">
              <w:rPr>
                <w:rFonts w:ascii="Sylfaen" w:hAnsi="Sylfaen" w:cstheme="minorHAnsi"/>
                <w:b/>
                <w:bCs/>
              </w:rPr>
              <w:t xml:space="preserve">Description of the Similarity </w:t>
            </w:r>
          </w:p>
        </w:tc>
      </w:tr>
      <w:tr w:rsidR="004E0646" w:rsidRPr="00AE5A84" w14:paraId="0767AD32" w14:textId="77777777" w:rsidTr="000B04EC">
        <w:trPr>
          <w:cantSplit/>
          <w:trHeight w:val="5052"/>
          <w:jc w:val="center"/>
        </w:trPr>
        <w:tc>
          <w:tcPr>
            <w:tcW w:w="1250" w:type="pct"/>
            <w:tcBorders>
              <w:right w:val="single" w:sz="4" w:space="0" w:color="auto"/>
            </w:tcBorders>
          </w:tcPr>
          <w:p w14:paraId="2BB9563D" w14:textId="77777777" w:rsidR="004E0646" w:rsidRPr="00AE5A84" w:rsidRDefault="004E0646" w:rsidP="000B04EC">
            <w:pPr>
              <w:pStyle w:val="BodyText"/>
              <w:ind w:right="259"/>
              <w:rPr>
                <w:rFonts w:ascii="Sylfaen" w:hAnsi="Sylfaen" w:cstheme="minorHAnsi"/>
                <w:b/>
                <w:bCs/>
                <w:i/>
                <w:iCs/>
                <w:color w:val="FF0000"/>
              </w:rPr>
            </w:pPr>
          </w:p>
        </w:tc>
        <w:tc>
          <w:tcPr>
            <w:tcW w:w="3750" w:type="pct"/>
            <w:gridSpan w:val="2"/>
            <w:tcBorders>
              <w:left w:val="single" w:sz="4" w:space="0" w:color="auto"/>
            </w:tcBorders>
          </w:tcPr>
          <w:p w14:paraId="002E3303" w14:textId="77777777" w:rsidR="004E0646" w:rsidRPr="00AE5A84" w:rsidRDefault="004E0646" w:rsidP="000B04EC">
            <w:pPr>
              <w:pStyle w:val="BodyText"/>
              <w:spacing w:before="60" w:after="60"/>
              <w:rPr>
                <w:rFonts w:ascii="Sylfaen" w:hAnsi="Sylfaen" w:cstheme="minorHAnsi"/>
                <w:color w:val="000000"/>
              </w:rPr>
            </w:pPr>
          </w:p>
        </w:tc>
      </w:tr>
    </w:tbl>
    <w:p w14:paraId="1205514D" w14:textId="2F6C05FF" w:rsidR="00FA5780" w:rsidRPr="00AE5A84" w:rsidRDefault="00FA5780" w:rsidP="00FA5780">
      <w:pPr>
        <w:pStyle w:val="SectionVHeader"/>
        <w:spacing w:before="120" w:after="120"/>
        <w:jc w:val="left"/>
        <w:rPr>
          <w:rStyle w:val="Table"/>
          <w:rFonts w:ascii="Sylfaen" w:hAnsi="Sylfaen" w:cstheme="minorHAnsi"/>
          <w:spacing w:val="-2"/>
          <w:szCs w:val="24"/>
          <w:lang w:val="en-US"/>
        </w:rPr>
      </w:pPr>
    </w:p>
    <w:p w14:paraId="5E2EDDA5" w14:textId="46F9E19D" w:rsidR="004E0646" w:rsidRPr="00AE5A84" w:rsidRDefault="004E0646" w:rsidP="00FA5780">
      <w:pPr>
        <w:pStyle w:val="SectionVHeader"/>
        <w:spacing w:before="120" w:after="120"/>
        <w:jc w:val="left"/>
        <w:rPr>
          <w:rStyle w:val="Table"/>
          <w:rFonts w:ascii="Sylfaen" w:hAnsi="Sylfaen" w:cstheme="minorHAnsi"/>
          <w:spacing w:val="-2"/>
          <w:szCs w:val="24"/>
          <w:lang w:val="en-US"/>
        </w:rPr>
      </w:pPr>
    </w:p>
    <w:p w14:paraId="7B511DF2" w14:textId="41090120" w:rsidR="004E0646" w:rsidRPr="00AE5A84" w:rsidRDefault="004E0646" w:rsidP="00FA5780">
      <w:pPr>
        <w:pStyle w:val="SectionVHeader"/>
        <w:spacing w:before="120" w:after="120"/>
        <w:jc w:val="left"/>
        <w:rPr>
          <w:rStyle w:val="Table"/>
          <w:rFonts w:ascii="Sylfaen" w:hAnsi="Sylfaen" w:cstheme="minorHAnsi"/>
          <w:spacing w:val="-2"/>
          <w:szCs w:val="24"/>
          <w:lang w:val="en-US"/>
        </w:rPr>
      </w:pPr>
    </w:p>
    <w:p w14:paraId="117CF3B5" w14:textId="15C8135D" w:rsidR="004E0646" w:rsidRPr="00AE5A84" w:rsidRDefault="004E0646" w:rsidP="00FA5780">
      <w:pPr>
        <w:pStyle w:val="SectionVHeader"/>
        <w:spacing w:before="120" w:after="120"/>
        <w:jc w:val="left"/>
        <w:rPr>
          <w:rStyle w:val="Table"/>
          <w:rFonts w:ascii="Sylfaen" w:hAnsi="Sylfaen" w:cstheme="minorHAnsi"/>
          <w:spacing w:val="-2"/>
          <w:szCs w:val="24"/>
          <w:lang w:val="en-US"/>
        </w:rPr>
      </w:pPr>
    </w:p>
    <w:p w14:paraId="4BFB82A9" w14:textId="6782EA7E" w:rsidR="004E0646" w:rsidRPr="00AE5A84" w:rsidRDefault="004E0646" w:rsidP="00FA5780">
      <w:pPr>
        <w:pStyle w:val="SectionVHeader"/>
        <w:spacing w:before="120" w:after="120"/>
        <w:jc w:val="left"/>
        <w:rPr>
          <w:rStyle w:val="Table"/>
          <w:rFonts w:ascii="Sylfaen" w:hAnsi="Sylfaen" w:cstheme="minorHAnsi"/>
          <w:spacing w:val="-2"/>
          <w:szCs w:val="24"/>
          <w:lang w:val="en-US"/>
        </w:rPr>
      </w:pPr>
    </w:p>
    <w:p w14:paraId="750A5AB0" w14:textId="421CB45D" w:rsidR="005145E9" w:rsidRPr="00AE5A84" w:rsidRDefault="005145E9" w:rsidP="00180798">
      <w:pPr>
        <w:pStyle w:val="Heading3"/>
        <w:rPr>
          <w:rFonts w:ascii="Sylfaen" w:hAnsi="Sylfaen" w:cstheme="minorHAnsi"/>
          <w:b/>
          <w:bCs/>
        </w:rPr>
      </w:pPr>
      <w:bookmarkStart w:id="230" w:name="_Toc118130104"/>
      <w:bookmarkStart w:id="231" w:name="_Toc118970254"/>
      <w:r w:rsidRPr="00AE5A84">
        <w:rPr>
          <w:rFonts w:ascii="Sylfaen" w:hAnsi="Sylfaen" w:cstheme="minorHAnsi"/>
          <w:b/>
          <w:bCs/>
        </w:rPr>
        <w:lastRenderedPageBreak/>
        <w:t>Qualified Staff</w:t>
      </w:r>
      <w:bookmarkEnd w:id="230"/>
      <w:bookmarkEnd w:id="231"/>
    </w:p>
    <w:p w14:paraId="29460EB2" w14:textId="77777777" w:rsidR="005145E9" w:rsidRPr="00AE5A84" w:rsidRDefault="005145E9" w:rsidP="005145E9">
      <w:pPr>
        <w:tabs>
          <w:tab w:val="right" w:pos="9000"/>
        </w:tabs>
        <w:ind w:left="360" w:right="288"/>
        <w:rPr>
          <w:rFonts w:ascii="Sylfaen" w:hAnsi="Sylfaen" w:cstheme="minorHAnsi"/>
          <w:b/>
          <w:bCs/>
        </w:rPr>
      </w:pPr>
    </w:p>
    <w:tbl>
      <w:tblPr>
        <w:tblpPr w:leftFromText="180" w:rightFromText="180" w:vertAnchor="text" w:tblpXSpec="center" w:tblpY="1"/>
        <w:tblOverlap w:val="neve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4510"/>
        <w:gridCol w:w="1919"/>
        <w:gridCol w:w="1920"/>
      </w:tblGrid>
      <w:tr w:rsidR="005145E9" w:rsidRPr="00AE5A84" w14:paraId="308C740D" w14:textId="77777777" w:rsidTr="00A903E7">
        <w:tc>
          <w:tcPr>
            <w:tcW w:w="867" w:type="dxa"/>
            <w:tcBorders>
              <w:top w:val="single" w:sz="12" w:space="0" w:color="auto"/>
              <w:left w:val="single" w:sz="12" w:space="0" w:color="auto"/>
              <w:bottom w:val="single" w:sz="12" w:space="0" w:color="auto"/>
              <w:right w:val="single" w:sz="12" w:space="0" w:color="auto"/>
            </w:tcBorders>
            <w:vAlign w:val="center"/>
          </w:tcPr>
          <w:p w14:paraId="7FAE86C5" w14:textId="77777777" w:rsidR="005145E9" w:rsidRPr="00AE5A84" w:rsidRDefault="005145E9" w:rsidP="00A903E7">
            <w:pPr>
              <w:spacing w:before="120"/>
              <w:jc w:val="center"/>
              <w:rPr>
                <w:rFonts w:ascii="Sylfaen" w:hAnsi="Sylfaen" w:cstheme="minorHAnsi"/>
                <w:b/>
                <w:bCs/>
                <w:sz w:val="16"/>
              </w:rPr>
            </w:pPr>
            <w:r w:rsidRPr="00AE5A84">
              <w:rPr>
                <w:rFonts w:ascii="Sylfaen" w:hAnsi="Sylfaen" w:cstheme="minorHAnsi"/>
                <w:b/>
                <w:bCs/>
                <w:sz w:val="16"/>
              </w:rPr>
              <w:t>No.</w:t>
            </w:r>
          </w:p>
        </w:tc>
        <w:tc>
          <w:tcPr>
            <w:tcW w:w="4510" w:type="dxa"/>
            <w:tcBorders>
              <w:top w:val="single" w:sz="12" w:space="0" w:color="auto"/>
              <w:left w:val="single" w:sz="12" w:space="0" w:color="auto"/>
              <w:bottom w:val="single" w:sz="12" w:space="0" w:color="auto"/>
              <w:right w:val="single" w:sz="12" w:space="0" w:color="auto"/>
            </w:tcBorders>
            <w:vAlign w:val="center"/>
          </w:tcPr>
          <w:p w14:paraId="6575380A" w14:textId="77777777" w:rsidR="005145E9" w:rsidRPr="00AE5A84" w:rsidRDefault="005145E9" w:rsidP="00A903E7">
            <w:pPr>
              <w:jc w:val="center"/>
              <w:rPr>
                <w:rFonts w:ascii="Sylfaen" w:hAnsi="Sylfaen" w:cstheme="minorHAnsi"/>
                <w:sz w:val="28"/>
              </w:rPr>
            </w:pPr>
            <w:r w:rsidRPr="00AE5A84">
              <w:rPr>
                <w:rFonts w:ascii="Sylfaen" w:hAnsi="Sylfaen" w:cstheme="minorHAnsi"/>
                <w:b/>
                <w:bCs/>
                <w:sz w:val="16"/>
              </w:rPr>
              <w:t>Position</w:t>
            </w:r>
          </w:p>
        </w:tc>
        <w:tc>
          <w:tcPr>
            <w:tcW w:w="1919" w:type="dxa"/>
            <w:tcBorders>
              <w:top w:val="single" w:sz="12" w:space="0" w:color="auto"/>
              <w:left w:val="single" w:sz="12" w:space="0" w:color="auto"/>
              <w:bottom w:val="single" w:sz="12" w:space="0" w:color="auto"/>
              <w:right w:val="single" w:sz="12" w:space="0" w:color="auto"/>
            </w:tcBorders>
            <w:vAlign w:val="center"/>
          </w:tcPr>
          <w:p w14:paraId="5CF3B6DD" w14:textId="77777777" w:rsidR="005145E9" w:rsidRPr="00AE5A84" w:rsidRDefault="005145E9" w:rsidP="00A903E7">
            <w:pPr>
              <w:jc w:val="center"/>
              <w:rPr>
                <w:rFonts w:ascii="Sylfaen" w:hAnsi="Sylfaen" w:cstheme="minorHAnsi"/>
                <w:b/>
                <w:bCs/>
                <w:sz w:val="16"/>
              </w:rPr>
            </w:pPr>
            <w:r w:rsidRPr="00AE5A84">
              <w:rPr>
                <w:rFonts w:ascii="Sylfaen" w:hAnsi="Sylfaen" w:cstheme="minorHAnsi"/>
                <w:b/>
                <w:bCs/>
                <w:sz w:val="16"/>
              </w:rPr>
              <w:t xml:space="preserve">Total Work Experience </w:t>
            </w:r>
          </w:p>
          <w:p w14:paraId="0CBB3752" w14:textId="77777777" w:rsidR="005145E9" w:rsidRPr="00AE5A84" w:rsidRDefault="005145E9" w:rsidP="00A903E7">
            <w:pPr>
              <w:jc w:val="center"/>
              <w:rPr>
                <w:rFonts w:ascii="Sylfaen" w:hAnsi="Sylfaen" w:cstheme="minorHAnsi"/>
                <w:bCs/>
                <w:sz w:val="16"/>
              </w:rPr>
            </w:pPr>
            <w:r w:rsidRPr="00AE5A84">
              <w:rPr>
                <w:rFonts w:ascii="Sylfaen" w:hAnsi="Sylfaen" w:cstheme="minorHAnsi"/>
                <w:bCs/>
                <w:sz w:val="16"/>
              </w:rPr>
              <w:t>[years]</w:t>
            </w:r>
          </w:p>
        </w:tc>
        <w:tc>
          <w:tcPr>
            <w:tcW w:w="1920" w:type="dxa"/>
            <w:tcBorders>
              <w:top w:val="single" w:sz="12" w:space="0" w:color="auto"/>
              <w:left w:val="single" w:sz="12" w:space="0" w:color="auto"/>
              <w:bottom w:val="single" w:sz="12" w:space="0" w:color="auto"/>
              <w:right w:val="single" w:sz="12" w:space="0" w:color="auto"/>
            </w:tcBorders>
            <w:vAlign w:val="center"/>
          </w:tcPr>
          <w:p w14:paraId="05460202" w14:textId="77777777" w:rsidR="005145E9" w:rsidRPr="00AE5A84" w:rsidRDefault="005145E9" w:rsidP="00A903E7">
            <w:pPr>
              <w:jc w:val="center"/>
              <w:rPr>
                <w:rFonts w:ascii="Sylfaen" w:hAnsi="Sylfaen" w:cstheme="minorHAnsi"/>
                <w:b/>
                <w:bCs/>
                <w:sz w:val="16"/>
              </w:rPr>
            </w:pPr>
            <w:r w:rsidRPr="00AE5A84">
              <w:rPr>
                <w:rFonts w:ascii="Sylfaen" w:hAnsi="Sylfaen" w:cstheme="minorHAnsi"/>
                <w:b/>
                <w:bCs/>
                <w:sz w:val="16"/>
              </w:rPr>
              <w:t>Experience In Similar Work</w:t>
            </w:r>
          </w:p>
          <w:p w14:paraId="69C7C98F" w14:textId="77777777" w:rsidR="005145E9" w:rsidRPr="00AE5A84" w:rsidRDefault="005145E9" w:rsidP="00A903E7">
            <w:pPr>
              <w:jc w:val="center"/>
              <w:rPr>
                <w:rFonts w:ascii="Sylfaen" w:hAnsi="Sylfaen" w:cstheme="minorHAnsi"/>
                <w:bCs/>
                <w:sz w:val="16"/>
              </w:rPr>
            </w:pPr>
            <w:r w:rsidRPr="00AE5A84">
              <w:rPr>
                <w:rFonts w:ascii="Sylfaen" w:hAnsi="Sylfaen" w:cstheme="minorHAnsi"/>
                <w:bCs/>
                <w:sz w:val="16"/>
              </w:rPr>
              <w:t>[years]</w:t>
            </w:r>
          </w:p>
        </w:tc>
      </w:tr>
      <w:tr w:rsidR="005145E9" w:rsidRPr="00AE5A84" w14:paraId="044056FE" w14:textId="77777777" w:rsidTr="00A903E7">
        <w:tc>
          <w:tcPr>
            <w:tcW w:w="867" w:type="dxa"/>
            <w:tcBorders>
              <w:top w:val="single" w:sz="12" w:space="0" w:color="auto"/>
            </w:tcBorders>
          </w:tcPr>
          <w:p w14:paraId="174CEF4A" w14:textId="77777777" w:rsidR="005145E9" w:rsidRPr="00AE5A84" w:rsidRDefault="005145E9" w:rsidP="00A903E7">
            <w:pPr>
              <w:spacing w:before="60" w:after="60"/>
              <w:ind w:left="187"/>
              <w:rPr>
                <w:rFonts w:ascii="Sylfaen" w:hAnsi="Sylfaen" w:cstheme="minorHAnsi"/>
              </w:rPr>
            </w:pPr>
            <w:r w:rsidRPr="00AE5A84">
              <w:rPr>
                <w:rFonts w:ascii="Sylfaen" w:hAnsi="Sylfaen" w:cstheme="minorHAnsi"/>
                <w:sz w:val="20"/>
              </w:rPr>
              <w:t>1</w:t>
            </w:r>
          </w:p>
        </w:tc>
        <w:tc>
          <w:tcPr>
            <w:tcW w:w="4510" w:type="dxa"/>
            <w:tcBorders>
              <w:top w:val="single" w:sz="12" w:space="0" w:color="auto"/>
            </w:tcBorders>
          </w:tcPr>
          <w:p w14:paraId="7D84B82E" w14:textId="28CB87C7" w:rsidR="005145E9" w:rsidRPr="00AE5A84" w:rsidRDefault="005145E9" w:rsidP="00A903E7">
            <w:pPr>
              <w:spacing w:before="60" w:after="60"/>
              <w:ind w:left="187"/>
              <w:rPr>
                <w:rFonts w:ascii="Sylfaen" w:hAnsi="Sylfaen" w:cstheme="minorHAnsi"/>
                <w:sz w:val="20"/>
              </w:rPr>
            </w:pPr>
            <w:r w:rsidRPr="00AE5A84">
              <w:rPr>
                <w:rFonts w:ascii="Sylfaen" w:hAnsi="Sylfaen" w:cstheme="minorHAnsi"/>
                <w:sz w:val="20"/>
              </w:rPr>
              <w:t xml:space="preserve">Technical </w:t>
            </w:r>
            <w:proofErr w:type="gramStart"/>
            <w:r w:rsidRPr="00AE5A84">
              <w:rPr>
                <w:rFonts w:ascii="Sylfaen" w:hAnsi="Sylfaen" w:cstheme="minorHAnsi"/>
                <w:sz w:val="20"/>
              </w:rPr>
              <w:t>Supervising  Engineers</w:t>
            </w:r>
            <w:proofErr w:type="gramEnd"/>
          </w:p>
        </w:tc>
        <w:tc>
          <w:tcPr>
            <w:tcW w:w="1919" w:type="dxa"/>
            <w:tcBorders>
              <w:top w:val="single" w:sz="12" w:space="0" w:color="auto"/>
            </w:tcBorders>
          </w:tcPr>
          <w:p w14:paraId="679AB5CB" w14:textId="77777777" w:rsidR="005145E9" w:rsidRPr="00AE5A84" w:rsidRDefault="005145E9" w:rsidP="00A903E7">
            <w:pPr>
              <w:spacing w:before="60" w:after="60"/>
              <w:ind w:left="187"/>
              <w:jc w:val="center"/>
              <w:rPr>
                <w:rFonts w:ascii="Sylfaen" w:hAnsi="Sylfaen" w:cstheme="minorHAnsi"/>
                <w:sz w:val="20"/>
              </w:rPr>
            </w:pPr>
            <w:r w:rsidRPr="00AE5A84">
              <w:rPr>
                <w:rFonts w:ascii="Sylfaen" w:hAnsi="Sylfaen" w:cstheme="minorHAnsi"/>
                <w:sz w:val="20"/>
              </w:rPr>
              <w:t>8</w:t>
            </w:r>
          </w:p>
        </w:tc>
        <w:tc>
          <w:tcPr>
            <w:tcW w:w="1920" w:type="dxa"/>
            <w:tcBorders>
              <w:top w:val="single" w:sz="12" w:space="0" w:color="auto"/>
            </w:tcBorders>
          </w:tcPr>
          <w:p w14:paraId="353D1AF7" w14:textId="77777777" w:rsidR="005145E9" w:rsidRPr="00AE5A84" w:rsidRDefault="005145E9" w:rsidP="00A903E7">
            <w:pPr>
              <w:spacing w:before="60" w:after="60"/>
              <w:ind w:left="187"/>
              <w:jc w:val="center"/>
              <w:rPr>
                <w:rFonts w:ascii="Sylfaen" w:hAnsi="Sylfaen" w:cstheme="minorHAnsi"/>
                <w:sz w:val="20"/>
              </w:rPr>
            </w:pPr>
            <w:r w:rsidRPr="00AE5A84">
              <w:rPr>
                <w:rFonts w:ascii="Sylfaen" w:hAnsi="Sylfaen" w:cstheme="minorHAnsi"/>
                <w:sz w:val="20"/>
              </w:rPr>
              <w:t>5</w:t>
            </w:r>
          </w:p>
        </w:tc>
      </w:tr>
    </w:tbl>
    <w:p w14:paraId="24FB74E4" w14:textId="77777777" w:rsidR="005145E9" w:rsidRPr="00AE5A84" w:rsidRDefault="005145E9" w:rsidP="005145E9">
      <w:pPr>
        <w:tabs>
          <w:tab w:val="right" w:pos="9000"/>
        </w:tabs>
        <w:ind w:left="360" w:right="288"/>
        <w:rPr>
          <w:rFonts w:ascii="Sylfaen" w:hAnsi="Sylfaen" w:cstheme="minorHAnsi"/>
          <w:b/>
          <w:bCs/>
        </w:rPr>
      </w:pPr>
    </w:p>
    <w:p w14:paraId="5DC01110" w14:textId="77777777" w:rsidR="005145E9" w:rsidRPr="00AE5A84" w:rsidRDefault="005145E9" w:rsidP="00180798">
      <w:pPr>
        <w:pStyle w:val="SectionVHeader"/>
        <w:ind w:left="180"/>
        <w:jc w:val="left"/>
        <w:outlineLvl w:val="2"/>
        <w:rPr>
          <w:rFonts w:ascii="Sylfaen" w:hAnsi="Sylfaen" w:cstheme="minorHAnsi"/>
          <w:sz w:val="20"/>
          <w:lang w:val="en-US"/>
        </w:rPr>
      </w:pPr>
      <w:bookmarkStart w:id="232" w:name="_Toc74032806"/>
      <w:bookmarkStart w:id="233" w:name="_Toc107300529"/>
      <w:bookmarkStart w:id="234" w:name="_Toc118970255"/>
      <w:r w:rsidRPr="00AE5A84">
        <w:rPr>
          <w:rFonts w:ascii="Sylfaen" w:hAnsi="Sylfaen" w:cstheme="minorHAnsi"/>
          <w:sz w:val="20"/>
          <w:lang w:val="en-US"/>
        </w:rPr>
        <w:t>Form PER – 1: Proposed Personnel</w:t>
      </w:r>
      <w:bookmarkEnd w:id="232"/>
      <w:bookmarkEnd w:id="233"/>
      <w:bookmarkEnd w:id="234"/>
    </w:p>
    <w:p w14:paraId="2C5B8288" w14:textId="77777777" w:rsidR="005145E9" w:rsidRPr="00AE5A84" w:rsidRDefault="005145E9" w:rsidP="005145E9">
      <w:pPr>
        <w:pStyle w:val="SectionVHeader"/>
        <w:ind w:left="180"/>
        <w:jc w:val="left"/>
        <w:rPr>
          <w:rFonts w:ascii="Sylfaen" w:hAnsi="Sylfaen" w:cstheme="minorHAnsi"/>
          <w:sz w:val="20"/>
          <w:lang w:val="en-US"/>
        </w:rPr>
      </w:pPr>
    </w:p>
    <w:p w14:paraId="4DAB6E93" w14:textId="0CEC74CD" w:rsidR="005145E9" w:rsidRPr="00AE5A84" w:rsidRDefault="000F370D" w:rsidP="005145E9">
      <w:pPr>
        <w:ind w:left="180" w:right="288"/>
        <w:jc w:val="both"/>
        <w:rPr>
          <w:rStyle w:val="Table"/>
          <w:rFonts w:ascii="Sylfaen" w:hAnsi="Sylfaen" w:cstheme="minorHAnsi"/>
          <w:iCs/>
          <w:spacing w:val="-2"/>
        </w:rPr>
      </w:pPr>
      <w:r>
        <w:rPr>
          <w:rStyle w:val="Table"/>
          <w:rFonts w:ascii="Sylfaen" w:hAnsi="Sylfaen" w:cstheme="minorHAnsi"/>
          <w:iCs/>
          <w:spacing w:val="-2"/>
        </w:rPr>
        <w:t>Bidder</w:t>
      </w:r>
      <w:r w:rsidR="005145E9" w:rsidRPr="00AE5A84">
        <w:rPr>
          <w:rStyle w:val="Table"/>
          <w:rFonts w:ascii="Sylfaen" w:hAnsi="Sylfaen" w:cstheme="minorHAnsi"/>
          <w:iCs/>
          <w:spacing w:val="-2"/>
        </w:rPr>
        <w:t xml:space="preserve"> should provide the details of the proposed personnel and their experience record in the relevant Information Forms below for each candidate: </w:t>
      </w:r>
    </w:p>
    <w:p w14:paraId="44BDEF12" w14:textId="77777777" w:rsidR="005145E9" w:rsidRPr="00AE5A84" w:rsidRDefault="005145E9" w:rsidP="005145E9">
      <w:pPr>
        <w:ind w:left="180" w:right="288"/>
        <w:jc w:val="both"/>
        <w:rPr>
          <w:rFonts w:ascii="Sylfaen" w:hAnsi="Sylfaen" w:cstheme="minorHAnsi"/>
          <w:sz w:val="20"/>
        </w:rPr>
      </w:pP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5145E9" w:rsidRPr="00AE5A84" w14:paraId="66F0804A" w14:textId="77777777" w:rsidTr="00A903E7">
        <w:trPr>
          <w:cantSplit/>
          <w:jc w:val="center"/>
        </w:trPr>
        <w:tc>
          <w:tcPr>
            <w:tcW w:w="741" w:type="dxa"/>
            <w:tcBorders>
              <w:top w:val="single" w:sz="12" w:space="0" w:color="auto"/>
              <w:left w:val="single" w:sz="12" w:space="0" w:color="auto"/>
              <w:right w:val="single" w:sz="2" w:space="0" w:color="auto"/>
            </w:tcBorders>
          </w:tcPr>
          <w:p w14:paraId="45894E12" w14:textId="77777777" w:rsidR="005145E9" w:rsidRPr="00AE5A84" w:rsidRDefault="005145E9" w:rsidP="00A903E7">
            <w:pPr>
              <w:suppressAutoHyphens/>
              <w:spacing w:before="120" w:after="120"/>
              <w:rPr>
                <w:rStyle w:val="Table"/>
                <w:rFonts w:ascii="Sylfaen" w:hAnsi="Sylfaen" w:cstheme="minorHAnsi"/>
                <w:b/>
                <w:bCs/>
                <w:spacing w:val="-2"/>
              </w:rPr>
            </w:pPr>
            <w:r w:rsidRPr="00AE5A84">
              <w:rPr>
                <w:rStyle w:val="Table"/>
                <w:rFonts w:ascii="Sylfaen" w:hAnsi="Sylfaen" w:cstheme="minorHAnsi"/>
                <w:b/>
                <w:bCs/>
                <w:spacing w:val="-2"/>
              </w:rPr>
              <w:t>1.</w:t>
            </w:r>
          </w:p>
        </w:tc>
        <w:tc>
          <w:tcPr>
            <w:tcW w:w="8619" w:type="dxa"/>
            <w:tcBorders>
              <w:top w:val="single" w:sz="12" w:space="0" w:color="auto"/>
              <w:left w:val="single" w:sz="2" w:space="0" w:color="auto"/>
              <w:right w:val="single" w:sz="12" w:space="0" w:color="auto"/>
            </w:tcBorders>
          </w:tcPr>
          <w:p w14:paraId="3F84DBC9" w14:textId="77777777" w:rsidR="005145E9" w:rsidRPr="00AE5A84" w:rsidRDefault="005145E9" w:rsidP="00A903E7">
            <w:pPr>
              <w:suppressAutoHyphens/>
              <w:spacing w:before="120" w:after="120"/>
              <w:rPr>
                <w:rStyle w:val="Table"/>
                <w:rFonts w:ascii="Sylfaen" w:hAnsi="Sylfaen" w:cstheme="minorHAnsi"/>
                <w:b/>
                <w:bCs/>
                <w:spacing w:val="-2"/>
                <w:sz w:val="16"/>
              </w:rPr>
            </w:pPr>
            <w:r w:rsidRPr="00AE5A84">
              <w:rPr>
                <w:rStyle w:val="Table"/>
                <w:rFonts w:ascii="Sylfaen" w:hAnsi="Sylfaen" w:cstheme="minorHAnsi"/>
                <w:b/>
                <w:bCs/>
                <w:spacing w:val="-2"/>
                <w:sz w:val="16"/>
              </w:rPr>
              <w:t>Title of position*</w:t>
            </w:r>
          </w:p>
        </w:tc>
      </w:tr>
      <w:tr w:rsidR="005145E9" w:rsidRPr="00AE5A84" w14:paraId="403C1E6B" w14:textId="77777777" w:rsidTr="00A903E7">
        <w:trPr>
          <w:cantSplit/>
          <w:trHeight w:val="471"/>
          <w:jc w:val="center"/>
        </w:trPr>
        <w:tc>
          <w:tcPr>
            <w:tcW w:w="741" w:type="dxa"/>
            <w:tcBorders>
              <w:left w:val="single" w:sz="12" w:space="0" w:color="auto"/>
              <w:bottom w:val="single" w:sz="12" w:space="0" w:color="auto"/>
              <w:right w:val="single" w:sz="2" w:space="0" w:color="auto"/>
            </w:tcBorders>
          </w:tcPr>
          <w:p w14:paraId="337681A8" w14:textId="77777777" w:rsidR="005145E9" w:rsidRPr="00AE5A84" w:rsidRDefault="005145E9" w:rsidP="00A903E7">
            <w:pPr>
              <w:suppressAutoHyphens/>
              <w:spacing w:before="120" w:after="120"/>
              <w:rPr>
                <w:rStyle w:val="Table"/>
                <w:rFonts w:ascii="Sylfaen" w:hAnsi="Sylfaen" w:cstheme="minorHAnsi"/>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6458DDA6" w14:textId="77777777" w:rsidR="005145E9" w:rsidRPr="00AE5A84" w:rsidRDefault="005145E9" w:rsidP="00A903E7">
            <w:pPr>
              <w:suppressAutoHyphens/>
              <w:spacing w:before="120" w:after="120"/>
              <w:rPr>
                <w:rStyle w:val="Table"/>
                <w:rFonts w:ascii="Sylfaen" w:hAnsi="Sylfaen" w:cstheme="minorHAnsi"/>
                <w:b/>
                <w:bCs/>
                <w:spacing w:val="-2"/>
                <w:sz w:val="16"/>
              </w:rPr>
            </w:pPr>
            <w:r w:rsidRPr="00AE5A84">
              <w:rPr>
                <w:rStyle w:val="Table"/>
                <w:rFonts w:ascii="Sylfaen" w:hAnsi="Sylfaen" w:cstheme="minorHAnsi"/>
                <w:b/>
                <w:bCs/>
                <w:spacing w:val="-2"/>
                <w:sz w:val="16"/>
              </w:rPr>
              <w:t xml:space="preserve">Name </w:t>
            </w:r>
          </w:p>
        </w:tc>
      </w:tr>
      <w:tr w:rsidR="005145E9" w:rsidRPr="00AE5A84" w14:paraId="7DCF3D20" w14:textId="77777777" w:rsidTr="00A903E7">
        <w:trPr>
          <w:cantSplit/>
          <w:jc w:val="center"/>
        </w:trPr>
        <w:tc>
          <w:tcPr>
            <w:tcW w:w="741" w:type="dxa"/>
            <w:tcBorders>
              <w:top w:val="single" w:sz="12" w:space="0" w:color="auto"/>
              <w:left w:val="single" w:sz="12" w:space="0" w:color="auto"/>
              <w:right w:val="single" w:sz="2" w:space="0" w:color="auto"/>
            </w:tcBorders>
          </w:tcPr>
          <w:p w14:paraId="5D67C50A" w14:textId="77777777" w:rsidR="005145E9" w:rsidRPr="00AE5A84" w:rsidRDefault="005145E9" w:rsidP="00A903E7">
            <w:pPr>
              <w:suppressAutoHyphens/>
              <w:spacing w:before="120" w:after="120"/>
              <w:rPr>
                <w:rStyle w:val="Table"/>
                <w:rFonts w:ascii="Sylfaen" w:hAnsi="Sylfaen" w:cstheme="minorHAnsi"/>
                <w:b/>
                <w:bCs/>
                <w:spacing w:val="-2"/>
              </w:rPr>
            </w:pPr>
            <w:r w:rsidRPr="00AE5A84">
              <w:rPr>
                <w:rStyle w:val="Table"/>
                <w:rFonts w:ascii="Sylfaen" w:hAnsi="Sylfaen" w:cstheme="minorHAnsi"/>
                <w:b/>
                <w:bCs/>
                <w:spacing w:val="-2"/>
              </w:rPr>
              <w:t>2.</w:t>
            </w:r>
          </w:p>
        </w:tc>
        <w:tc>
          <w:tcPr>
            <w:tcW w:w="8619" w:type="dxa"/>
            <w:tcBorders>
              <w:top w:val="single" w:sz="12" w:space="0" w:color="auto"/>
              <w:left w:val="single" w:sz="2" w:space="0" w:color="auto"/>
              <w:right w:val="single" w:sz="12" w:space="0" w:color="auto"/>
            </w:tcBorders>
          </w:tcPr>
          <w:p w14:paraId="70FEE620" w14:textId="77777777" w:rsidR="005145E9" w:rsidRPr="00AE5A84" w:rsidRDefault="005145E9" w:rsidP="00A903E7">
            <w:pPr>
              <w:suppressAutoHyphens/>
              <w:spacing w:before="120" w:after="120"/>
              <w:rPr>
                <w:rStyle w:val="Table"/>
                <w:rFonts w:ascii="Sylfaen" w:hAnsi="Sylfaen" w:cstheme="minorHAnsi"/>
                <w:b/>
                <w:bCs/>
                <w:spacing w:val="-2"/>
                <w:sz w:val="16"/>
              </w:rPr>
            </w:pPr>
            <w:r w:rsidRPr="00AE5A84">
              <w:rPr>
                <w:rStyle w:val="Table"/>
                <w:rFonts w:ascii="Sylfaen" w:hAnsi="Sylfaen" w:cstheme="minorHAnsi"/>
                <w:b/>
                <w:bCs/>
                <w:spacing w:val="-2"/>
                <w:sz w:val="16"/>
              </w:rPr>
              <w:t>Title of position*</w:t>
            </w:r>
          </w:p>
        </w:tc>
      </w:tr>
      <w:tr w:rsidR="005145E9" w:rsidRPr="00AE5A84" w14:paraId="53FA7EF3" w14:textId="77777777" w:rsidTr="00A903E7">
        <w:trPr>
          <w:cantSplit/>
          <w:jc w:val="center"/>
        </w:trPr>
        <w:tc>
          <w:tcPr>
            <w:tcW w:w="741" w:type="dxa"/>
            <w:tcBorders>
              <w:left w:val="single" w:sz="12" w:space="0" w:color="auto"/>
              <w:bottom w:val="single" w:sz="12" w:space="0" w:color="auto"/>
              <w:right w:val="single" w:sz="2" w:space="0" w:color="auto"/>
            </w:tcBorders>
          </w:tcPr>
          <w:p w14:paraId="1268FD39" w14:textId="77777777" w:rsidR="005145E9" w:rsidRPr="00AE5A84" w:rsidRDefault="005145E9" w:rsidP="00A903E7">
            <w:pPr>
              <w:suppressAutoHyphens/>
              <w:spacing w:before="120" w:after="120"/>
              <w:rPr>
                <w:rStyle w:val="Table"/>
                <w:rFonts w:ascii="Sylfaen" w:hAnsi="Sylfaen" w:cstheme="minorHAnsi"/>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60C72C47" w14:textId="77777777" w:rsidR="005145E9" w:rsidRPr="00AE5A84" w:rsidRDefault="005145E9" w:rsidP="00A903E7">
            <w:pPr>
              <w:suppressAutoHyphens/>
              <w:spacing w:before="120" w:after="120"/>
              <w:rPr>
                <w:rStyle w:val="Table"/>
                <w:rFonts w:ascii="Sylfaen" w:hAnsi="Sylfaen" w:cstheme="minorHAnsi"/>
                <w:b/>
                <w:bCs/>
                <w:spacing w:val="-2"/>
                <w:sz w:val="16"/>
              </w:rPr>
            </w:pPr>
            <w:r w:rsidRPr="00AE5A84">
              <w:rPr>
                <w:rStyle w:val="Table"/>
                <w:rFonts w:ascii="Sylfaen" w:hAnsi="Sylfaen" w:cstheme="minorHAnsi"/>
                <w:b/>
                <w:bCs/>
                <w:spacing w:val="-2"/>
                <w:sz w:val="16"/>
              </w:rPr>
              <w:t xml:space="preserve">Name </w:t>
            </w:r>
          </w:p>
        </w:tc>
      </w:tr>
      <w:tr w:rsidR="005145E9" w:rsidRPr="00AE5A84" w14:paraId="2C009C44" w14:textId="77777777" w:rsidTr="00A903E7">
        <w:trPr>
          <w:cantSplit/>
          <w:jc w:val="center"/>
        </w:trPr>
        <w:tc>
          <w:tcPr>
            <w:tcW w:w="741" w:type="dxa"/>
            <w:tcBorders>
              <w:top w:val="single" w:sz="12" w:space="0" w:color="auto"/>
              <w:left w:val="single" w:sz="12" w:space="0" w:color="auto"/>
              <w:right w:val="single" w:sz="2" w:space="0" w:color="auto"/>
            </w:tcBorders>
          </w:tcPr>
          <w:p w14:paraId="73E5CB8F" w14:textId="77777777" w:rsidR="005145E9" w:rsidRPr="00AE5A84" w:rsidRDefault="005145E9" w:rsidP="00A903E7">
            <w:pPr>
              <w:suppressAutoHyphens/>
              <w:spacing w:before="120" w:after="120"/>
              <w:rPr>
                <w:rStyle w:val="Table"/>
                <w:rFonts w:ascii="Sylfaen" w:hAnsi="Sylfaen" w:cstheme="minorHAnsi"/>
                <w:b/>
                <w:bCs/>
                <w:spacing w:val="-2"/>
              </w:rPr>
            </w:pPr>
            <w:r w:rsidRPr="00AE5A84">
              <w:rPr>
                <w:rStyle w:val="Table"/>
                <w:rFonts w:ascii="Sylfaen" w:hAnsi="Sylfaen" w:cstheme="minorHAnsi"/>
                <w:b/>
                <w:bCs/>
                <w:spacing w:val="-2"/>
              </w:rPr>
              <w:t>etc.</w:t>
            </w:r>
          </w:p>
        </w:tc>
        <w:tc>
          <w:tcPr>
            <w:tcW w:w="8619" w:type="dxa"/>
            <w:tcBorders>
              <w:top w:val="single" w:sz="12" w:space="0" w:color="auto"/>
              <w:left w:val="single" w:sz="2" w:space="0" w:color="auto"/>
              <w:right w:val="single" w:sz="12" w:space="0" w:color="auto"/>
            </w:tcBorders>
          </w:tcPr>
          <w:p w14:paraId="51BF1E77" w14:textId="77777777" w:rsidR="005145E9" w:rsidRPr="00AE5A84" w:rsidRDefault="005145E9" w:rsidP="00A903E7">
            <w:pPr>
              <w:suppressAutoHyphens/>
              <w:spacing w:before="120" w:after="120"/>
              <w:rPr>
                <w:rStyle w:val="Table"/>
                <w:rFonts w:ascii="Sylfaen" w:hAnsi="Sylfaen" w:cstheme="minorHAnsi"/>
                <w:b/>
                <w:bCs/>
                <w:spacing w:val="-2"/>
                <w:sz w:val="16"/>
              </w:rPr>
            </w:pPr>
            <w:r w:rsidRPr="00AE5A84">
              <w:rPr>
                <w:rStyle w:val="Table"/>
                <w:rFonts w:ascii="Sylfaen" w:hAnsi="Sylfaen" w:cstheme="minorHAnsi"/>
                <w:b/>
                <w:bCs/>
                <w:spacing w:val="-2"/>
                <w:sz w:val="16"/>
              </w:rPr>
              <w:t>Title of position*</w:t>
            </w:r>
          </w:p>
        </w:tc>
      </w:tr>
      <w:tr w:rsidR="005145E9" w:rsidRPr="00AE5A84" w14:paraId="191A486C" w14:textId="77777777" w:rsidTr="00A903E7">
        <w:trPr>
          <w:cantSplit/>
          <w:jc w:val="center"/>
        </w:trPr>
        <w:tc>
          <w:tcPr>
            <w:tcW w:w="741" w:type="dxa"/>
            <w:tcBorders>
              <w:left w:val="single" w:sz="12" w:space="0" w:color="auto"/>
              <w:bottom w:val="single" w:sz="12" w:space="0" w:color="auto"/>
              <w:right w:val="single" w:sz="2" w:space="0" w:color="auto"/>
            </w:tcBorders>
          </w:tcPr>
          <w:p w14:paraId="2E7798CC" w14:textId="77777777" w:rsidR="005145E9" w:rsidRPr="00AE5A84" w:rsidRDefault="005145E9" w:rsidP="00A903E7">
            <w:pPr>
              <w:suppressAutoHyphens/>
              <w:spacing w:before="120" w:after="120"/>
              <w:rPr>
                <w:rStyle w:val="Table"/>
                <w:rFonts w:ascii="Sylfaen" w:hAnsi="Sylfaen" w:cstheme="minorHAnsi"/>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3D2D9783" w14:textId="77777777" w:rsidR="005145E9" w:rsidRPr="00AE5A84" w:rsidRDefault="005145E9" w:rsidP="00A903E7">
            <w:pPr>
              <w:suppressAutoHyphens/>
              <w:spacing w:before="120" w:after="120"/>
              <w:rPr>
                <w:rStyle w:val="Table"/>
                <w:rFonts w:ascii="Sylfaen" w:hAnsi="Sylfaen" w:cstheme="minorHAnsi"/>
                <w:b/>
                <w:bCs/>
                <w:spacing w:val="-2"/>
                <w:sz w:val="16"/>
              </w:rPr>
            </w:pPr>
            <w:r w:rsidRPr="00AE5A84">
              <w:rPr>
                <w:rStyle w:val="Table"/>
                <w:rFonts w:ascii="Sylfaen" w:hAnsi="Sylfaen" w:cstheme="minorHAnsi"/>
                <w:b/>
                <w:bCs/>
                <w:spacing w:val="-2"/>
                <w:sz w:val="16"/>
              </w:rPr>
              <w:t>Name</w:t>
            </w:r>
          </w:p>
        </w:tc>
      </w:tr>
    </w:tbl>
    <w:p w14:paraId="205903D2" w14:textId="77777777" w:rsidR="005145E9" w:rsidRPr="00AE5A84" w:rsidRDefault="005145E9" w:rsidP="005145E9">
      <w:pPr>
        <w:tabs>
          <w:tab w:val="right" w:pos="9000"/>
        </w:tabs>
        <w:ind w:left="360" w:right="288"/>
        <w:rPr>
          <w:rFonts w:ascii="Sylfaen" w:hAnsi="Sylfaen" w:cstheme="minorHAnsi"/>
          <w:b/>
          <w:bCs/>
        </w:rPr>
      </w:pPr>
    </w:p>
    <w:p w14:paraId="11F445B1" w14:textId="77777777" w:rsidR="005145E9" w:rsidRPr="00AE5A84" w:rsidRDefault="005145E9" w:rsidP="005145E9">
      <w:pPr>
        <w:pStyle w:val="SectionVHeader"/>
        <w:ind w:left="180"/>
        <w:jc w:val="left"/>
        <w:rPr>
          <w:rFonts w:ascii="Sylfaen" w:hAnsi="Sylfaen" w:cstheme="minorHAnsi"/>
          <w:sz w:val="20"/>
          <w:lang w:val="en-US"/>
        </w:rPr>
      </w:pPr>
      <w:bookmarkStart w:id="235" w:name="_Toc74032807"/>
      <w:bookmarkStart w:id="236" w:name="_Toc107300530"/>
    </w:p>
    <w:p w14:paraId="632245D4" w14:textId="77777777" w:rsidR="005145E9" w:rsidRPr="00AE5A84" w:rsidRDefault="005145E9" w:rsidP="005145E9">
      <w:pPr>
        <w:pStyle w:val="SectionVHeader"/>
        <w:ind w:left="180"/>
        <w:jc w:val="left"/>
        <w:rPr>
          <w:rFonts w:ascii="Sylfaen" w:hAnsi="Sylfaen" w:cstheme="minorHAnsi"/>
          <w:sz w:val="20"/>
          <w:lang w:val="en-US"/>
        </w:rPr>
      </w:pPr>
    </w:p>
    <w:p w14:paraId="34DDCE80" w14:textId="77777777" w:rsidR="005145E9" w:rsidRPr="00AE5A84" w:rsidRDefault="005145E9" w:rsidP="005145E9">
      <w:pPr>
        <w:pStyle w:val="SectionVHeader"/>
        <w:ind w:left="180"/>
        <w:jc w:val="left"/>
        <w:rPr>
          <w:rFonts w:ascii="Sylfaen" w:hAnsi="Sylfaen" w:cstheme="minorHAnsi"/>
          <w:sz w:val="20"/>
          <w:lang w:val="en-US"/>
        </w:rPr>
      </w:pPr>
    </w:p>
    <w:p w14:paraId="3C47E156" w14:textId="77777777" w:rsidR="005145E9" w:rsidRPr="00AE5A84" w:rsidRDefault="005145E9" w:rsidP="005145E9">
      <w:pPr>
        <w:pStyle w:val="SectionVHeader"/>
        <w:ind w:left="180"/>
        <w:jc w:val="left"/>
        <w:rPr>
          <w:rFonts w:ascii="Sylfaen" w:hAnsi="Sylfaen" w:cstheme="minorHAnsi"/>
          <w:sz w:val="20"/>
          <w:lang w:val="en-US"/>
        </w:rPr>
      </w:pPr>
    </w:p>
    <w:p w14:paraId="2C9C7C1B" w14:textId="77777777" w:rsidR="005145E9" w:rsidRPr="00AE5A84" w:rsidRDefault="005145E9" w:rsidP="005145E9">
      <w:pPr>
        <w:pStyle w:val="SectionVHeader"/>
        <w:ind w:left="180"/>
        <w:jc w:val="left"/>
        <w:rPr>
          <w:rFonts w:ascii="Sylfaen" w:hAnsi="Sylfaen" w:cstheme="minorHAnsi"/>
          <w:sz w:val="20"/>
          <w:lang w:val="en-US"/>
        </w:rPr>
      </w:pPr>
    </w:p>
    <w:p w14:paraId="0A51E5D0" w14:textId="77777777" w:rsidR="005145E9" w:rsidRPr="00AE5A84" w:rsidRDefault="005145E9" w:rsidP="005145E9">
      <w:pPr>
        <w:pStyle w:val="SectionVHeader"/>
        <w:ind w:left="180"/>
        <w:jc w:val="left"/>
        <w:rPr>
          <w:rFonts w:ascii="Sylfaen" w:hAnsi="Sylfaen" w:cstheme="minorHAnsi"/>
          <w:sz w:val="20"/>
          <w:lang w:val="en-US"/>
        </w:rPr>
      </w:pPr>
    </w:p>
    <w:p w14:paraId="02EA136A" w14:textId="31F540B8" w:rsidR="005145E9" w:rsidRPr="00AE5A84" w:rsidRDefault="005145E9" w:rsidP="005145E9">
      <w:pPr>
        <w:pStyle w:val="SectionVHeader"/>
        <w:ind w:left="180"/>
        <w:jc w:val="left"/>
        <w:rPr>
          <w:rFonts w:ascii="Sylfaen" w:hAnsi="Sylfaen" w:cstheme="minorHAnsi"/>
          <w:sz w:val="20"/>
          <w:lang w:val="en-US"/>
        </w:rPr>
      </w:pPr>
    </w:p>
    <w:p w14:paraId="28C0B154" w14:textId="035FBF3B" w:rsidR="00F05F4F" w:rsidRPr="00AE5A84" w:rsidRDefault="00F05F4F" w:rsidP="005145E9">
      <w:pPr>
        <w:pStyle w:val="SectionVHeader"/>
        <w:ind w:left="180"/>
        <w:jc w:val="left"/>
        <w:rPr>
          <w:rFonts w:ascii="Sylfaen" w:hAnsi="Sylfaen" w:cstheme="minorHAnsi"/>
          <w:sz w:val="20"/>
          <w:lang w:val="en-US"/>
        </w:rPr>
      </w:pPr>
    </w:p>
    <w:p w14:paraId="0B37FA80" w14:textId="7D91BF96" w:rsidR="00F05F4F" w:rsidRPr="00AE5A84" w:rsidRDefault="00F05F4F" w:rsidP="005145E9">
      <w:pPr>
        <w:pStyle w:val="SectionVHeader"/>
        <w:ind w:left="180"/>
        <w:jc w:val="left"/>
        <w:rPr>
          <w:rFonts w:ascii="Sylfaen" w:hAnsi="Sylfaen" w:cstheme="minorHAnsi"/>
          <w:sz w:val="20"/>
          <w:lang w:val="en-US"/>
        </w:rPr>
      </w:pPr>
    </w:p>
    <w:p w14:paraId="5B6FDB72" w14:textId="6D428B4A" w:rsidR="00F05F4F" w:rsidRPr="00AE5A84" w:rsidRDefault="00F05F4F" w:rsidP="005145E9">
      <w:pPr>
        <w:pStyle w:val="SectionVHeader"/>
        <w:ind w:left="180"/>
        <w:jc w:val="left"/>
        <w:rPr>
          <w:rFonts w:ascii="Sylfaen" w:hAnsi="Sylfaen" w:cstheme="minorHAnsi"/>
          <w:sz w:val="20"/>
          <w:lang w:val="en-US"/>
        </w:rPr>
      </w:pPr>
    </w:p>
    <w:p w14:paraId="2CE67EC9" w14:textId="219AA3E3" w:rsidR="00F05F4F" w:rsidRPr="00AE5A84" w:rsidRDefault="00F05F4F" w:rsidP="005145E9">
      <w:pPr>
        <w:pStyle w:val="SectionVHeader"/>
        <w:ind w:left="180"/>
        <w:jc w:val="left"/>
        <w:rPr>
          <w:rFonts w:ascii="Sylfaen" w:hAnsi="Sylfaen" w:cstheme="minorHAnsi"/>
          <w:sz w:val="20"/>
          <w:lang w:val="en-US"/>
        </w:rPr>
      </w:pPr>
    </w:p>
    <w:p w14:paraId="448DFE27" w14:textId="165BEAF9" w:rsidR="00F05F4F" w:rsidRPr="00AE5A84" w:rsidRDefault="00F05F4F" w:rsidP="005145E9">
      <w:pPr>
        <w:pStyle w:val="SectionVHeader"/>
        <w:ind w:left="180"/>
        <w:jc w:val="left"/>
        <w:rPr>
          <w:rFonts w:ascii="Sylfaen" w:hAnsi="Sylfaen" w:cstheme="minorHAnsi"/>
          <w:sz w:val="20"/>
          <w:lang w:val="en-US"/>
        </w:rPr>
      </w:pPr>
    </w:p>
    <w:p w14:paraId="5F520CE6" w14:textId="69C5C777" w:rsidR="00F05F4F" w:rsidRPr="00AE5A84" w:rsidRDefault="00F05F4F" w:rsidP="005145E9">
      <w:pPr>
        <w:pStyle w:val="SectionVHeader"/>
        <w:ind w:left="180"/>
        <w:jc w:val="left"/>
        <w:rPr>
          <w:rFonts w:ascii="Sylfaen" w:hAnsi="Sylfaen" w:cstheme="minorHAnsi"/>
          <w:sz w:val="20"/>
          <w:lang w:val="en-US"/>
        </w:rPr>
      </w:pPr>
    </w:p>
    <w:p w14:paraId="6382205B" w14:textId="12203421" w:rsidR="00F05F4F" w:rsidRPr="00AE5A84" w:rsidRDefault="00F05F4F" w:rsidP="005145E9">
      <w:pPr>
        <w:pStyle w:val="SectionVHeader"/>
        <w:ind w:left="180"/>
        <w:jc w:val="left"/>
        <w:rPr>
          <w:rFonts w:ascii="Sylfaen" w:hAnsi="Sylfaen" w:cstheme="minorHAnsi"/>
          <w:sz w:val="20"/>
          <w:lang w:val="en-US"/>
        </w:rPr>
      </w:pPr>
    </w:p>
    <w:p w14:paraId="787C8D22" w14:textId="5D3F4590" w:rsidR="00F05F4F" w:rsidRPr="00AE5A84" w:rsidRDefault="00F05F4F" w:rsidP="005145E9">
      <w:pPr>
        <w:pStyle w:val="SectionVHeader"/>
        <w:ind w:left="180"/>
        <w:jc w:val="left"/>
        <w:rPr>
          <w:rFonts w:ascii="Sylfaen" w:hAnsi="Sylfaen" w:cstheme="minorHAnsi"/>
          <w:sz w:val="20"/>
          <w:lang w:val="en-US"/>
        </w:rPr>
      </w:pPr>
    </w:p>
    <w:p w14:paraId="5F5C9B06" w14:textId="7EB41CBA" w:rsidR="00F05F4F" w:rsidRPr="00AE5A84" w:rsidRDefault="00F05F4F" w:rsidP="005145E9">
      <w:pPr>
        <w:pStyle w:val="SectionVHeader"/>
        <w:ind w:left="180"/>
        <w:jc w:val="left"/>
        <w:rPr>
          <w:rFonts w:ascii="Sylfaen" w:hAnsi="Sylfaen" w:cstheme="minorHAnsi"/>
          <w:sz w:val="20"/>
          <w:lang w:val="en-US"/>
        </w:rPr>
      </w:pPr>
    </w:p>
    <w:p w14:paraId="794923CE" w14:textId="77777777" w:rsidR="005145E9" w:rsidRPr="00AE5A84" w:rsidRDefault="005145E9" w:rsidP="005145E9">
      <w:pPr>
        <w:pStyle w:val="SectionVHeader"/>
        <w:ind w:left="180"/>
        <w:jc w:val="left"/>
        <w:rPr>
          <w:rFonts w:ascii="Sylfaen" w:hAnsi="Sylfaen" w:cstheme="minorHAnsi"/>
          <w:sz w:val="20"/>
          <w:lang w:val="en-US"/>
        </w:rPr>
      </w:pPr>
    </w:p>
    <w:p w14:paraId="05EF8BED" w14:textId="77777777" w:rsidR="005145E9" w:rsidRPr="00AE5A84" w:rsidRDefault="005145E9" w:rsidP="005145E9">
      <w:pPr>
        <w:pStyle w:val="SectionVHeader"/>
        <w:ind w:left="180"/>
        <w:jc w:val="left"/>
        <w:rPr>
          <w:rFonts w:ascii="Sylfaen" w:hAnsi="Sylfaen" w:cstheme="minorHAnsi"/>
          <w:sz w:val="20"/>
          <w:lang w:val="en-US"/>
        </w:rPr>
      </w:pPr>
    </w:p>
    <w:p w14:paraId="51D7C0C3" w14:textId="77777777" w:rsidR="005145E9" w:rsidRPr="00AE5A84" w:rsidRDefault="005145E9" w:rsidP="005145E9">
      <w:pPr>
        <w:pStyle w:val="SectionVHeader"/>
        <w:ind w:left="180"/>
        <w:jc w:val="left"/>
        <w:rPr>
          <w:rFonts w:ascii="Sylfaen" w:hAnsi="Sylfaen" w:cstheme="minorHAnsi"/>
          <w:sz w:val="20"/>
          <w:lang w:val="en-US"/>
        </w:rPr>
      </w:pPr>
    </w:p>
    <w:p w14:paraId="5D0AE57C" w14:textId="77777777" w:rsidR="005145E9" w:rsidRPr="00AE5A84" w:rsidRDefault="005145E9" w:rsidP="00180798">
      <w:pPr>
        <w:pStyle w:val="SectionVHeader"/>
        <w:ind w:left="180"/>
        <w:jc w:val="left"/>
        <w:outlineLvl w:val="2"/>
        <w:rPr>
          <w:rFonts w:ascii="Sylfaen" w:hAnsi="Sylfaen" w:cstheme="minorHAnsi"/>
          <w:sz w:val="20"/>
          <w:lang w:val="en-US"/>
        </w:rPr>
      </w:pPr>
      <w:bookmarkStart w:id="237" w:name="_Toc118970256"/>
      <w:r w:rsidRPr="00AE5A84">
        <w:rPr>
          <w:rFonts w:ascii="Sylfaen" w:hAnsi="Sylfaen" w:cstheme="minorHAnsi"/>
          <w:sz w:val="20"/>
          <w:lang w:val="en-US"/>
        </w:rPr>
        <w:lastRenderedPageBreak/>
        <w:t>Form PER – 2:  Resumé of Proposed Personnel</w:t>
      </w:r>
      <w:bookmarkEnd w:id="235"/>
      <w:bookmarkEnd w:id="236"/>
      <w:bookmarkEnd w:id="237"/>
      <w:r w:rsidRPr="00AE5A84">
        <w:rPr>
          <w:rFonts w:ascii="Sylfaen" w:hAnsi="Sylfaen" w:cstheme="minorHAnsi"/>
          <w:sz w:val="20"/>
          <w:lang w:val="en-US"/>
        </w:rPr>
        <w:t xml:space="preserve">  </w:t>
      </w:r>
    </w:p>
    <w:p w14:paraId="0612AE6D" w14:textId="77777777" w:rsidR="005145E9" w:rsidRPr="00AE5A84" w:rsidRDefault="005145E9" w:rsidP="005145E9">
      <w:pPr>
        <w:pStyle w:val="SectionVHeader"/>
        <w:ind w:left="180"/>
        <w:jc w:val="left"/>
        <w:rPr>
          <w:rStyle w:val="Table"/>
          <w:rFonts w:ascii="Sylfaen" w:hAnsi="Sylfaen" w:cstheme="minorHAnsi"/>
          <w:b w:val="0"/>
          <w:iCs/>
          <w:spacing w:val="-2"/>
          <w:lang w:val="en-US"/>
        </w:rPr>
      </w:pPr>
    </w:p>
    <w:p w14:paraId="15BA400D" w14:textId="66498F0C" w:rsidR="005145E9" w:rsidRPr="00AE5A84" w:rsidRDefault="005145E9" w:rsidP="005145E9">
      <w:pPr>
        <w:pStyle w:val="SectionVHeader"/>
        <w:ind w:left="180"/>
        <w:jc w:val="left"/>
        <w:rPr>
          <w:rFonts w:ascii="Sylfaen" w:hAnsi="Sylfaen" w:cstheme="minorHAnsi"/>
          <w:sz w:val="20"/>
          <w:lang w:val="en-US"/>
        </w:rPr>
      </w:pPr>
      <w:r w:rsidRPr="00AE5A84">
        <w:rPr>
          <w:rFonts w:ascii="Sylfaen" w:hAnsi="Sylfaen" w:cstheme="minorHAnsi"/>
          <w:b w:val="0"/>
          <w:iCs/>
          <w:spacing w:val="-2"/>
          <w:sz w:val="20"/>
          <w:lang w:val="en-US"/>
        </w:rPr>
        <w:t xml:space="preserve">The </w:t>
      </w:r>
      <w:r w:rsidR="000F370D">
        <w:rPr>
          <w:rFonts w:ascii="Sylfaen" w:hAnsi="Sylfaen" w:cstheme="minorHAnsi"/>
          <w:b w:val="0"/>
          <w:iCs/>
          <w:spacing w:val="-2"/>
          <w:sz w:val="20"/>
          <w:lang w:val="en-US"/>
        </w:rPr>
        <w:t>Bidder</w:t>
      </w:r>
      <w:r w:rsidRPr="00AE5A84">
        <w:rPr>
          <w:rFonts w:ascii="Sylfaen" w:hAnsi="Sylfaen" w:cstheme="minorHAnsi"/>
          <w:b w:val="0"/>
          <w:iCs/>
          <w:spacing w:val="-2"/>
          <w:sz w:val="20"/>
          <w:lang w:val="en-US"/>
        </w:rPr>
        <w:t xml:space="preserve"> shall provide all the information requested below. Use one form for each position.</w:t>
      </w:r>
    </w:p>
    <w:p w14:paraId="2537EBE5" w14:textId="77777777" w:rsidR="005145E9" w:rsidRPr="00AE5A84" w:rsidRDefault="005145E9" w:rsidP="005145E9">
      <w:pPr>
        <w:pStyle w:val="TOC1"/>
        <w:suppressAutoHyphens/>
        <w:spacing w:after="48"/>
        <w:ind w:left="1275" w:hanging="1275"/>
        <w:rPr>
          <w:rStyle w:val="Table"/>
          <w:rFonts w:ascii="Sylfaen" w:hAnsi="Sylfaen" w:cstheme="minorHAnsi"/>
          <w:b/>
          <w:bCs/>
          <w:iCs/>
          <w:spacing w:val="-2"/>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5145E9" w:rsidRPr="00AE5A84" w14:paraId="56CD6215" w14:textId="77777777" w:rsidTr="00A903E7">
        <w:trPr>
          <w:cantSplit/>
          <w:jc w:val="center"/>
        </w:trPr>
        <w:tc>
          <w:tcPr>
            <w:tcW w:w="9090" w:type="dxa"/>
            <w:gridSpan w:val="3"/>
            <w:tcBorders>
              <w:top w:val="single" w:sz="6" w:space="0" w:color="auto"/>
              <w:left w:val="single" w:sz="6" w:space="0" w:color="auto"/>
              <w:right w:val="single" w:sz="6" w:space="0" w:color="auto"/>
            </w:tcBorders>
          </w:tcPr>
          <w:p w14:paraId="6D617A5E" w14:textId="77777777" w:rsidR="005145E9" w:rsidRPr="00AE5A84" w:rsidRDefault="005145E9" w:rsidP="00A903E7">
            <w:pPr>
              <w:suppressAutoHyphens/>
              <w:spacing w:before="60" w:after="120"/>
              <w:rPr>
                <w:rStyle w:val="Table"/>
                <w:rFonts w:ascii="Sylfaen" w:hAnsi="Sylfaen" w:cstheme="minorHAnsi"/>
                <w:b/>
                <w:bCs/>
                <w:iCs/>
                <w:spacing w:val="-2"/>
                <w:sz w:val="16"/>
              </w:rPr>
            </w:pPr>
            <w:r w:rsidRPr="00AE5A84">
              <w:rPr>
                <w:rStyle w:val="Table"/>
                <w:rFonts w:ascii="Sylfaen" w:hAnsi="Sylfaen" w:cstheme="minorHAnsi"/>
                <w:b/>
                <w:bCs/>
                <w:iCs/>
                <w:spacing w:val="-2"/>
                <w:sz w:val="16"/>
              </w:rPr>
              <w:t>Position</w:t>
            </w:r>
          </w:p>
          <w:p w14:paraId="4FA0619B" w14:textId="77777777" w:rsidR="005145E9" w:rsidRPr="00AE5A84" w:rsidRDefault="005145E9" w:rsidP="00A903E7">
            <w:pPr>
              <w:tabs>
                <w:tab w:val="left" w:pos="1638"/>
                <w:tab w:val="left" w:pos="1998"/>
              </w:tabs>
              <w:suppressAutoHyphens/>
              <w:spacing w:after="71"/>
              <w:ind w:left="378" w:hanging="378"/>
              <w:rPr>
                <w:rStyle w:val="Table"/>
                <w:rFonts w:ascii="Sylfaen" w:hAnsi="Sylfaen" w:cstheme="minorHAnsi"/>
                <w:b/>
                <w:bCs/>
                <w:iCs/>
                <w:spacing w:val="-2"/>
                <w:sz w:val="16"/>
              </w:rPr>
            </w:pPr>
          </w:p>
        </w:tc>
      </w:tr>
      <w:tr w:rsidR="005145E9" w:rsidRPr="00AE5A84" w14:paraId="39230E0B" w14:textId="77777777" w:rsidTr="00A903E7">
        <w:trPr>
          <w:cantSplit/>
          <w:jc w:val="center"/>
        </w:trPr>
        <w:tc>
          <w:tcPr>
            <w:tcW w:w="1440" w:type="dxa"/>
            <w:tcBorders>
              <w:top w:val="single" w:sz="6" w:space="0" w:color="auto"/>
              <w:left w:val="single" w:sz="6" w:space="0" w:color="auto"/>
            </w:tcBorders>
          </w:tcPr>
          <w:p w14:paraId="20389340" w14:textId="77777777" w:rsidR="005145E9" w:rsidRPr="00AE5A84" w:rsidRDefault="005145E9" w:rsidP="00A903E7">
            <w:pPr>
              <w:suppressAutoHyphens/>
              <w:spacing w:before="60" w:after="120"/>
              <w:rPr>
                <w:rStyle w:val="Table"/>
                <w:rFonts w:ascii="Sylfaen" w:hAnsi="Sylfaen" w:cstheme="minorHAnsi"/>
                <w:b/>
                <w:bCs/>
                <w:iCs/>
                <w:spacing w:val="-2"/>
                <w:sz w:val="16"/>
              </w:rPr>
            </w:pPr>
            <w:r w:rsidRPr="00AE5A84">
              <w:rPr>
                <w:rStyle w:val="Table"/>
                <w:rFonts w:ascii="Sylfaen" w:hAnsi="Sylfaen" w:cstheme="minorHAnsi"/>
                <w:b/>
                <w:bCs/>
                <w:iCs/>
                <w:spacing w:val="-2"/>
                <w:sz w:val="16"/>
              </w:rPr>
              <w:t>Personnel information</w:t>
            </w:r>
          </w:p>
        </w:tc>
        <w:tc>
          <w:tcPr>
            <w:tcW w:w="3960" w:type="dxa"/>
            <w:tcBorders>
              <w:top w:val="single" w:sz="6" w:space="0" w:color="auto"/>
              <w:left w:val="single" w:sz="6" w:space="0" w:color="auto"/>
            </w:tcBorders>
          </w:tcPr>
          <w:p w14:paraId="3575CD00" w14:textId="77777777" w:rsidR="005145E9" w:rsidRPr="00AE5A84" w:rsidRDefault="005145E9" w:rsidP="00A903E7">
            <w:pPr>
              <w:suppressAutoHyphens/>
              <w:spacing w:before="60" w:after="120"/>
              <w:rPr>
                <w:rStyle w:val="Table"/>
                <w:rFonts w:ascii="Sylfaen" w:hAnsi="Sylfaen" w:cstheme="minorHAnsi"/>
                <w:b/>
                <w:bCs/>
                <w:iCs/>
                <w:spacing w:val="-2"/>
                <w:sz w:val="16"/>
              </w:rPr>
            </w:pPr>
            <w:r w:rsidRPr="00AE5A84">
              <w:rPr>
                <w:rStyle w:val="Table"/>
                <w:rFonts w:ascii="Sylfaen" w:hAnsi="Sylfaen" w:cstheme="minorHAnsi"/>
                <w:b/>
                <w:bCs/>
                <w:iCs/>
                <w:spacing w:val="-2"/>
                <w:sz w:val="16"/>
              </w:rPr>
              <w:t xml:space="preserve">Name </w:t>
            </w:r>
          </w:p>
          <w:p w14:paraId="03464F2C" w14:textId="77777777" w:rsidR="005145E9" w:rsidRPr="00AE5A84" w:rsidRDefault="005145E9" w:rsidP="00A903E7">
            <w:pPr>
              <w:suppressAutoHyphens/>
              <w:spacing w:after="71"/>
              <w:rPr>
                <w:rStyle w:val="Table"/>
                <w:rFonts w:ascii="Sylfaen" w:hAnsi="Sylfaen" w:cstheme="minorHAnsi"/>
                <w:b/>
                <w:bCs/>
                <w:iCs/>
                <w:spacing w:val="-2"/>
                <w:sz w:val="16"/>
              </w:rPr>
            </w:pPr>
          </w:p>
        </w:tc>
        <w:tc>
          <w:tcPr>
            <w:tcW w:w="3690" w:type="dxa"/>
            <w:tcBorders>
              <w:top w:val="single" w:sz="6" w:space="0" w:color="auto"/>
              <w:left w:val="single" w:sz="6" w:space="0" w:color="auto"/>
              <w:right w:val="single" w:sz="6" w:space="0" w:color="auto"/>
            </w:tcBorders>
          </w:tcPr>
          <w:p w14:paraId="3B57FA1D" w14:textId="77777777" w:rsidR="005145E9" w:rsidRPr="00AE5A84" w:rsidRDefault="005145E9" w:rsidP="00A903E7">
            <w:pPr>
              <w:suppressAutoHyphens/>
              <w:spacing w:before="60" w:after="120"/>
              <w:rPr>
                <w:rStyle w:val="Table"/>
                <w:rFonts w:ascii="Sylfaen" w:hAnsi="Sylfaen" w:cstheme="minorHAnsi"/>
                <w:b/>
                <w:bCs/>
                <w:iCs/>
                <w:spacing w:val="-2"/>
                <w:sz w:val="16"/>
              </w:rPr>
            </w:pPr>
            <w:r w:rsidRPr="00AE5A84">
              <w:rPr>
                <w:rStyle w:val="Table"/>
                <w:rFonts w:ascii="Sylfaen" w:hAnsi="Sylfaen" w:cstheme="minorHAnsi"/>
                <w:b/>
                <w:bCs/>
                <w:iCs/>
                <w:spacing w:val="-2"/>
                <w:sz w:val="16"/>
              </w:rPr>
              <w:t>Date of birth</w:t>
            </w:r>
          </w:p>
        </w:tc>
      </w:tr>
      <w:tr w:rsidR="005145E9" w:rsidRPr="00AE5A84" w14:paraId="643E35EC" w14:textId="77777777" w:rsidTr="00A903E7">
        <w:trPr>
          <w:cantSplit/>
          <w:jc w:val="center"/>
        </w:trPr>
        <w:tc>
          <w:tcPr>
            <w:tcW w:w="1440" w:type="dxa"/>
            <w:tcBorders>
              <w:left w:val="single" w:sz="6" w:space="0" w:color="auto"/>
            </w:tcBorders>
          </w:tcPr>
          <w:p w14:paraId="10DE8EDF" w14:textId="77777777" w:rsidR="005145E9" w:rsidRPr="00AE5A84" w:rsidRDefault="005145E9" w:rsidP="00A903E7">
            <w:pPr>
              <w:suppressAutoHyphens/>
              <w:spacing w:after="71"/>
              <w:rPr>
                <w:rStyle w:val="Table"/>
                <w:rFonts w:ascii="Sylfaen" w:hAnsi="Sylfaen" w:cstheme="minorHAnsi"/>
                <w:b/>
                <w:bCs/>
                <w:iCs/>
                <w:spacing w:val="-2"/>
                <w:sz w:val="16"/>
              </w:rPr>
            </w:pPr>
          </w:p>
        </w:tc>
        <w:tc>
          <w:tcPr>
            <w:tcW w:w="7650" w:type="dxa"/>
            <w:gridSpan w:val="2"/>
            <w:tcBorders>
              <w:top w:val="single" w:sz="6" w:space="0" w:color="auto"/>
              <w:left w:val="single" w:sz="6" w:space="0" w:color="auto"/>
              <w:right w:val="single" w:sz="6" w:space="0" w:color="auto"/>
            </w:tcBorders>
          </w:tcPr>
          <w:p w14:paraId="451BB071" w14:textId="77777777" w:rsidR="005145E9" w:rsidRPr="00AE5A84" w:rsidRDefault="005145E9" w:rsidP="00A903E7">
            <w:pPr>
              <w:suppressAutoHyphens/>
              <w:spacing w:before="60" w:after="120"/>
              <w:rPr>
                <w:rStyle w:val="Table"/>
                <w:rFonts w:ascii="Sylfaen" w:hAnsi="Sylfaen" w:cstheme="minorHAnsi"/>
                <w:b/>
                <w:bCs/>
                <w:iCs/>
                <w:spacing w:val="-2"/>
                <w:sz w:val="16"/>
              </w:rPr>
            </w:pPr>
            <w:r w:rsidRPr="00AE5A84">
              <w:rPr>
                <w:rStyle w:val="Table"/>
                <w:rFonts w:ascii="Sylfaen" w:hAnsi="Sylfaen" w:cstheme="minorHAnsi"/>
                <w:b/>
                <w:bCs/>
                <w:iCs/>
                <w:spacing w:val="-2"/>
                <w:sz w:val="16"/>
              </w:rPr>
              <w:t>Professional qualifications</w:t>
            </w:r>
          </w:p>
          <w:p w14:paraId="524CB811" w14:textId="77777777" w:rsidR="005145E9" w:rsidRPr="00AE5A84" w:rsidRDefault="005145E9" w:rsidP="00A903E7">
            <w:pPr>
              <w:suppressAutoHyphens/>
              <w:spacing w:before="60" w:after="120"/>
              <w:rPr>
                <w:rStyle w:val="Table"/>
                <w:rFonts w:ascii="Sylfaen" w:hAnsi="Sylfaen" w:cstheme="minorHAnsi"/>
                <w:b/>
                <w:bCs/>
                <w:iCs/>
                <w:spacing w:val="-2"/>
                <w:sz w:val="16"/>
              </w:rPr>
            </w:pPr>
          </w:p>
        </w:tc>
      </w:tr>
      <w:tr w:rsidR="005145E9" w:rsidRPr="00AE5A84" w14:paraId="58BDB01C" w14:textId="77777777" w:rsidTr="00A903E7">
        <w:trPr>
          <w:cantSplit/>
          <w:jc w:val="center"/>
        </w:trPr>
        <w:tc>
          <w:tcPr>
            <w:tcW w:w="1440" w:type="dxa"/>
            <w:tcBorders>
              <w:top w:val="single" w:sz="6" w:space="0" w:color="auto"/>
              <w:left w:val="single" w:sz="6" w:space="0" w:color="auto"/>
            </w:tcBorders>
          </w:tcPr>
          <w:p w14:paraId="41A77F18" w14:textId="77777777" w:rsidR="005145E9" w:rsidRPr="00AE5A84" w:rsidRDefault="005145E9" w:rsidP="00A903E7">
            <w:pPr>
              <w:suppressAutoHyphens/>
              <w:spacing w:before="60" w:after="120"/>
              <w:rPr>
                <w:rStyle w:val="Table"/>
                <w:rFonts w:ascii="Sylfaen" w:hAnsi="Sylfaen" w:cstheme="minorHAnsi"/>
                <w:b/>
                <w:bCs/>
                <w:iCs/>
                <w:spacing w:val="-2"/>
                <w:sz w:val="16"/>
              </w:rPr>
            </w:pPr>
            <w:r w:rsidRPr="00AE5A84">
              <w:rPr>
                <w:rStyle w:val="Table"/>
                <w:rFonts w:ascii="Sylfaen" w:hAnsi="Sylfaen" w:cstheme="minorHAnsi"/>
                <w:b/>
                <w:bCs/>
                <w:iCs/>
                <w:spacing w:val="-2"/>
                <w:sz w:val="16"/>
              </w:rPr>
              <w:t>Present employment</w:t>
            </w:r>
          </w:p>
        </w:tc>
        <w:tc>
          <w:tcPr>
            <w:tcW w:w="7650" w:type="dxa"/>
            <w:gridSpan w:val="2"/>
            <w:tcBorders>
              <w:top w:val="single" w:sz="6" w:space="0" w:color="auto"/>
              <w:left w:val="single" w:sz="6" w:space="0" w:color="auto"/>
              <w:right w:val="single" w:sz="6" w:space="0" w:color="auto"/>
            </w:tcBorders>
          </w:tcPr>
          <w:p w14:paraId="51C385D2" w14:textId="77777777" w:rsidR="005145E9" w:rsidRPr="00AE5A84" w:rsidRDefault="005145E9" w:rsidP="00A903E7">
            <w:pPr>
              <w:suppressAutoHyphens/>
              <w:spacing w:before="60" w:after="120"/>
              <w:rPr>
                <w:rStyle w:val="Table"/>
                <w:rFonts w:ascii="Sylfaen" w:hAnsi="Sylfaen" w:cstheme="minorHAnsi"/>
                <w:b/>
                <w:bCs/>
                <w:iCs/>
                <w:spacing w:val="-2"/>
                <w:sz w:val="16"/>
              </w:rPr>
            </w:pPr>
            <w:r w:rsidRPr="00AE5A84">
              <w:rPr>
                <w:rStyle w:val="Table"/>
                <w:rFonts w:ascii="Sylfaen" w:hAnsi="Sylfaen" w:cstheme="minorHAnsi"/>
                <w:b/>
                <w:bCs/>
                <w:iCs/>
                <w:spacing w:val="-2"/>
                <w:sz w:val="16"/>
              </w:rPr>
              <w:t>Name of employer</w:t>
            </w:r>
          </w:p>
          <w:p w14:paraId="54F1BBC7" w14:textId="77777777" w:rsidR="005145E9" w:rsidRPr="00AE5A84" w:rsidRDefault="005145E9" w:rsidP="00A903E7">
            <w:pPr>
              <w:suppressAutoHyphens/>
              <w:spacing w:after="71"/>
              <w:rPr>
                <w:rStyle w:val="Table"/>
                <w:rFonts w:ascii="Sylfaen" w:hAnsi="Sylfaen" w:cstheme="minorHAnsi"/>
                <w:b/>
                <w:bCs/>
                <w:iCs/>
                <w:spacing w:val="-2"/>
                <w:sz w:val="16"/>
              </w:rPr>
            </w:pPr>
          </w:p>
        </w:tc>
      </w:tr>
      <w:tr w:rsidR="005145E9" w:rsidRPr="00AE5A84" w14:paraId="41B64126" w14:textId="77777777" w:rsidTr="00A903E7">
        <w:trPr>
          <w:cantSplit/>
          <w:jc w:val="center"/>
        </w:trPr>
        <w:tc>
          <w:tcPr>
            <w:tcW w:w="1440" w:type="dxa"/>
            <w:tcBorders>
              <w:left w:val="single" w:sz="6" w:space="0" w:color="auto"/>
            </w:tcBorders>
          </w:tcPr>
          <w:p w14:paraId="001A14D1" w14:textId="77777777" w:rsidR="005145E9" w:rsidRPr="00AE5A84" w:rsidRDefault="005145E9" w:rsidP="00A903E7">
            <w:pPr>
              <w:suppressAutoHyphens/>
              <w:spacing w:after="71"/>
              <w:rPr>
                <w:rStyle w:val="Table"/>
                <w:rFonts w:ascii="Sylfaen" w:hAnsi="Sylfaen" w:cstheme="minorHAnsi"/>
                <w:b/>
                <w:bCs/>
                <w:iCs/>
                <w:spacing w:val="-2"/>
                <w:sz w:val="16"/>
              </w:rPr>
            </w:pPr>
          </w:p>
        </w:tc>
        <w:tc>
          <w:tcPr>
            <w:tcW w:w="7650" w:type="dxa"/>
            <w:gridSpan w:val="2"/>
            <w:tcBorders>
              <w:top w:val="single" w:sz="6" w:space="0" w:color="auto"/>
              <w:left w:val="single" w:sz="6" w:space="0" w:color="auto"/>
              <w:right w:val="single" w:sz="6" w:space="0" w:color="auto"/>
            </w:tcBorders>
          </w:tcPr>
          <w:p w14:paraId="039D45F5" w14:textId="77777777" w:rsidR="005145E9" w:rsidRPr="00AE5A84" w:rsidRDefault="005145E9" w:rsidP="00A903E7">
            <w:pPr>
              <w:suppressAutoHyphens/>
              <w:spacing w:before="60" w:after="120"/>
              <w:rPr>
                <w:rStyle w:val="Table"/>
                <w:rFonts w:ascii="Sylfaen" w:hAnsi="Sylfaen" w:cstheme="minorHAnsi"/>
                <w:b/>
                <w:bCs/>
                <w:iCs/>
                <w:spacing w:val="-2"/>
                <w:sz w:val="16"/>
              </w:rPr>
            </w:pPr>
            <w:r w:rsidRPr="00AE5A84">
              <w:rPr>
                <w:rStyle w:val="Table"/>
                <w:rFonts w:ascii="Sylfaen" w:hAnsi="Sylfaen" w:cstheme="minorHAnsi"/>
                <w:b/>
                <w:bCs/>
                <w:iCs/>
                <w:spacing w:val="-2"/>
                <w:sz w:val="16"/>
              </w:rPr>
              <w:t>Address of employer</w:t>
            </w:r>
          </w:p>
          <w:p w14:paraId="43918C0A" w14:textId="77777777" w:rsidR="005145E9" w:rsidRPr="00AE5A84" w:rsidRDefault="005145E9" w:rsidP="00A903E7">
            <w:pPr>
              <w:suppressAutoHyphens/>
              <w:spacing w:before="60" w:after="120"/>
              <w:rPr>
                <w:rStyle w:val="Table"/>
                <w:rFonts w:ascii="Sylfaen" w:hAnsi="Sylfaen" w:cstheme="minorHAnsi"/>
                <w:b/>
                <w:bCs/>
                <w:iCs/>
                <w:spacing w:val="-2"/>
                <w:sz w:val="16"/>
              </w:rPr>
            </w:pPr>
          </w:p>
        </w:tc>
      </w:tr>
      <w:tr w:rsidR="005145E9" w:rsidRPr="00AE5A84" w14:paraId="0732491D" w14:textId="77777777" w:rsidTr="00A903E7">
        <w:trPr>
          <w:cantSplit/>
          <w:jc w:val="center"/>
        </w:trPr>
        <w:tc>
          <w:tcPr>
            <w:tcW w:w="1440" w:type="dxa"/>
            <w:tcBorders>
              <w:left w:val="single" w:sz="6" w:space="0" w:color="auto"/>
            </w:tcBorders>
          </w:tcPr>
          <w:p w14:paraId="07EE1684" w14:textId="77777777" w:rsidR="005145E9" w:rsidRPr="00AE5A84" w:rsidRDefault="005145E9" w:rsidP="00A903E7">
            <w:pPr>
              <w:suppressAutoHyphens/>
              <w:spacing w:after="71"/>
              <w:rPr>
                <w:rStyle w:val="Table"/>
                <w:rFonts w:ascii="Sylfaen" w:hAnsi="Sylfaen" w:cstheme="minorHAnsi"/>
                <w:b/>
                <w:bCs/>
                <w:iCs/>
                <w:spacing w:val="-2"/>
                <w:sz w:val="16"/>
              </w:rPr>
            </w:pPr>
          </w:p>
        </w:tc>
        <w:tc>
          <w:tcPr>
            <w:tcW w:w="3960" w:type="dxa"/>
            <w:tcBorders>
              <w:top w:val="single" w:sz="6" w:space="0" w:color="auto"/>
              <w:left w:val="single" w:sz="6" w:space="0" w:color="auto"/>
            </w:tcBorders>
          </w:tcPr>
          <w:p w14:paraId="53E272E9" w14:textId="77777777" w:rsidR="005145E9" w:rsidRPr="00AE5A84" w:rsidRDefault="005145E9" w:rsidP="00A903E7">
            <w:pPr>
              <w:suppressAutoHyphens/>
              <w:spacing w:before="60" w:after="120"/>
              <w:rPr>
                <w:rStyle w:val="Table"/>
                <w:rFonts w:ascii="Sylfaen" w:hAnsi="Sylfaen" w:cstheme="minorHAnsi"/>
                <w:b/>
                <w:bCs/>
                <w:iCs/>
                <w:spacing w:val="-2"/>
                <w:sz w:val="16"/>
              </w:rPr>
            </w:pPr>
            <w:r w:rsidRPr="00AE5A84">
              <w:rPr>
                <w:rStyle w:val="Table"/>
                <w:rFonts w:ascii="Sylfaen" w:hAnsi="Sylfaen" w:cstheme="minorHAnsi"/>
                <w:b/>
                <w:bCs/>
                <w:iCs/>
                <w:spacing w:val="-2"/>
                <w:sz w:val="16"/>
              </w:rPr>
              <w:t>Telephone</w:t>
            </w:r>
          </w:p>
          <w:p w14:paraId="315F2DE3" w14:textId="77777777" w:rsidR="005145E9" w:rsidRPr="00AE5A84" w:rsidRDefault="005145E9" w:rsidP="00A903E7">
            <w:pPr>
              <w:suppressAutoHyphens/>
              <w:spacing w:before="60" w:after="120"/>
              <w:rPr>
                <w:rStyle w:val="Table"/>
                <w:rFonts w:ascii="Sylfaen" w:hAnsi="Sylfaen" w:cstheme="minorHAnsi"/>
                <w:b/>
                <w:bCs/>
                <w:iCs/>
                <w:spacing w:val="-2"/>
                <w:sz w:val="16"/>
              </w:rPr>
            </w:pPr>
          </w:p>
        </w:tc>
        <w:tc>
          <w:tcPr>
            <w:tcW w:w="3690" w:type="dxa"/>
            <w:tcBorders>
              <w:top w:val="single" w:sz="6" w:space="0" w:color="auto"/>
              <w:left w:val="single" w:sz="6" w:space="0" w:color="auto"/>
              <w:right w:val="single" w:sz="6" w:space="0" w:color="auto"/>
            </w:tcBorders>
          </w:tcPr>
          <w:p w14:paraId="2B701DC1" w14:textId="77777777" w:rsidR="005145E9" w:rsidRPr="00AE5A84" w:rsidRDefault="005145E9" w:rsidP="00A903E7">
            <w:pPr>
              <w:suppressAutoHyphens/>
              <w:spacing w:before="60" w:after="120"/>
              <w:rPr>
                <w:rStyle w:val="Table"/>
                <w:rFonts w:ascii="Sylfaen" w:hAnsi="Sylfaen" w:cstheme="minorHAnsi"/>
                <w:b/>
                <w:bCs/>
                <w:iCs/>
                <w:spacing w:val="-2"/>
                <w:sz w:val="16"/>
              </w:rPr>
            </w:pPr>
            <w:r w:rsidRPr="00AE5A84">
              <w:rPr>
                <w:rStyle w:val="Table"/>
                <w:rFonts w:ascii="Sylfaen" w:hAnsi="Sylfaen" w:cstheme="minorHAnsi"/>
                <w:b/>
                <w:bCs/>
                <w:iCs/>
                <w:spacing w:val="-2"/>
                <w:sz w:val="16"/>
              </w:rPr>
              <w:t>Contact (manager / personnel officer)</w:t>
            </w:r>
          </w:p>
        </w:tc>
      </w:tr>
      <w:tr w:rsidR="005145E9" w:rsidRPr="00AE5A84" w14:paraId="0799DA32" w14:textId="77777777" w:rsidTr="00A903E7">
        <w:trPr>
          <w:cantSplit/>
          <w:jc w:val="center"/>
        </w:trPr>
        <w:tc>
          <w:tcPr>
            <w:tcW w:w="1440" w:type="dxa"/>
            <w:tcBorders>
              <w:left w:val="single" w:sz="6" w:space="0" w:color="auto"/>
            </w:tcBorders>
          </w:tcPr>
          <w:p w14:paraId="2F2B8267" w14:textId="77777777" w:rsidR="005145E9" w:rsidRPr="00AE5A84" w:rsidRDefault="005145E9" w:rsidP="00A903E7">
            <w:pPr>
              <w:suppressAutoHyphens/>
              <w:spacing w:after="71"/>
              <w:rPr>
                <w:rStyle w:val="Table"/>
                <w:rFonts w:ascii="Sylfaen" w:hAnsi="Sylfaen" w:cstheme="minorHAnsi"/>
                <w:b/>
                <w:bCs/>
                <w:iCs/>
                <w:spacing w:val="-2"/>
                <w:sz w:val="16"/>
              </w:rPr>
            </w:pPr>
          </w:p>
        </w:tc>
        <w:tc>
          <w:tcPr>
            <w:tcW w:w="3960" w:type="dxa"/>
            <w:tcBorders>
              <w:top w:val="single" w:sz="6" w:space="0" w:color="auto"/>
              <w:left w:val="single" w:sz="6" w:space="0" w:color="auto"/>
            </w:tcBorders>
          </w:tcPr>
          <w:p w14:paraId="33366AFB" w14:textId="77777777" w:rsidR="005145E9" w:rsidRPr="00AE5A84" w:rsidRDefault="005145E9" w:rsidP="00A903E7">
            <w:pPr>
              <w:suppressAutoHyphens/>
              <w:spacing w:before="60" w:after="120"/>
              <w:rPr>
                <w:rStyle w:val="Table"/>
                <w:rFonts w:ascii="Sylfaen" w:hAnsi="Sylfaen" w:cstheme="minorHAnsi"/>
                <w:b/>
                <w:bCs/>
                <w:iCs/>
                <w:spacing w:val="-2"/>
                <w:sz w:val="16"/>
              </w:rPr>
            </w:pPr>
            <w:r w:rsidRPr="00AE5A84">
              <w:rPr>
                <w:rStyle w:val="Table"/>
                <w:rFonts w:ascii="Sylfaen" w:hAnsi="Sylfaen" w:cstheme="minorHAnsi"/>
                <w:b/>
                <w:bCs/>
                <w:iCs/>
                <w:spacing w:val="-2"/>
                <w:sz w:val="16"/>
              </w:rPr>
              <w:t>Fax</w:t>
            </w:r>
          </w:p>
          <w:p w14:paraId="49B2F68D" w14:textId="77777777" w:rsidR="005145E9" w:rsidRPr="00AE5A84" w:rsidRDefault="005145E9" w:rsidP="00A903E7">
            <w:pPr>
              <w:suppressAutoHyphens/>
              <w:spacing w:before="60" w:after="120"/>
              <w:rPr>
                <w:rStyle w:val="Table"/>
                <w:rFonts w:ascii="Sylfaen" w:hAnsi="Sylfaen" w:cstheme="minorHAnsi"/>
                <w:b/>
                <w:bCs/>
                <w:iCs/>
                <w:spacing w:val="-2"/>
                <w:sz w:val="16"/>
              </w:rPr>
            </w:pPr>
          </w:p>
        </w:tc>
        <w:tc>
          <w:tcPr>
            <w:tcW w:w="3690" w:type="dxa"/>
            <w:tcBorders>
              <w:top w:val="single" w:sz="6" w:space="0" w:color="auto"/>
              <w:left w:val="single" w:sz="6" w:space="0" w:color="auto"/>
              <w:right w:val="single" w:sz="6" w:space="0" w:color="auto"/>
            </w:tcBorders>
          </w:tcPr>
          <w:p w14:paraId="71A9511E" w14:textId="77777777" w:rsidR="005145E9" w:rsidRPr="00AE5A84" w:rsidRDefault="005145E9" w:rsidP="00A903E7">
            <w:pPr>
              <w:suppressAutoHyphens/>
              <w:spacing w:before="60" w:after="120"/>
              <w:rPr>
                <w:rStyle w:val="Table"/>
                <w:rFonts w:ascii="Sylfaen" w:hAnsi="Sylfaen" w:cstheme="minorHAnsi"/>
                <w:b/>
                <w:bCs/>
                <w:iCs/>
                <w:spacing w:val="-2"/>
                <w:sz w:val="16"/>
              </w:rPr>
            </w:pPr>
            <w:r w:rsidRPr="00AE5A84">
              <w:rPr>
                <w:rStyle w:val="Table"/>
                <w:rFonts w:ascii="Sylfaen" w:hAnsi="Sylfaen" w:cstheme="minorHAnsi"/>
                <w:b/>
                <w:bCs/>
                <w:iCs/>
                <w:spacing w:val="-2"/>
                <w:sz w:val="16"/>
              </w:rPr>
              <w:t>E-mail</w:t>
            </w:r>
          </w:p>
        </w:tc>
      </w:tr>
      <w:tr w:rsidR="005145E9" w:rsidRPr="00AE5A84" w14:paraId="6C722A6F" w14:textId="77777777" w:rsidTr="00A903E7">
        <w:trPr>
          <w:cantSplit/>
          <w:jc w:val="center"/>
        </w:trPr>
        <w:tc>
          <w:tcPr>
            <w:tcW w:w="1440" w:type="dxa"/>
            <w:tcBorders>
              <w:left w:val="single" w:sz="6" w:space="0" w:color="auto"/>
              <w:bottom w:val="single" w:sz="6" w:space="0" w:color="auto"/>
            </w:tcBorders>
          </w:tcPr>
          <w:p w14:paraId="34547207" w14:textId="77777777" w:rsidR="005145E9" w:rsidRPr="00AE5A84" w:rsidRDefault="005145E9" w:rsidP="00A903E7">
            <w:pPr>
              <w:suppressAutoHyphens/>
              <w:spacing w:after="71"/>
              <w:rPr>
                <w:rStyle w:val="Table"/>
                <w:rFonts w:ascii="Sylfaen" w:hAnsi="Sylfaen" w:cstheme="minorHAnsi"/>
                <w:b/>
                <w:bCs/>
                <w:iCs/>
                <w:spacing w:val="-2"/>
                <w:sz w:val="16"/>
              </w:rPr>
            </w:pPr>
          </w:p>
        </w:tc>
        <w:tc>
          <w:tcPr>
            <w:tcW w:w="3960" w:type="dxa"/>
            <w:tcBorders>
              <w:top w:val="single" w:sz="6" w:space="0" w:color="auto"/>
              <w:left w:val="single" w:sz="6" w:space="0" w:color="auto"/>
              <w:bottom w:val="single" w:sz="6" w:space="0" w:color="auto"/>
            </w:tcBorders>
          </w:tcPr>
          <w:p w14:paraId="26A7436C" w14:textId="77777777" w:rsidR="005145E9" w:rsidRPr="00AE5A84" w:rsidRDefault="005145E9" w:rsidP="00A903E7">
            <w:pPr>
              <w:suppressAutoHyphens/>
              <w:spacing w:before="60" w:after="120"/>
              <w:rPr>
                <w:rStyle w:val="Table"/>
                <w:rFonts w:ascii="Sylfaen" w:hAnsi="Sylfaen" w:cstheme="minorHAnsi"/>
                <w:b/>
                <w:bCs/>
                <w:iCs/>
                <w:spacing w:val="-2"/>
                <w:sz w:val="16"/>
              </w:rPr>
            </w:pPr>
            <w:r w:rsidRPr="00AE5A84">
              <w:rPr>
                <w:rStyle w:val="Table"/>
                <w:rFonts w:ascii="Sylfaen" w:hAnsi="Sylfaen" w:cstheme="minorHAnsi"/>
                <w:b/>
                <w:bCs/>
                <w:iCs/>
                <w:spacing w:val="-2"/>
                <w:sz w:val="16"/>
              </w:rPr>
              <w:t>Job title</w:t>
            </w:r>
          </w:p>
          <w:p w14:paraId="79D247A5" w14:textId="77777777" w:rsidR="005145E9" w:rsidRPr="00AE5A84" w:rsidRDefault="005145E9" w:rsidP="00A903E7">
            <w:pPr>
              <w:suppressAutoHyphens/>
              <w:spacing w:before="60" w:after="120"/>
              <w:rPr>
                <w:rStyle w:val="Table"/>
                <w:rFonts w:ascii="Sylfaen" w:hAnsi="Sylfaen" w:cstheme="minorHAnsi"/>
                <w:b/>
                <w:bCs/>
                <w:iCs/>
                <w:spacing w:val="-2"/>
                <w:sz w:val="16"/>
              </w:rPr>
            </w:pPr>
          </w:p>
        </w:tc>
        <w:tc>
          <w:tcPr>
            <w:tcW w:w="3690" w:type="dxa"/>
            <w:tcBorders>
              <w:top w:val="single" w:sz="6" w:space="0" w:color="auto"/>
              <w:left w:val="single" w:sz="6" w:space="0" w:color="auto"/>
              <w:bottom w:val="single" w:sz="6" w:space="0" w:color="auto"/>
              <w:right w:val="single" w:sz="6" w:space="0" w:color="auto"/>
            </w:tcBorders>
          </w:tcPr>
          <w:p w14:paraId="131374BD" w14:textId="77777777" w:rsidR="005145E9" w:rsidRPr="00AE5A84" w:rsidRDefault="005145E9" w:rsidP="00A903E7">
            <w:pPr>
              <w:suppressAutoHyphens/>
              <w:spacing w:before="60" w:after="120"/>
              <w:rPr>
                <w:rStyle w:val="Table"/>
                <w:rFonts w:ascii="Sylfaen" w:hAnsi="Sylfaen" w:cstheme="minorHAnsi"/>
                <w:b/>
                <w:bCs/>
                <w:iCs/>
                <w:spacing w:val="-2"/>
                <w:sz w:val="16"/>
              </w:rPr>
            </w:pPr>
            <w:r w:rsidRPr="00AE5A84">
              <w:rPr>
                <w:rStyle w:val="Table"/>
                <w:rFonts w:ascii="Sylfaen" w:hAnsi="Sylfaen" w:cstheme="minorHAnsi"/>
                <w:b/>
                <w:bCs/>
                <w:iCs/>
                <w:spacing w:val="-2"/>
                <w:sz w:val="16"/>
              </w:rPr>
              <w:t>Years with present employer</w:t>
            </w:r>
          </w:p>
        </w:tc>
      </w:tr>
    </w:tbl>
    <w:p w14:paraId="72D2D1DE" w14:textId="77777777" w:rsidR="005145E9" w:rsidRPr="00AE5A84" w:rsidRDefault="005145E9" w:rsidP="005145E9">
      <w:pPr>
        <w:rPr>
          <w:rStyle w:val="Table"/>
          <w:rFonts w:ascii="Sylfaen" w:hAnsi="Sylfaen" w:cstheme="minorHAnsi"/>
          <w:i/>
          <w:spacing w:val="-2"/>
        </w:rPr>
      </w:pPr>
    </w:p>
    <w:p w14:paraId="1CCA2112" w14:textId="77777777" w:rsidR="005145E9" w:rsidRPr="00AE5A84" w:rsidRDefault="005145E9" w:rsidP="005145E9">
      <w:pPr>
        <w:ind w:left="180" w:right="288"/>
        <w:jc w:val="both"/>
        <w:rPr>
          <w:rStyle w:val="Table"/>
          <w:rFonts w:ascii="Sylfaen" w:hAnsi="Sylfaen" w:cstheme="minorHAnsi"/>
          <w:b/>
          <w:bCs/>
          <w:iCs/>
          <w:spacing w:val="-2"/>
        </w:rPr>
      </w:pPr>
      <w:r w:rsidRPr="00AE5A84">
        <w:rPr>
          <w:rFonts w:ascii="Sylfaen" w:hAnsi="Sylfaen" w:cstheme="minorHAnsi"/>
          <w:sz w:val="20"/>
        </w:rPr>
        <w:t xml:space="preserve">Summarize professional experience in reverse chronological order. Indicate </w:t>
      </w:r>
      <w:proofErr w:type="gramStart"/>
      <w:r w:rsidRPr="00AE5A84">
        <w:rPr>
          <w:rFonts w:ascii="Sylfaen" w:hAnsi="Sylfaen" w:cstheme="minorHAnsi"/>
          <w:sz w:val="20"/>
        </w:rPr>
        <w:t>particular technical</w:t>
      </w:r>
      <w:proofErr w:type="gramEnd"/>
      <w:r w:rsidRPr="00AE5A84">
        <w:rPr>
          <w:rFonts w:ascii="Sylfaen" w:hAnsi="Sylfaen" w:cstheme="minorHAnsi"/>
          <w:sz w:val="20"/>
        </w:rPr>
        <w:t xml:space="preserve"> and managerial experience relevant to the project.</w:t>
      </w:r>
    </w:p>
    <w:p w14:paraId="116366EA" w14:textId="77777777" w:rsidR="005145E9" w:rsidRPr="00AE5A84" w:rsidRDefault="005145E9" w:rsidP="005145E9">
      <w:pPr>
        <w:rPr>
          <w:rStyle w:val="Table"/>
          <w:rFonts w:ascii="Sylfaen" w:hAnsi="Sylfaen" w:cstheme="minorHAnsi"/>
          <w:i/>
          <w:spacing w:val="-2"/>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5145E9" w:rsidRPr="00AE5A84" w14:paraId="6A7A8026" w14:textId="77777777" w:rsidTr="00A903E7">
        <w:trPr>
          <w:cantSplit/>
          <w:jc w:val="center"/>
        </w:trPr>
        <w:tc>
          <w:tcPr>
            <w:tcW w:w="1112" w:type="dxa"/>
            <w:tcBorders>
              <w:top w:val="single" w:sz="6" w:space="0" w:color="auto"/>
              <w:left w:val="single" w:sz="6" w:space="0" w:color="auto"/>
            </w:tcBorders>
          </w:tcPr>
          <w:p w14:paraId="2D6FDB67" w14:textId="77777777" w:rsidR="005145E9" w:rsidRPr="00AE5A84" w:rsidRDefault="005145E9" w:rsidP="00A903E7">
            <w:pPr>
              <w:pStyle w:val="Heading3"/>
              <w:spacing w:before="60"/>
              <w:rPr>
                <w:rStyle w:val="Table"/>
                <w:rFonts w:ascii="Sylfaen" w:hAnsi="Sylfaen" w:cstheme="minorHAnsi"/>
                <w:iCs/>
                <w:szCs w:val="20"/>
              </w:rPr>
            </w:pPr>
            <w:bookmarkStart w:id="238" w:name="_Toc93399876"/>
            <w:bookmarkStart w:id="239" w:name="_Toc93570341"/>
            <w:bookmarkStart w:id="240" w:name="_Toc93587810"/>
            <w:bookmarkStart w:id="241" w:name="_Toc93677026"/>
            <w:bookmarkStart w:id="242" w:name="_Toc118130107"/>
            <w:bookmarkStart w:id="243" w:name="_Toc118970257"/>
            <w:r w:rsidRPr="00AE5A84">
              <w:rPr>
                <w:rStyle w:val="Table"/>
                <w:rFonts w:ascii="Sylfaen" w:hAnsi="Sylfaen" w:cstheme="minorHAnsi"/>
                <w:iCs/>
                <w:szCs w:val="20"/>
              </w:rPr>
              <w:t>From</w:t>
            </w:r>
            <w:bookmarkEnd w:id="238"/>
            <w:bookmarkEnd w:id="239"/>
            <w:bookmarkEnd w:id="240"/>
            <w:bookmarkEnd w:id="241"/>
            <w:bookmarkEnd w:id="242"/>
            <w:bookmarkEnd w:id="243"/>
          </w:p>
        </w:tc>
        <w:tc>
          <w:tcPr>
            <w:tcW w:w="1112" w:type="dxa"/>
            <w:tcBorders>
              <w:top w:val="single" w:sz="6" w:space="0" w:color="auto"/>
              <w:left w:val="single" w:sz="6" w:space="0" w:color="auto"/>
            </w:tcBorders>
          </w:tcPr>
          <w:p w14:paraId="3740C154" w14:textId="77777777" w:rsidR="005145E9" w:rsidRPr="00AE5A84" w:rsidRDefault="005145E9" w:rsidP="00A903E7">
            <w:pPr>
              <w:pStyle w:val="Heading3"/>
              <w:spacing w:before="60"/>
              <w:rPr>
                <w:rStyle w:val="Table"/>
                <w:rFonts w:ascii="Sylfaen" w:hAnsi="Sylfaen" w:cstheme="minorHAnsi"/>
                <w:iCs/>
                <w:szCs w:val="20"/>
              </w:rPr>
            </w:pPr>
            <w:bookmarkStart w:id="244" w:name="_Toc93399877"/>
            <w:bookmarkStart w:id="245" w:name="_Toc93570342"/>
            <w:bookmarkStart w:id="246" w:name="_Toc93587811"/>
            <w:bookmarkStart w:id="247" w:name="_Toc93677027"/>
            <w:bookmarkStart w:id="248" w:name="_Toc118130108"/>
            <w:bookmarkStart w:id="249" w:name="_Toc118970258"/>
            <w:r w:rsidRPr="00AE5A84">
              <w:rPr>
                <w:rStyle w:val="Table"/>
                <w:rFonts w:ascii="Sylfaen" w:hAnsi="Sylfaen" w:cstheme="minorHAnsi"/>
                <w:iCs/>
                <w:szCs w:val="20"/>
              </w:rPr>
              <w:t>To</w:t>
            </w:r>
            <w:bookmarkEnd w:id="244"/>
            <w:bookmarkEnd w:id="245"/>
            <w:bookmarkEnd w:id="246"/>
            <w:bookmarkEnd w:id="247"/>
            <w:bookmarkEnd w:id="248"/>
            <w:bookmarkEnd w:id="249"/>
          </w:p>
        </w:tc>
        <w:tc>
          <w:tcPr>
            <w:tcW w:w="7136" w:type="dxa"/>
            <w:tcBorders>
              <w:top w:val="single" w:sz="6" w:space="0" w:color="auto"/>
              <w:left w:val="single" w:sz="6" w:space="0" w:color="auto"/>
              <w:right w:val="single" w:sz="6" w:space="0" w:color="auto"/>
            </w:tcBorders>
          </w:tcPr>
          <w:p w14:paraId="4A459539" w14:textId="77777777" w:rsidR="005145E9" w:rsidRPr="00AE5A84" w:rsidRDefault="005145E9" w:rsidP="00A903E7">
            <w:pPr>
              <w:pStyle w:val="Heading3"/>
              <w:spacing w:before="60"/>
              <w:rPr>
                <w:rStyle w:val="Table"/>
                <w:rFonts w:ascii="Sylfaen" w:hAnsi="Sylfaen" w:cstheme="minorHAnsi"/>
                <w:iCs/>
                <w:szCs w:val="20"/>
              </w:rPr>
            </w:pPr>
            <w:bookmarkStart w:id="250" w:name="_Toc93399878"/>
            <w:bookmarkStart w:id="251" w:name="_Toc93570343"/>
            <w:bookmarkStart w:id="252" w:name="_Toc93587812"/>
            <w:bookmarkStart w:id="253" w:name="_Toc93677028"/>
            <w:bookmarkStart w:id="254" w:name="_Toc118130109"/>
            <w:bookmarkStart w:id="255" w:name="_Toc118970259"/>
            <w:r w:rsidRPr="00AE5A84">
              <w:rPr>
                <w:rStyle w:val="Table"/>
                <w:rFonts w:ascii="Sylfaen" w:hAnsi="Sylfaen" w:cstheme="minorHAnsi"/>
                <w:iCs/>
                <w:szCs w:val="20"/>
              </w:rPr>
              <w:t>Company/Project/Position/Relevant Technical and Management Experience</w:t>
            </w:r>
            <w:bookmarkEnd w:id="250"/>
            <w:bookmarkEnd w:id="251"/>
            <w:bookmarkEnd w:id="252"/>
            <w:bookmarkEnd w:id="253"/>
            <w:bookmarkEnd w:id="254"/>
            <w:bookmarkEnd w:id="255"/>
          </w:p>
        </w:tc>
      </w:tr>
      <w:tr w:rsidR="005145E9" w:rsidRPr="00AE5A84" w14:paraId="145CF74D" w14:textId="77777777" w:rsidTr="00A903E7">
        <w:trPr>
          <w:cantSplit/>
          <w:jc w:val="center"/>
        </w:trPr>
        <w:tc>
          <w:tcPr>
            <w:tcW w:w="1112" w:type="dxa"/>
            <w:tcBorders>
              <w:top w:val="single" w:sz="6" w:space="0" w:color="auto"/>
              <w:left w:val="single" w:sz="6" w:space="0" w:color="auto"/>
            </w:tcBorders>
          </w:tcPr>
          <w:p w14:paraId="789326D7" w14:textId="77777777" w:rsidR="005145E9" w:rsidRPr="00AE5A84" w:rsidRDefault="005145E9" w:rsidP="00A903E7">
            <w:pPr>
              <w:suppressAutoHyphens/>
              <w:spacing w:after="71"/>
              <w:rPr>
                <w:rStyle w:val="Table"/>
                <w:rFonts w:ascii="Sylfaen" w:hAnsi="Sylfaen" w:cstheme="minorHAnsi"/>
                <w:i/>
                <w:spacing w:val="-2"/>
              </w:rPr>
            </w:pPr>
          </w:p>
        </w:tc>
        <w:tc>
          <w:tcPr>
            <w:tcW w:w="1112" w:type="dxa"/>
            <w:tcBorders>
              <w:top w:val="single" w:sz="6" w:space="0" w:color="auto"/>
              <w:left w:val="single" w:sz="6" w:space="0" w:color="auto"/>
            </w:tcBorders>
          </w:tcPr>
          <w:p w14:paraId="4045FBAB" w14:textId="77777777" w:rsidR="005145E9" w:rsidRPr="00AE5A84" w:rsidRDefault="005145E9" w:rsidP="00A903E7">
            <w:pPr>
              <w:suppressAutoHyphens/>
              <w:spacing w:after="71"/>
              <w:rPr>
                <w:rStyle w:val="Table"/>
                <w:rFonts w:ascii="Sylfaen" w:hAnsi="Sylfaen" w:cstheme="minorHAnsi"/>
                <w:i/>
                <w:spacing w:val="-2"/>
              </w:rPr>
            </w:pPr>
          </w:p>
        </w:tc>
        <w:tc>
          <w:tcPr>
            <w:tcW w:w="7136" w:type="dxa"/>
            <w:tcBorders>
              <w:top w:val="single" w:sz="6" w:space="0" w:color="auto"/>
              <w:left w:val="single" w:sz="6" w:space="0" w:color="auto"/>
              <w:right w:val="single" w:sz="6" w:space="0" w:color="auto"/>
            </w:tcBorders>
          </w:tcPr>
          <w:p w14:paraId="57D4A8CF" w14:textId="77777777" w:rsidR="005145E9" w:rsidRPr="00AE5A84" w:rsidRDefault="005145E9" w:rsidP="00A903E7">
            <w:pPr>
              <w:suppressAutoHyphens/>
              <w:spacing w:after="71"/>
              <w:rPr>
                <w:rStyle w:val="Table"/>
                <w:rFonts w:ascii="Sylfaen" w:hAnsi="Sylfaen" w:cstheme="minorHAnsi"/>
                <w:i/>
                <w:spacing w:val="-2"/>
              </w:rPr>
            </w:pPr>
          </w:p>
        </w:tc>
      </w:tr>
      <w:tr w:rsidR="005145E9" w:rsidRPr="00AE5A84" w14:paraId="15B88303" w14:textId="77777777" w:rsidTr="00A903E7">
        <w:trPr>
          <w:cantSplit/>
          <w:jc w:val="center"/>
        </w:trPr>
        <w:tc>
          <w:tcPr>
            <w:tcW w:w="1112" w:type="dxa"/>
            <w:tcBorders>
              <w:top w:val="dotted" w:sz="4" w:space="0" w:color="auto"/>
              <w:left w:val="single" w:sz="6" w:space="0" w:color="auto"/>
            </w:tcBorders>
          </w:tcPr>
          <w:p w14:paraId="4D88003E" w14:textId="77777777" w:rsidR="005145E9" w:rsidRPr="00AE5A84" w:rsidRDefault="005145E9" w:rsidP="00A903E7">
            <w:pPr>
              <w:suppressAutoHyphens/>
              <w:spacing w:after="71"/>
              <w:rPr>
                <w:rStyle w:val="Table"/>
                <w:rFonts w:ascii="Sylfaen" w:hAnsi="Sylfaen" w:cstheme="minorHAnsi"/>
                <w:i/>
                <w:spacing w:val="-2"/>
              </w:rPr>
            </w:pPr>
          </w:p>
        </w:tc>
        <w:tc>
          <w:tcPr>
            <w:tcW w:w="1112" w:type="dxa"/>
            <w:tcBorders>
              <w:top w:val="dotted" w:sz="4" w:space="0" w:color="auto"/>
              <w:left w:val="single" w:sz="6" w:space="0" w:color="auto"/>
            </w:tcBorders>
          </w:tcPr>
          <w:p w14:paraId="757E17FF" w14:textId="77777777" w:rsidR="005145E9" w:rsidRPr="00AE5A84" w:rsidRDefault="005145E9" w:rsidP="00A903E7">
            <w:pPr>
              <w:suppressAutoHyphens/>
              <w:spacing w:after="71"/>
              <w:rPr>
                <w:rStyle w:val="Table"/>
                <w:rFonts w:ascii="Sylfaen" w:hAnsi="Sylfaen" w:cstheme="minorHAnsi"/>
                <w:i/>
                <w:spacing w:val="-2"/>
              </w:rPr>
            </w:pPr>
          </w:p>
        </w:tc>
        <w:tc>
          <w:tcPr>
            <w:tcW w:w="7136" w:type="dxa"/>
            <w:tcBorders>
              <w:top w:val="dotted" w:sz="4" w:space="0" w:color="auto"/>
              <w:left w:val="single" w:sz="6" w:space="0" w:color="auto"/>
              <w:right w:val="single" w:sz="6" w:space="0" w:color="auto"/>
            </w:tcBorders>
          </w:tcPr>
          <w:p w14:paraId="016B8ACD" w14:textId="77777777" w:rsidR="005145E9" w:rsidRPr="00AE5A84" w:rsidRDefault="005145E9" w:rsidP="00A903E7">
            <w:pPr>
              <w:suppressAutoHyphens/>
              <w:spacing w:after="71"/>
              <w:rPr>
                <w:rStyle w:val="Table"/>
                <w:rFonts w:ascii="Sylfaen" w:hAnsi="Sylfaen" w:cstheme="minorHAnsi"/>
                <w:i/>
                <w:spacing w:val="-2"/>
              </w:rPr>
            </w:pPr>
          </w:p>
        </w:tc>
      </w:tr>
      <w:tr w:rsidR="005145E9" w:rsidRPr="00AE5A84" w14:paraId="747C115C" w14:textId="77777777" w:rsidTr="00A903E7">
        <w:trPr>
          <w:cantSplit/>
          <w:jc w:val="center"/>
        </w:trPr>
        <w:tc>
          <w:tcPr>
            <w:tcW w:w="1112" w:type="dxa"/>
            <w:tcBorders>
              <w:top w:val="dotted" w:sz="4" w:space="0" w:color="auto"/>
              <w:left w:val="single" w:sz="6" w:space="0" w:color="auto"/>
              <w:bottom w:val="dotted" w:sz="4" w:space="0" w:color="auto"/>
            </w:tcBorders>
          </w:tcPr>
          <w:p w14:paraId="6286C7D5" w14:textId="77777777" w:rsidR="005145E9" w:rsidRPr="00AE5A84" w:rsidRDefault="005145E9" w:rsidP="00A903E7">
            <w:pPr>
              <w:suppressAutoHyphens/>
              <w:spacing w:after="71"/>
              <w:rPr>
                <w:rStyle w:val="Table"/>
                <w:rFonts w:ascii="Sylfaen" w:hAnsi="Sylfaen" w:cstheme="minorHAnsi"/>
                <w:i/>
                <w:spacing w:val="-2"/>
              </w:rPr>
            </w:pPr>
          </w:p>
        </w:tc>
        <w:tc>
          <w:tcPr>
            <w:tcW w:w="1112" w:type="dxa"/>
            <w:tcBorders>
              <w:top w:val="dotted" w:sz="4" w:space="0" w:color="auto"/>
              <w:left w:val="single" w:sz="6" w:space="0" w:color="auto"/>
              <w:bottom w:val="dotted" w:sz="4" w:space="0" w:color="auto"/>
            </w:tcBorders>
          </w:tcPr>
          <w:p w14:paraId="67AD0F21" w14:textId="77777777" w:rsidR="005145E9" w:rsidRPr="00AE5A84" w:rsidRDefault="005145E9" w:rsidP="00A903E7">
            <w:pPr>
              <w:suppressAutoHyphens/>
              <w:spacing w:after="71"/>
              <w:rPr>
                <w:rStyle w:val="Table"/>
                <w:rFonts w:ascii="Sylfaen" w:hAnsi="Sylfaen" w:cstheme="minorHAnsi"/>
                <w:i/>
                <w:spacing w:val="-2"/>
              </w:rPr>
            </w:pPr>
          </w:p>
        </w:tc>
        <w:tc>
          <w:tcPr>
            <w:tcW w:w="7136" w:type="dxa"/>
            <w:tcBorders>
              <w:top w:val="dotted" w:sz="4" w:space="0" w:color="auto"/>
              <w:left w:val="single" w:sz="6" w:space="0" w:color="auto"/>
              <w:bottom w:val="dotted" w:sz="4" w:space="0" w:color="auto"/>
              <w:right w:val="single" w:sz="6" w:space="0" w:color="auto"/>
            </w:tcBorders>
          </w:tcPr>
          <w:p w14:paraId="752A57ED" w14:textId="77777777" w:rsidR="005145E9" w:rsidRPr="00AE5A84" w:rsidRDefault="005145E9" w:rsidP="00A903E7">
            <w:pPr>
              <w:suppressAutoHyphens/>
              <w:spacing w:after="71"/>
              <w:rPr>
                <w:rStyle w:val="Table"/>
                <w:rFonts w:ascii="Sylfaen" w:hAnsi="Sylfaen" w:cstheme="minorHAnsi"/>
                <w:i/>
                <w:spacing w:val="-2"/>
              </w:rPr>
            </w:pPr>
          </w:p>
        </w:tc>
      </w:tr>
      <w:tr w:rsidR="005145E9" w:rsidRPr="00AE5A84" w14:paraId="13181706" w14:textId="77777777" w:rsidTr="00A903E7">
        <w:trPr>
          <w:cantSplit/>
          <w:jc w:val="center"/>
        </w:trPr>
        <w:tc>
          <w:tcPr>
            <w:tcW w:w="1112" w:type="dxa"/>
            <w:tcBorders>
              <w:top w:val="dotted" w:sz="4" w:space="0" w:color="auto"/>
              <w:left w:val="single" w:sz="6" w:space="0" w:color="auto"/>
              <w:bottom w:val="dotted" w:sz="4" w:space="0" w:color="auto"/>
            </w:tcBorders>
          </w:tcPr>
          <w:p w14:paraId="56B2F6C6" w14:textId="77777777" w:rsidR="005145E9" w:rsidRPr="00AE5A84" w:rsidRDefault="005145E9" w:rsidP="00A903E7">
            <w:pPr>
              <w:suppressAutoHyphens/>
              <w:spacing w:after="71"/>
              <w:rPr>
                <w:rStyle w:val="Table"/>
                <w:rFonts w:ascii="Sylfaen" w:hAnsi="Sylfaen" w:cstheme="minorHAnsi"/>
                <w:i/>
                <w:spacing w:val="-2"/>
              </w:rPr>
            </w:pPr>
          </w:p>
        </w:tc>
        <w:tc>
          <w:tcPr>
            <w:tcW w:w="1112" w:type="dxa"/>
            <w:tcBorders>
              <w:top w:val="dotted" w:sz="4" w:space="0" w:color="auto"/>
              <w:left w:val="single" w:sz="6" w:space="0" w:color="auto"/>
              <w:bottom w:val="dotted" w:sz="4" w:space="0" w:color="auto"/>
            </w:tcBorders>
          </w:tcPr>
          <w:p w14:paraId="2AB1E99D" w14:textId="77777777" w:rsidR="005145E9" w:rsidRPr="00AE5A84" w:rsidRDefault="005145E9" w:rsidP="00A903E7">
            <w:pPr>
              <w:suppressAutoHyphens/>
              <w:spacing w:after="71"/>
              <w:rPr>
                <w:rStyle w:val="Table"/>
                <w:rFonts w:ascii="Sylfaen" w:hAnsi="Sylfaen" w:cstheme="minorHAnsi"/>
                <w:i/>
                <w:spacing w:val="-2"/>
              </w:rPr>
            </w:pPr>
          </w:p>
        </w:tc>
        <w:tc>
          <w:tcPr>
            <w:tcW w:w="7136" w:type="dxa"/>
            <w:tcBorders>
              <w:top w:val="dotted" w:sz="4" w:space="0" w:color="auto"/>
              <w:left w:val="single" w:sz="6" w:space="0" w:color="auto"/>
              <w:bottom w:val="dotted" w:sz="4" w:space="0" w:color="auto"/>
              <w:right w:val="single" w:sz="6" w:space="0" w:color="auto"/>
            </w:tcBorders>
          </w:tcPr>
          <w:p w14:paraId="065C0428" w14:textId="77777777" w:rsidR="005145E9" w:rsidRPr="00AE5A84" w:rsidRDefault="005145E9" w:rsidP="00A903E7">
            <w:pPr>
              <w:suppressAutoHyphens/>
              <w:spacing w:after="71"/>
              <w:rPr>
                <w:rStyle w:val="Table"/>
                <w:rFonts w:ascii="Sylfaen" w:hAnsi="Sylfaen" w:cstheme="minorHAnsi"/>
                <w:i/>
                <w:spacing w:val="-2"/>
              </w:rPr>
            </w:pPr>
          </w:p>
        </w:tc>
      </w:tr>
      <w:tr w:rsidR="005145E9" w:rsidRPr="00AE5A84" w14:paraId="7840A393" w14:textId="77777777" w:rsidTr="00A903E7">
        <w:trPr>
          <w:cantSplit/>
          <w:jc w:val="center"/>
        </w:trPr>
        <w:tc>
          <w:tcPr>
            <w:tcW w:w="1112" w:type="dxa"/>
            <w:tcBorders>
              <w:top w:val="dotted" w:sz="4" w:space="0" w:color="auto"/>
              <w:left w:val="single" w:sz="6" w:space="0" w:color="auto"/>
              <w:bottom w:val="dotted" w:sz="4" w:space="0" w:color="auto"/>
            </w:tcBorders>
          </w:tcPr>
          <w:p w14:paraId="0B60EBAB" w14:textId="77777777" w:rsidR="005145E9" w:rsidRPr="00AE5A84" w:rsidRDefault="005145E9" w:rsidP="00A903E7">
            <w:pPr>
              <w:suppressAutoHyphens/>
              <w:spacing w:after="71"/>
              <w:rPr>
                <w:rStyle w:val="Table"/>
                <w:rFonts w:ascii="Sylfaen" w:hAnsi="Sylfaen" w:cstheme="minorHAnsi"/>
                <w:i/>
                <w:spacing w:val="-2"/>
              </w:rPr>
            </w:pPr>
          </w:p>
        </w:tc>
        <w:tc>
          <w:tcPr>
            <w:tcW w:w="1112" w:type="dxa"/>
            <w:tcBorders>
              <w:top w:val="dotted" w:sz="4" w:space="0" w:color="auto"/>
              <w:left w:val="single" w:sz="6" w:space="0" w:color="auto"/>
              <w:bottom w:val="dotted" w:sz="4" w:space="0" w:color="auto"/>
            </w:tcBorders>
          </w:tcPr>
          <w:p w14:paraId="203DAEC7" w14:textId="77777777" w:rsidR="005145E9" w:rsidRPr="00AE5A84" w:rsidRDefault="005145E9" w:rsidP="00A903E7">
            <w:pPr>
              <w:suppressAutoHyphens/>
              <w:spacing w:after="71"/>
              <w:rPr>
                <w:rStyle w:val="Table"/>
                <w:rFonts w:ascii="Sylfaen" w:hAnsi="Sylfaen" w:cstheme="minorHAnsi"/>
                <w:i/>
                <w:spacing w:val="-2"/>
              </w:rPr>
            </w:pPr>
          </w:p>
        </w:tc>
        <w:tc>
          <w:tcPr>
            <w:tcW w:w="7136" w:type="dxa"/>
            <w:tcBorders>
              <w:top w:val="dotted" w:sz="4" w:space="0" w:color="auto"/>
              <w:left w:val="single" w:sz="6" w:space="0" w:color="auto"/>
              <w:bottom w:val="dotted" w:sz="4" w:space="0" w:color="auto"/>
              <w:right w:val="single" w:sz="6" w:space="0" w:color="auto"/>
            </w:tcBorders>
          </w:tcPr>
          <w:p w14:paraId="7966CFD9" w14:textId="77777777" w:rsidR="005145E9" w:rsidRPr="00AE5A84" w:rsidRDefault="005145E9" w:rsidP="00A903E7">
            <w:pPr>
              <w:suppressAutoHyphens/>
              <w:spacing w:after="71"/>
              <w:rPr>
                <w:rStyle w:val="Table"/>
                <w:rFonts w:ascii="Sylfaen" w:hAnsi="Sylfaen" w:cstheme="minorHAnsi"/>
                <w:i/>
                <w:spacing w:val="-2"/>
              </w:rPr>
            </w:pPr>
          </w:p>
        </w:tc>
      </w:tr>
      <w:tr w:rsidR="005145E9" w:rsidRPr="00AE5A84" w14:paraId="182F8BC2" w14:textId="77777777" w:rsidTr="00A903E7">
        <w:trPr>
          <w:cantSplit/>
          <w:jc w:val="center"/>
        </w:trPr>
        <w:tc>
          <w:tcPr>
            <w:tcW w:w="1112" w:type="dxa"/>
            <w:tcBorders>
              <w:top w:val="dotted" w:sz="4" w:space="0" w:color="auto"/>
              <w:left w:val="single" w:sz="6" w:space="0" w:color="auto"/>
              <w:bottom w:val="dotted" w:sz="4" w:space="0" w:color="auto"/>
            </w:tcBorders>
          </w:tcPr>
          <w:p w14:paraId="62D04665" w14:textId="77777777" w:rsidR="005145E9" w:rsidRPr="00AE5A84" w:rsidRDefault="005145E9" w:rsidP="00A903E7">
            <w:pPr>
              <w:suppressAutoHyphens/>
              <w:spacing w:after="71"/>
              <w:rPr>
                <w:rStyle w:val="Table"/>
                <w:rFonts w:ascii="Sylfaen" w:hAnsi="Sylfaen" w:cstheme="minorHAnsi"/>
                <w:i/>
                <w:spacing w:val="-2"/>
              </w:rPr>
            </w:pPr>
          </w:p>
        </w:tc>
        <w:tc>
          <w:tcPr>
            <w:tcW w:w="1112" w:type="dxa"/>
            <w:tcBorders>
              <w:top w:val="dotted" w:sz="4" w:space="0" w:color="auto"/>
              <w:left w:val="single" w:sz="6" w:space="0" w:color="auto"/>
              <w:bottom w:val="dotted" w:sz="4" w:space="0" w:color="auto"/>
            </w:tcBorders>
          </w:tcPr>
          <w:p w14:paraId="6B29849A" w14:textId="77777777" w:rsidR="005145E9" w:rsidRPr="00AE5A84" w:rsidRDefault="005145E9" w:rsidP="00A903E7">
            <w:pPr>
              <w:suppressAutoHyphens/>
              <w:spacing w:after="71"/>
              <w:rPr>
                <w:rStyle w:val="Table"/>
                <w:rFonts w:ascii="Sylfaen" w:hAnsi="Sylfaen" w:cstheme="minorHAnsi"/>
                <w:i/>
                <w:spacing w:val="-2"/>
              </w:rPr>
            </w:pPr>
          </w:p>
        </w:tc>
        <w:tc>
          <w:tcPr>
            <w:tcW w:w="7136" w:type="dxa"/>
            <w:tcBorders>
              <w:top w:val="dotted" w:sz="4" w:space="0" w:color="auto"/>
              <w:left w:val="single" w:sz="6" w:space="0" w:color="auto"/>
              <w:bottom w:val="dotted" w:sz="4" w:space="0" w:color="auto"/>
              <w:right w:val="single" w:sz="6" w:space="0" w:color="auto"/>
            </w:tcBorders>
          </w:tcPr>
          <w:p w14:paraId="32D10813" w14:textId="77777777" w:rsidR="005145E9" w:rsidRPr="00AE5A84" w:rsidRDefault="005145E9" w:rsidP="00A903E7">
            <w:pPr>
              <w:suppressAutoHyphens/>
              <w:spacing w:after="71"/>
              <w:rPr>
                <w:rStyle w:val="Table"/>
                <w:rFonts w:ascii="Sylfaen" w:hAnsi="Sylfaen" w:cstheme="minorHAnsi"/>
                <w:i/>
                <w:spacing w:val="-2"/>
              </w:rPr>
            </w:pPr>
          </w:p>
        </w:tc>
      </w:tr>
      <w:tr w:rsidR="005145E9" w:rsidRPr="00AE5A84" w14:paraId="5F8EB3F6" w14:textId="77777777" w:rsidTr="00A903E7">
        <w:trPr>
          <w:cantSplit/>
          <w:jc w:val="center"/>
        </w:trPr>
        <w:tc>
          <w:tcPr>
            <w:tcW w:w="1112" w:type="dxa"/>
            <w:tcBorders>
              <w:top w:val="dotted" w:sz="4" w:space="0" w:color="auto"/>
              <w:left w:val="single" w:sz="6" w:space="0" w:color="auto"/>
              <w:bottom w:val="dotted" w:sz="4" w:space="0" w:color="auto"/>
            </w:tcBorders>
          </w:tcPr>
          <w:p w14:paraId="7311568F" w14:textId="77777777" w:rsidR="005145E9" w:rsidRPr="00AE5A84" w:rsidRDefault="005145E9" w:rsidP="00A903E7">
            <w:pPr>
              <w:suppressAutoHyphens/>
              <w:spacing w:after="71"/>
              <w:rPr>
                <w:rStyle w:val="Table"/>
                <w:rFonts w:ascii="Sylfaen" w:hAnsi="Sylfaen" w:cstheme="minorHAnsi"/>
                <w:i/>
                <w:spacing w:val="-2"/>
              </w:rPr>
            </w:pPr>
          </w:p>
        </w:tc>
        <w:tc>
          <w:tcPr>
            <w:tcW w:w="1112" w:type="dxa"/>
            <w:tcBorders>
              <w:top w:val="dotted" w:sz="4" w:space="0" w:color="auto"/>
              <w:left w:val="single" w:sz="6" w:space="0" w:color="auto"/>
              <w:bottom w:val="dotted" w:sz="4" w:space="0" w:color="auto"/>
            </w:tcBorders>
          </w:tcPr>
          <w:p w14:paraId="7B3297EB" w14:textId="77777777" w:rsidR="005145E9" w:rsidRPr="00AE5A84" w:rsidRDefault="005145E9" w:rsidP="00A903E7">
            <w:pPr>
              <w:suppressAutoHyphens/>
              <w:spacing w:after="71"/>
              <w:rPr>
                <w:rStyle w:val="Table"/>
                <w:rFonts w:ascii="Sylfaen" w:hAnsi="Sylfaen" w:cstheme="minorHAnsi"/>
                <w:i/>
                <w:spacing w:val="-2"/>
              </w:rPr>
            </w:pPr>
          </w:p>
        </w:tc>
        <w:tc>
          <w:tcPr>
            <w:tcW w:w="7136" w:type="dxa"/>
            <w:tcBorders>
              <w:top w:val="dotted" w:sz="4" w:space="0" w:color="auto"/>
              <w:left w:val="single" w:sz="6" w:space="0" w:color="auto"/>
              <w:bottom w:val="dotted" w:sz="4" w:space="0" w:color="auto"/>
              <w:right w:val="single" w:sz="6" w:space="0" w:color="auto"/>
            </w:tcBorders>
          </w:tcPr>
          <w:p w14:paraId="5EFB08D5" w14:textId="77777777" w:rsidR="005145E9" w:rsidRPr="00AE5A84" w:rsidRDefault="005145E9" w:rsidP="00A903E7">
            <w:pPr>
              <w:suppressAutoHyphens/>
              <w:spacing w:after="71"/>
              <w:rPr>
                <w:rStyle w:val="Table"/>
                <w:rFonts w:ascii="Sylfaen" w:hAnsi="Sylfaen" w:cstheme="minorHAnsi"/>
                <w:i/>
                <w:spacing w:val="-2"/>
              </w:rPr>
            </w:pPr>
          </w:p>
        </w:tc>
      </w:tr>
      <w:tr w:rsidR="005145E9" w:rsidRPr="00AE5A84" w14:paraId="630D0417" w14:textId="77777777" w:rsidTr="00A903E7">
        <w:trPr>
          <w:cantSplit/>
          <w:jc w:val="center"/>
        </w:trPr>
        <w:tc>
          <w:tcPr>
            <w:tcW w:w="1112" w:type="dxa"/>
            <w:tcBorders>
              <w:top w:val="dotted" w:sz="4" w:space="0" w:color="auto"/>
              <w:left w:val="single" w:sz="6" w:space="0" w:color="auto"/>
              <w:bottom w:val="dotted" w:sz="4" w:space="0" w:color="auto"/>
            </w:tcBorders>
          </w:tcPr>
          <w:p w14:paraId="009AC361" w14:textId="77777777" w:rsidR="005145E9" w:rsidRPr="00AE5A84" w:rsidRDefault="005145E9" w:rsidP="00A903E7">
            <w:pPr>
              <w:suppressAutoHyphens/>
              <w:spacing w:after="71"/>
              <w:rPr>
                <w:rStyle w:val="Table"/>
                <w:rFonts w:ascii="Sylfaen" w:hAnsi="Sylfaen" w:cstheme="minorHAnsi"/>
                <w:i/>
                <w:spacing w:val="-2"/>
              </w:rPr>
            </w:pPr>
          </w:p>
        </w:tc>
        <w:tc>
          <w:tcPr>
            <w:tcW w:w="1112" w:type="dxa"/>
            <w:tcBorders>
              <w:top w:val="dotted" w:sz="4" w:space="0" w:color="auto"/>
              <w:left w:val="single" w:sz="6" w:space="0" w:color="auto"/>
              <w:bottom w:val="dotted" w:sz="4" w:space="0" w:color="auto"/>
            </w:tcBorders>
          </w:tcPr>
          <w:p w14:paraId="4C462000" w14:textId="77777777" w:rsidR="005145E9" w:rsidRPr="00AE5A84" w:rsidRDefault="005145E9" w:rsidP="00A903E7">
            <w:pPr>
              <w:suppressAutoHyphens/>
              <w:spacing w:after="71"/>
              <w:rPr>
                <w:rStyle w:val="Table"/>
                <w:rFonts w:ascii="Sylfaen" w:hAnsi="Sylfaen" w:cstheme="minorHAnsi"/>
                <w:i/>
                <w:spacing w:val="-2"/>
              </w:rPr>
            </w:pPr>
          </w:p>
        </w:tc>
        <w:tc>
          <w:tcPr>
            <w:tcW w:w="7136" w:type="dxa"/>
            <w:tcBorders>
              <w:top w:val="dotted" w:sz="4" w:space="0" w:color="auto"/>
              <w:left w:val="single" w:sz="6" w:space="0" w:color="auto"/>
              <w:bottom w:val="dotted" w:sz="4" w:space="0" w:color="auto"/>
              <w:right w:val="single" w:sz="6" w:space="0" w:color="auto"/>
            </w:tcBorders>
          </w:tcPr>
          <w:p w14:paraId="39468FF2" w14:textId="77777777" w:rsidR="005145E9" w:rsidRPr="00AE5A84" w:rsidRDefault="005145E9" w:rsidP="00A903E7">
            <w:pPr>
              <w:suppressAutoHyphens/>
              <w:spacing w:after="71"/>
              <w:rPr>
                <w:rStyle w:val="Table"/>
                <w:rFonts w:ascii="Sylfaen" w:hAnsi="Sylfaen" w:cstheme="minorHAnsi"/>
                <w:i/>
                <w:spacing w:val="-2"/>
              </w:rPr>
            </w:pPr>
          </w:p>
        </w:tc>
      </w:tr>
      <w:tr w:rsidR="005145E9" w:rsidRPr="00AE5A84" w14:paraId="702E75E7" w14:textId="77777777" w:rsidTr="00A903E7">
        <w:trPr>
          <w:cantSplit/>
          <w:jc w:val="center"/>
        </w:trPr>
        <w:tc>
          <w:tcPr>
            <w:tcW w:w="1112" w:type="dxa"/>
            <w:tcBorders>
              <w:left w:val="single" w:sz="6" w:space="0" w:color="auto"/>
              <w:bottom w:val="single" w:sz="6" w:space="0" w:color="auto"/>
            </w:tcBorders>
          </w:tcPr>
          <w:p w14:paraId="0562C3A5" w14:textId="77777777" w:rsidR="005145E9" w:rsidRPr="00AE5A84" w:rsidRDefault="005145E9" w:rsidP="00A903E7">
            <w:pPr>
              <w:suppressAutoHyphens/>
              <w:spacing w:after="71"/>
              <w:rPr>
                <w:rStyle w:val="Table"/>
                <w:rFonts w:ascii="Sylfaen" w:hAnsi="Sylfaen" w:cstheme="minorHAnsi"/>
                <w:i/>
                <w:spacing w:val="-2"/>
              </w:rPr>
            </w:pPr>
          </w:p>
        </w:tc>
        <w:tc>
          <w:tcPr>
            <w:tcW w:w="1112" w:type="dxa"/>
            <w:tcBorders>
              <w:left w:val="single" w:sz="6" w:space="0" w:color="auto"/>
              <w:bottom w:val="single" w:sz="6" w:space="0" w:color="auto"/>
            </w:tcBorders>
          </w:tcPr>
          <w:p w14:paraId="38F849E3" w14:textId="77777777" w:rsidR="005145E9" w:rsidRPr="00AE5A84" w:rsidRDefault="005145E9" w:rsidP="00A903E7">
            <w:pPr>
              <w:suppressAutoHyphens/>
              <w:spacing w:after="71"/>
              <w:rPr>
                <w:rStyle w:val="Table"/>
                <w:rFonts w:ascii="Sylfaen" w:hAnsi="Sylfaen" w:cstheme="minorHAnsi"/>
                <w:i/>
                <w:spacing w:val="-2"/>
              </w:rPr>
            </w:pPr>
          </w:p>
        </w:tc>
        <w:tc>
          <w:tcPr>
            <w:tcW w:w="7136" w:type="dxa"/>
            <w:tcBorders>
              <w:left w:val="single" w:sz="6" w:space="0" w:color="auto"/>
              <w:bottom w:val="single" w:sz="6" w:space="0" w:color="auto"/>
              <w:right w:val="single" w:sz="6" w:space="0" w:color="auto"/>
            </w:tcBorders>
          </w:tcPr>
          <w:p w14:paraId="2837651B" w14:textId="77777777" w:rsidR="005145E9" w:rsidRPr="00AE5A84" w:rsidRDefault="005145E9" w:rsidP="00A903E7">
            <w:pPr>
              <w:suppressAutoHyphens/>
              <w:spacing w:after="71"/>
              <w:rPr>
                <w:rStyle w:val="Table"/>
                <w:rFonts w:ascii="Sylfaen" w:hAnsi="Sylfaen" w:cstheme="minorHAnsi"/>
                <w:i/>
                <w:spacing w:val="-2"/>
              </w:rPr>
            </w:pPr>
          </w:p>
        </w:tc>
      </w:tr>
      <w:bookmarkEnd w:id="214"/>
      <w:bookmarkEnd w:id="215"/>
    </w:tbl>
    <w:p w14:paraId="17B26B41" w14:textId="77777777" w:rsidR="00523D22" w:rsidRDefault="00523D22" w:rsidP="00523D22">
      <w:pPr>
        <w:pStyle w:val="Heading3"/>
        <w:rPr>
          <w:rFonts w:ascii="Sylfaen" w:hAnsi="Sylfaen" w:cstheme="minorHAnsi"/>
          <w:b/>
        </w:rPr>
      </w:pPr>
    </w:p>
    <w:p w14:paraId="01C11E96" w14:textId="77777777" w:rsidR="00737FE1" w:rsidRDefault="00737FE1" w:rsidP="00523D22">
      <w:pPr>
        <w:pStyle w:val="Heading3"/>
        <w:rPr>
          <w:rFonts w:ascii="Sylfaen" w:hAnsi="Sylfaen" w:cstheme="minorHAnsi"/>
          <w:b/>
        </w:rPr>
      </w:pPr>
      <w:bookmarkStart w:id="256" w:name="_Toc118970260"/>
    </w:p>
    <w:p w14:paraId="789DFDA5" w14:textId="44BC2AC2" w:rsidR="00523D22" w:rsidRPr="00AE5A84" w:rsidRDefault="00523D22" w:rsidP="00523D22">
      <w:pPr>
        <w:pStyle w:val="Heading3"/>
        <w:rPr>
          <w:rFonts w:ascii="Sylfaen" w:hAnsi="Sylfaen" w:cstheme="minorHAnsi"/>
          <w:b/>
        </w:rPr>
      </w:pPr>
      <w:r w:rsidRPr="00AE5A84">
        <w:rPr>
          <w:rFonts w:ascii="Sylfaen" w:hAnsi="Sylfaen" w:cstheme="minorHAnsi"/>
          <w:b/>
        </w:rPr>
        <w:t>MANUFACTURER’S AUTHORISATION FORM</w:t>
      </w:r>
      <w:bookmarkEnd w:id="256"/>
    </w:p>
    <w:p w14:paraId="6018A038" w14:textId="77777777" w:rsidR="00523D22" w:rsidRPr="00AE5A84" w:rsidRDefault="00523D22" w:rsidP="00523D22">
      <w:pPr>
        <w:numPr>
          <w:ilvl w:val="12"/>
          <w:numId w:val="0"/>
        </w:numPr>
        <w:ind w:right="902"/>
        <w:jc w:val="center"/>
        <w:rPr>
          <w:rFonts w:ascii="Sylfaen" w:hAnsi="Sylfaen" w:cstheme="minorHAnsi"/>
        </w:rPr>
      </w:pPr>
    </w:p>
    <w:p w14:paraId="2BC77929" w14:textId="77777777" w:rsidR="00523D22" w:rsidRPr="00AE5A84" w:rsidRDefault="00523D22" w:rsidP="00523D22">
      <w:pPr>
        <w:numPr>
          <w:ilvl w:val="12"/>
          <w:numId w:val="0"/>
        </w:numPr>
        <w:ind w:right="902"/>
        <w:jc w:val="right"/>
        <w:rPr>
          <w:rFonts w:ascii="Sylfaen" w:hAnsi="Sylfaen" w:cstheme="minorHAnsi"/>
          <w:sz w:val="20"/>
        </w:rPr>
      </w:pPr>
      <w:r w:rsidRPr="00AE5A84">
        <w:rPr>
          <w:rFonts w:ascii="Sylfaen" w:hAnsi="Sylfaen" w:cstheme="minorHAnsi"/>
          <w:i/>
          <w:sz w:val="20"/>
        </w:rPr>
        <w:t>(date)</w:t>
      </w:r>
    </w:p>
    <w:p w14:paraId="1E7FD431" w14:textId="77777777" w:rsidR="00523D22" w:rsidRPr="00AE5A84" w:rsidRDefault="00523D22" w:rsidP="00523D22">
      <w:pPr>
        <w:numPr>
          <w:ilvl w:val="12"/>
          <w:numId w:val="0"/>
        </w:numPr>
        <w:ind w:right="902"/>
        <w:jc w:val="both"/>
        <w:rPr>
          <w:rFonts w:ascii="Sylfaen" w:hAnsi="Sylfaen" w:cstheme="minorHAnsi"/>
          <w:sz w:val="20"/>
        </w:rPr>
      </w:pPr>
      <w:r w:rsidRPr="00AE5A84">
        <w:rPr>
          <w:rFonts w:ascii="Sylfaen" w:hAnsi="Sylfaen" w:cstheme="minorHAnsi"/>
          <w:sz w:val="20"/>
        </w:rPr>
        <w:t>TO:</w:t>
      </w:r>
      <w:r w:rsidRPr="00AE5A84">
        <w:rPr>
          <w:rFonts w:ascii="Sylfaen" w:hAnsi="Sylfaen" w:cstheme="minorHAnsi"/>
          <w:sz w:val="20"/>
        </w:rPr>
        <w:tab/>
        <w:t>(</w:t>
      </w:r>
      <w:r w:rsidRPr="00AE5A84">
        <w:rPr>
          <w:rFonts w:ascii="Sylfaen" w:hAnsi="Sylfaen" w:cstheme="minorHAnsi"/>
          <w:i/>
          <w:sz w:val="20"/>
        </w:rPr>
        <w:t>Name of the Employer)</w:t>
      </w:r>
    </w:p>
    <w:p w14:paraId="28FC1B6B" w14:textId="77777777" w:rsidR="00523D22" w:rsidRPr="00AE5A84" w:rsidRDefault="00523D22" w:rsidP="00523D22">
      <w:pPr>
        <w:numPr>
          <w:ilvl w:val="12"/>
          <w:numId w:val="0"/>
        </w:numPr>
        <w:ind w:right="902"/>
        <w:jc w:val="both"/>
        <w:rPr>
          <w:rFonts w:ascii="Sylfaen" w:hAnsi="Sylfaen" w:cstheme="minorHAnsi"/>
          <w:sz w:val="20"/>
        </w:rPr>
      </w:pPr>
    </w:p>
    <w:p w14:paraId="6AB49383" w14:textId="77777777" w:rsidR="00523D22" w:rsidRPr="00AE5A84" w:rsidRDefault="00523D22" w:rsidP="00523D22">
      <w:pPr>
        <w:numPr>
          <w:ilvl w:val="12"/>
          <w:numId w:val="0"/>
        </w:numPr>
        <w:ind w:right="902"/>
        <w:jc w:val="both"/>
        <w:rPr>
          <w:rFonts w:ascii="Sylfaen" w:hAnsi="Sylfaen" w:cstheme="minorHAnsi"/>
          <w:sz w:val="20"/>
        </w:rPr>
      </w:pPr>
      <w:r w:rsidRPr="00AE5A84">
        <w:rPr>
          <w:rFonts w:ascii="Sylfaen" w:hAnsi="Sylfaen" w:cstheme="minorHAnsi"/>
          <w:sz w:val="20"/>
        </w:rPr>
        <w:t>WHEREAS [</w:t>
      </w:r>
      <w:r w:rsidRPr="00AE5A84">
        <w:rPr>
          <w:rFonts w:ascii="Sylfaen" w:hAnsi="Sylfaen" w:cstheme="minorHAnsi"/>
          <w:i/>
          <w:sz w:val="20"/>
        </w:rPr>
        <w:t>name of the Manufacturer</w:t>
      </w:r>
      <w:r w:rsidRPr="00AE5A84">
        <w:rPr>
          <w:rFonts w:ascii="Sylfaen" w:hAnsi="Sylfaen" w:cstheme="minorHAnsi"/>
          <w:sz w:val="20"/>
        </w:rPr>
        <w:t>] who are established and reputable manufacturers of [</w:t>
      </w:r>
      <w:r w:rsidRPr="00AE5A84">
        <w:rPr>
          <w:rFonts w:ascii="Sylfaen" w:hAnsi="Sylfaen" w:cstheme="minorHAnsi"/>
          <w:i/>
          <w:sz w:val="20"/>
        </w:rPr>
        <w:t>name and/or description of the goods</w:t>
      </w:r>
      <w:r w:rsidRPr="00AE5A84">
        <w:rPr>
          <w:rFonts w:ascii="Sylfaen" w:hAnsi="Sylfaen" w:cstheme="minorHAnsi"/>
          <w:sz w:val="20"/>
        </w:rPr>
        <w:t>] having factories at [</w:t>
      </w:r>
      <w:r w:rsidRPr="00AE5A84">
        <w:rPr>
          <w:rFonts w:ascii="Sylfaen" w:hAnsi="Sylfaen" w:cstheme="minorHAnsi"/>
          <w:i/>
          <w:sz w:val="20"/>
        </w:rPr>
        <w:t>address of factory</w:t>
      </w:r>
      <w:r w:rsidRPr="00AE5A84">
        <w:rPr>
          <w:rFonts w:ascii="Sylfaen" w:hAnsi="Sylfaen" w:cstheme="minorHAnsi"/>
          <w:sz w:val="20"/>
        </w:rPr>
        <w:t>] do hereby authorize [</w:t>
      </w:r>
      <w:r w:rsidRPr="00AE5A84">
        <w:rPr>
          <w:rFonts w:ascii="Sylfaen" w:hAnsi="Sylfaen" w:cstheme="minorHAnsi"/>
          <w:i/>
          <w:sz w:val="20"/>
        </w:rPr>
        <w:t>name and address of Agent</w:t>
      </w:r>
      <w:r w:rsidRPr="00AE5A84">
        <w:rPr>
          <w:rFonts w:ascii="Sylfaen" w:hAnsi="Sylfaen" w:cstheme="minorHAnsi"/>
          <w:sz w:val="20"/>
        </w:rPr>
        <w:t>] to submit a bid, and subsequently negotiate and sign the Contract with you for the above goods manufactured by us.</w:t>
      </w:r>
    </w:p>
    <w:p w14:paraId="2C8BF8E9" w14:textId="77777777" w:rsidR="00523D22" w:rsidRPr="00AE5A84" w:rsidRDefault="00523D22" w:rsidP="00523D22">
      <w:pPr>
        <w:numPr>
          <w:ilvl w:val="12"/>
          <w:numId w:val="0"/>
        </w:numPr>
        <w:ind w:right="902"/>
        <w:jc w:val="both"/>
        <w:rPr>
          <w:rFonts w:ascii="Sylfaen" w:hAnsi="Sylfaen" w:cstheme="minorHAnsi"/>
          <w:sz w:val="20"/>
        </w:rPr>
      </w:pPr>
    </w:p>
    <w:p w14:paraId="10D8C0D7" w14:textId="77777777" w:rsidR="00523D22" w:rsidRPr="00AE5A84" w:rsidRDefault="00523D22" w:rsidP="00523D22">
      <w:pPr>
        <w:ind w:right="902"/>
        <w:jc w:val="both"/>
        <w:rPr>
          <w:rFonts w:ascii="Sylfaen" w:hAnsi="Sylfaen"/>
          <w:sz w:val="20"/>
          <w:szCs w:val="20"/>
        </w:rPr>
      </w:pPr>
      <w:r w:rsidRPr="00AE5A84">
        <w:rPr>
          <w:rFonts w:ascii="Sylfaen" w:hAnsi="Sylfaen"/>
          <w:sz w:val="20"/>
          <w:szCs w:val="20"/>
        </w:rPr>
        <w:t xml:space="preserve">We hereby extend our full guarantee and warranty as per Clause </w:t>
      </w:r>
      <w:r w:rsidRPr="00AE5A84">
        <w:rPr>
          <w:rFonts w:ascii="Sylfaen" w:hAnsi="Sylfaen"/>
          <w:sz w:val="20"/>
          <w:szCs w:val="20"/>
          <w:lang w:val="hy-AM"/>
        </w:rPr>
        <w:t>12</w:t>
      </w:r>
      <w:r w:rsidRPr="00AE5A84">
        <w:rPr>
          <w:rFonts w:ascii="Sylfaen" w:hAnsi="Sylfaen"/>
          <w:sz w:val="20"/>
          <w:szCs w:val="20"/>
        </w:rPr>
        <w:t xml:space="preserve"> of the Conditions of Contract for the goods offered for supply by the above firm in response to this Request for Proposals.</w:t>
      </w:r>
    </w:p>
    <w:p w14:paraId="666AA270" w14:textId="77777777" w:rsidR="00523D22" w:rsidRPr="00AE5A84" w:rsidRDefault="00523D22" w:rsidP="00523D22">
      <w:pPr>
        <w:numPr>
          <w:ilvl w:val="12"/>
          <w:numId w:val="0"/>
        </w:numPr>
        <w:ind w:right="902"/>
        <w:jc w:val="both"/>
        <w:rPr>
          <w:rFonts w:ascii="Sylfaen" w:hAnsi="Sylfaen" w:cstheme="minorHAnsi"/>
          <w:sz w:val="20"/>
        </w:rPr>
      </w:pPr>
    </w:p>
    <w:p w14:paraId="23E69495" w14:textId="77777777" w:rsidR="00523D22" w:rsidRPr="00AE5A84" w:rsidRDefault="00523D22" w:rsidP="00523D22">
      <w:pPr>
        <w:numPr>
          <w:ilvl w:val="12"/>
          <w:numId w:val="0"/>
        </w:numPr>
        <w:ind w:right="902"/>
        <w:jc w:val="both"/>
        <w:rPr>
          <w:rFonts w:ascii="Sylfaen" w:hAnsi="Sylfaen" w:cstheme="minorHAnsi"/>
          <w:sz w:val="20"/>
        </w:rPr>
      </w:pPr>
    </w:p>
    <w:p w14:paraId="5FDECF33" w14:textId="77777777" w:rsidR="00523D22" w:rsidRPr="00AE5A84" w:rsidRDefault="00523D22" w:rsidP="00523D22">
      <w:pPr>
        <w:numPr>
          <w:ilvl w:val="12"/>
          <w:numId w:val="0"/>
        </w:numPr>
        <w:ind w:right="902"/>
        <w:jc w:val="both"/>
        <w:rPr>
          <w:rFonts w:ascii="Sylfaen" w:hAnsi="Sylfaen" w:cstheme="minorHAnsi"/>
          <w:sz w:val="20"/>
        </w:rPr>
      </w:pPr>
    </w:p>
    <w:p w14:paraId="01BFC4C7" w14:textId="77777777" w:rsidR="00523D22" w:rsidRPr="00AE5A84" w:rsidRDefault="00523D22" w:rsidP="00523D22">
      <w:pPr>
        <w:numPr>
          <w:ilvl w:val="12"/>
          <w:numId w:val="0"/>
        </w:numPr>
        <w:ind w:right="902"/>
        <w:jc w:val="both"/>
        <w:rPr>
          <w:rFonts w:ascii="Sylfaen" w:hAnsi="Sylfaen" w:cstheme="minorHAnsi"/>
          <w:sz w:val="20"/>
        </w:rPr>
      </w:pPr>
      <w:r w:rsidRPr="00AE5A84">
        <w:rPr>
          <w:rFonts w:ascii="Sylfaen" w:hAnsi="Sylfaen" w:cstheme="minorHAnsi"/>
          <w:sz w:val="20"/>
        </w:rPr>
        <w:t>......................................................................</w:t>
      </w:r>
    </w:p>
    <w:p w14:paraId="34ECB353" w14:textId="77777777" w:rsidR="00523D22" w:rsidRPr="00AE5A84" w:rsidRDefault="00523D22" w:rsidP="00523D22">
      <w:pPr>
        <w:numPr>
          <w:ilvl w:val="12"/>
          <w:numId w:val="0"/>
        </w:numPr>
        <w:ind w:right="902"/>
        <w:jc w:val="both"/>
        <w:rPr>
          <w:rFonts w:ascii="Sylfaen" w:hAnsi="Sylfaen" w:cstheme="minorHAnsi"/>
          <w:sz w:val="20"/>
        </w:rPr>
      </w:pPr>
      <w:r w:rsidRPr="00AE5A84">
        <w:rPr>
          <w:rFonts w:ascii="Sylfaen" w:hAnsi="Sylfaen" w:cstheme="minorHAnsi"/>
          <w:i/>
          <w:sz w:val="20"/>
        </w:rPr>
        <w:t>(</w:t>
      </w:r>
      <w:proofErr w:type="gramStart"/>
      <w:r w:rsidRPr="00AE5A84">
        <w:rPr>
          <w:rFonts w:ascii="Sylfaen" w:hAnsi="Sylfaen" w:cstheme="minorHAnsi"/>
          <w:i/>
          <w:sz w:val="20"/>
        </w:rPr>
        <w:t>signature</w:t>
      </w:r>
      <w:proofErr w:type="gramEnd"/>
      <w:r w:rsidRPr="00AE5A84">
        <w:rPr>
          <w:rFonts w:ascii="Sylfaen" w:hAnsi="Sylfaen" w:cstheme="minorHAnsi"/>
          <w:i/>
          <w:sz w:val="20"/>
        </w:rPr>
        <w:t xml:space="preserve"> for and on behalf of Manufacturer)</w:t>
      </w:r>
    </w:p>
    <w:p w14:paraId="77A8575C" w14:textId="77777777" w:rsidR="00523D22" w:rsidRPr="00AE5A84" w:rsidRDefault="00523D22" w:rsidP="00523D22">
      <w:pPr>
        <w:numPr>
          <w:ilvl w:val="12"/>
          <w:numId w:val="0"/>
        </w:numPr>
        <w:ind w:right="902"/>
        <w:jc w:val="both"/>
        <w:rPr>
          <w:rFonts w:ascii="Sylfaen" w:hAnsi="Sylfaen" w:cstheme="minorHAnsi"/>
          <w:sz w:val="20"/>
        </w:rPr>
      </w:pPr>
    </w:p>
    <w:p w14:paraId="102C5DF5" w14:textId="77777777" w:rsidR="00523D22" w:rsidRPr="00AE5A84" w:rsidRDefault="00523D22" w:rsidP="00523D22">
      <w:pPr>
        <w:numPr>
          <w:ilvl w:val="12"/>
          <w:numId w:val="0"/>
        </w:numPr>
        <w:ind w:right="902"/>
        <w:jc w:val="both"/>
        <w:rPr>
          <w:rFonts w:ascii="Sylfaen" w:hAnsi="Sylfaen" w:cstheme="minorHAnsi"/>
          <w:sz w:val="20"/>
        </w:rPr>
      </w:pPr>
    </w:p>
    <w:p w14:paraId="111D4B76" w14:textId="77777777" w:rsidR="00523D22" w:rsidRPr="00AE5A84" w:rsidRDefault="00523D22" w:rsidP="00523D22">
      <w:pPr>
        <w:numPr>
          <w:ilvl w:val="12"/>
          <w:numId w:val="0"/>
        </w:numPr>
        <w:pBdr>
          <w:top w:val="single" w:sz="12" w:space="10" w:color="auto"/>
          <w:left w:val="single" w:sz="12" w:space="10" w:color="auto"/>
          <w:bottom w:val="single" w:sz="12" w:space="10" w:color="auto"/>
          <w:right w:val="single" w:sz="12" w:space="10" w:color="auto"/>
        </w:pBdr>
        <w:ind w:left="284" w:right="902"/>
        <w:jc w:val="both"/>
        <w:rPr>
          <w:rFonts w:ascii="Sylfaen" w:hAnsi="Sylfaen" w:cstheme="minorHAnsi"/>
          <w:b/>
          <w:i/>
          <w:sz w:val="20"/>
        </w:rPr>
      </w:pPr>
      <w:r w:rsidRPr="00AE5A84">
        <w:rPr>
          <w:rFonts w:ascii="Sylfaen" w:hAnsi="Sylfaen" w:cstheme="minorHAnsi"/>
          <w:b/>
          <w:i/>
          <w:sz w:val="20"/>
        </w:rPr>
        <w:t xml:space="preserve">This letter of authority should be on the letterhead of the Manufacturer and should be signed by a person competent and having the power of attorney to bind the Manufacturer.  It should be included by the </w:t>
      </w:r>
      <w:r>
        <w:rPr>
          <w:rFonts w:ascii="Sylfaen" w:hAnsi="Sylfaen" w:cstheme="minorHAnsi"/>
          <w:b/>
          <w:i/>
          <w:sz w:val="20"/>
        </w:rPr>
        <w:t>Bidder</w:t>
      </w:r>
      <w:r w:rsidRPr="00AE5A84">
        <w:rPr>
          <w:rFonts w:ascii="Sylfaen" w:hAnsi="Sylfaen" w:cstheme="minorHAnsi"/>
          <w:b/>
          <w:i/>
          <w:sz w:val="20"/>
        </w:rPr>
        <w:t xml:space="preserve"> in its bid.</w:t>
      </w:r>
    </w:p>
    <w:p w14:paraId="44DD3650" w14:textId="2BE49DF9" w:rsidR="00523D22" w:rsidRDefault="00523D22" w:rsidP="00180798">
      <w:pPr>
        <w:pStyle w:val="Heading3"/>
        <w:rPr>
          <w:rFonts w:ascii="Sylfaen" w:hAnsi="Sylfaen" w:cs="Arial"/>
          <w:b/>
        </w:rPr>
      </w:pPr>
    </w:p>
    <w:p w14:paraId="7C8D2475" w14:textId="4DBC95E3" w:rsidR="00523D22" w:rsidRDefault="00523D22" w:rsidP="00523D22"/>
    <w:p w14:paraId="56CF0931" w14:textId="5FA093EF" w:rsidR="00523D22" w:rsidRDefault="00523D22" w:rsidP="00523D22"/>
    <w:p w14:paraId="2E5830AF" w14:textId="77777777" w:rsidR="00523D22" w:rsidRPr="00523D22" w:rsidRDefault="00523D22" w:rsidP="00523D22"/>
    <w:p w14:paraId="42FDDC4C" w14:textId="77777777" w:rsidR="00523D22" w:rsidRDefault="00523D22" w:rsidP="00180798">
      <w:pPr>
        <w:pStyle w:val="Heading3"/>
        <w:rPr>
          <w:rFonts w:ascii="Sylfaen" w:hAnsi="Sylfaen" w:cs="Arial"/>
          <w:b/>
        </w:rPr>
      </w:pPr>
    </w:p>
    <w:p w14:paraId="332B444C" w14:textId="77777777" w:rsidR="00523D22" w:rsidRDefault="00523D22" w:rsidP="00180798">
      <w:pPr>
        <w:pStyle w:val="Heading3"/>
        <w:rPr>
          <w:rFonts w:ascii="Sylfaen" w:hAnsi="Sylfaen" w:cs="Arial"/>
          <w:b/>
        </w:rPr>
      </w:pPr>
    </w:p>
    <w:p w14:paraId="348A928A" w14:textId="1064EF2A" w:rsidR="00FA5780" w:rsidRPr="00AE5A84" w:rsidRDefault="00FA5780" w:rsidP="00180798">
      <w:pPr>
        <w:pStyle w:val="Heading3"/>
        <w:rPr>
          <w:rFonts w:ascii="Sylfaen" w:hAnsi="Sylfaen" w:cs="Arial"/>
          <w:b/>
        </w:rPr>
      </w:pPr>
      <w:bookmarkStart w:id="257" w:name="_Toc118970261"/>
      <w:r w:rsidRPr="00AE5A84">
        <w:rPr>
          <w:rFonts w:ascii="Sylfaen" w:hAnsi="Sylfaen" w:cs="Arial"/>
          <w:b/>
        </w:rPr>
        <w:t>BID SECURI</w:t>
      </w:r>
      <w:r w:rsidR="00732715" w:rsidRPr="00AE5A84">
        <w:rPr>
          <w:rFonts w:ascii="Sylfaen" w:hAnsi="Sylfaen" w:cs="Arial"/>
          <w:b/>
        </w:rPr>
        <w:t xml:space="preserve">ING DECLARATION </w:t>
      </w:r>
      <w:r w:rsidRPr="00AE5A84">
        <w:rPr>
          <w:rFonts w:ascii="Sylfaen" w:hAnsi="Sylfaen" w:cs="Arial"/>
          <w:b/>
        </w:rPr>
        <w:t>FORM</w:t>
      </w:r>
      <w:bookmarkEnd w:id="257"/>
    </w:p>
    <w:p w14:paraId="4324811D" w14:textId="77777777" w:rsidR="00FA5780" w:rsidRPr="00AE5A84" w:rsidRDefault="00FA5780" w:rsidP="00FA5780">
      <w:pPr>
        <w:numPr>
          <w:ilvl w:val="12"/>
          <w:numId w:val="0"/>
        </w:numPr>
        <w:ind w:left="284" w:right="902"/>
        <w:jc w:val="center"/>
        <w:rPr>
          <w:rFonts w:ascii="Sylfaen" w:hAnsi="Sylfaen" w:cs="Arial"/>
        </w:rPr>
      </w:pPr>
    </w:p>
    <w:p w14:paraId="128C8A64" w14:textId="255A8890" w:rsidR="00732715" w:rsidRPr="00AE5A84" w:rsidRDefault="00732715" w:rsidP="00732715">
      <w:pPr>
        <w:pStyle w:val="BodyText"/>
        <w:ind w:left="115"/>
        <w:rPr>
          <w:rFonts w:ascii="Sylfaen" w:hAnsi="Sylfaen"/>
        </w:rPr>
      </w:pPr>
      <w:r w:rsidRPr="00AE5A84">
        <w:rPr>
          <w:rFonts w:ascii="Sylfaen" w:hAnsi="Sylfaen"/>
          <w:noProof/>
        </w:rPr>
        <mc:AlternateContent>
          <mc:Choice Requires="wps">
            <w:drawing>
              <wp:inline distT="0" distB="0" distL="0" distR="0" wp14:anchorId="2EF5A775" wp14:editId="16F73936">
                <wp:extent cx="5756275" cy="498475"/>
                <wp:effectExtent l="12065" t="11430" r="13335" b="13970"/>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6275" cy="498475"/>
                        </a:xfrm>
                        <a:prstGeom prst="rect">
                          <a:avLst/>
                        </a:prstGeom>
                        <a:solidFill>
                          <a:srgbClr val="A8D08D"/>
                        </a:solidFill>
                        <a:ln w="6350">
                          <a:solidFill>
                            <a:srgbClr val="000000"/>
                          </a:solidFill>
                          <a:miter lim="800000"/>
                          <a:headEnd/>
                          <a:tailEnd/>
                        </a:ln>
                      </wps:spPr>
                      <wps:txbx>
                        <w:txbxContent>
                          <w:p w14:paraId="48BE7E77" w14:textId="77777777" w:rsidR="00732715" w:rsidRDefault="00732715" w:rsidP="00732715">
                            <w:pPr>
                              <w:spacing w:before="119"/>
                              <w:ind w:left="1882" w:right="1882"/>
                              <w:jc w:val="center"/>
                              <w:rPr>
                                <w:b/>
                                <w:sz w:val="36"/>
                              </w:rPr>
                            </w:pPr>
                            <w:r>
                              <w:rPr>
                                <w:b/>
                                <w:sz w:val="36"/>
                              </w:rPr>
                              <w:t>Form</w:t>
                            </w:r>
                            <w:r>
                              <w:rPr>
                                <w:b/>
                                <w:spacing w:val="-2"/>
                                <w:sz w:val="36"/>
                              </w:rPr>
                              <w:t xml:space="preserve"> </w:t>
                            </w:r>
                            <w:r>
                              <w:rPr>
                                <w:b/>
                                <w:sz w:val="36"/>
                              </w:rPr>
                              <w:t>of</w:t>
                            </w:r>
                            <w:r>
                              <w:rPr>
                                <w:b/>
                                <w:spacing w:val="4"/>
                                <w:sz w:val="36"/>
                              </w:rPr>
                              <w:t xml:space="preserve"> </w:t>
                            </w:r>
                            <w:r>
                              <w:rPr>
                                <w:b/>
                                <w:sz w:val="36"/>
                              </w:rPr>
                              <w:t>Bid-Securing</w:t>
                            </w:r>
                            <w:r>
                              <w:rPr>
                                <w:b/>
                                <w:spacing w:val="-2"/>
                                <w:sz w:val="36"/>
                              </w:rPr>
                              <w:t xml:space="preserve"> </w:t>
                            </w:r>
                            <w:r>
                              <w:rPr>
                                <w:b/>
                                <w:sz w:val="36"/>
                              </w:rPr>
                              <w:t>Declaration</w:t>
                            </w:r>
                          </w:p>
                        </w:txbxContent>
                      </wps:txbx>
                      <wps:bodyPr rot="0" vert="horz" wrap="square" lIns="0" tIns="0" rIns="0" bIns="0" anchor="t" anchorCtr="0" upright="1">
                        <a:noAutofit/>
                      </wps:bodyPr>
                    </wps:wsp>
                  </a:graphicData>
                </a:graphic>
              </wp:inline>
            </w:drawing>
          </mc:Choice>
          <mc:Fallback>
            <w:pict>
              <v:shapetype w14:anchorId="2EF5A775" id="_x0000_t202" coordsize="21600,21600" o:spt="202" path="m,l,21600r21600,l21600,xe">
                <v:stroke joinstyle="miter"/>
                <v:path gradientshapeok="t" o:connecttype="rect"/>
              </v:shapetype>
              <v:shape id="Text Box 1" o:spid="_x0000_s1026" type="#_x0000_t202" style="width:453.25pt;height:3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" fillcolor="#a8d08d" strokeweight=".5pt">
                <v:textbox inset="0,0,0,0">
                  <w:txbxContent>
                    <w:p w14:paraId="48BE7E77" w14:textId="77777777" w:rsidR="00732715" w:rsidRDefault="00732715" w:rsidP="00732715">
                      <w:pPr>
                        <w:spacing w:before="119"/>
                        <w:ind w:left="1882" w:right="1882"/>
                        <w:jc w:val="center"/>
                        <w:rPr>
                          <w:b/>
                          <w:sz w:val="36"/>
                        </w:rPr>
                      </w:pPr>
                      <w:r>
                        <w:rPr>
                          <w:b/>
                          <w:sz w:val="36"/>
                        </w:rPr>
                        <w:t>Form</w:t>
                      </w:r>
                      <w:r>
                        <w:rPr>
                          <w:b/>
                          <w:spacing w:val="-2"/>
                          <w:sz w:val="36"/>
                        </w:rPr>
                        <w:t xml:space="preserve"> </w:t>
                      </w:r>
                      <w:r>
                        <w:rPr>
                          <w:b/>
                          <w:sz w:val="36"/>
                        </w:rPr>
                        <w:t>of</w:t>
                      </w:r>
                      <w:r>
                        <w:rPr>
                          <w:b/>
                          <w:spacing w:val="4"/>
                          <w:sz w:val="36"/>
                        </w:rPr>
                        <w:t xml:space="preserve"> </w:t>
                      </w:r>
                      <w:r>
                        <w:rPr>
                          <w:b/>
                          <w:sz w:val="36"/>
                        </w:rPr>
                        <w:t>Bid-Securing</w:t>
                      </w:r>
                      <w:r>
                        <w:rPr>
                          <w:b/>
                          <w:spacing w:val="-2"/>
                          <w:sz w:val="36"/>
                        </w:rPr>
                        <w:t xml:space="preserve"> </w:t>
                      </w:r>
                      <w:r>
                        <w:rPr>
                          <w:b/>
                          <w:sz w:val="36"/>
                        </w:rPr>
                        <w:t>Declaration</w:t>
                      </w:r>
                    </w:p>
                  </w:txbxContent>
                </v:textbox>
                <w10:anchorlock/>
              </v:shape>
            </w:pict>
          </mc:Fallback>
        </mc:AlternateContent>
      </w:r>
    </w:p>
    <w:p w14:paraId="34A5EB0E" w14:textId="77777777" w:rsidR="00732715" w:rsidRPr="00AE5A84" w:rsidRDefault="00732715" w:rsidP="00732715">
      <w:pPr>
        <w:pStyle w:val="BodyText"/>
        <w:rPr>
          <w:rFonts w:ascii="Sylfaen" w:hAnsi="Sylfaen"/>
        </w:rPr>
      </w:pPr>
    </w:p>
    <w:p w14:paraId="5C3751EC" w14:textId="77777777" w:rsidR="00732715" w:rsidRPr="00AE5A84" w:rsidRDefault="00732715" w:rsidP="00732715">
      <w:pPr>
        <w:pStyle w:val="BodyText"/>
        <w:tabs>
          <w:tab w:val="left" w:leader="dot" w:pos="9104"/>
        </w:tabs>
        <w:spacing w:before="90" w:line="448" w:lineRule="auto"/>
        <w:ind w:left="5313" w:right="118" w:hanging="296"/>
        <w:rPr>
          <w:rFonts w:ascii="Sylfaen" w:hAnsi="Sylfaen" w:cstheme="minorHAnsi"/>
          <w:sz w:val="20"/>
          <w:szCs w:val="20"/>
        </w:rPr>
      </w:pPr>
      <w:r w:rsidRPr="00AE5A84">
        <w:rPr>
          <w:rFonts w:ascii="Sylfaen" w:hAnsi="Sylfaen" w:cstheme="minorHAnsi"/>
          <w:sz w:val="20"/>
          <w:szCs w:val="20"/>
        </w:rPr>
        <w:t xml:space="preserve">Date: [insert date (as day, </w:t>
      </w:r>
      <w:proofErr w:type="gramStart"/>
      <w:r w:rsidRPr="00AE5A84">
        <w:rPr>
          <w:rFonts w:ascii="Sylfaen" w:hAnsi="Sylfaen" w:cstheme="minorHAnsi"/>
          <w:sz w:val="20"/>
          <w:szCs w:val="20"/>
        </w:rPr>
        <w:t>month</w:t>
      </w:r>
      <w:proofErr w:type="gramEnd"/>
      <w:r w:rsidRPr="00AE5A84">
        <w:rPr>
          <w:rFonts w:ascii="Sylfaen" w:hAnsi="Sylfaen" w:cstheme="minorHAnsi"/>
          <w:sz w:val="20"/>
          <w:szCs w:val="20"/>
        </w:rPr>
        <w:t xml:space="preserve"> and year)]</w:t>
      </w:r>
      <w:r w:rsidRPr="00AE5A84">
        <w:rPr>
          <w:rFonts w:ascii="Sylfaen" w:hAnsi="Sylfaen" w:cstheme="minorHAnsi"/>
          <w:spacing w:val="-57"/>
          <w:sz w:val="20"/>
          <w:szCs w:val="20"/>
        </w:rPr>
        <w:t xml:space="preserve"> </w:t>
      </w:r>
      <w:r w:rsidRPr="00AE5A84">
        <w:rPr>
          <w:rFonts w:ascii="Sylfaen" w:hAnsi="Sylfaen" w:cstheme="minorHAnsi"/>
          <w:sz w:val="20"/>
          <w:szCs w:val="20"/>
        </w:rPr>
        <w:t>Bid</w:t>
      </w:r>
      <w:r w:rsidRPr="00AE5A84">
        <w:rPr>
          <w:rFonts w:ascii="Sylfaen" w:hAnsi="Sylfaen" w:cstheme="minorHAnsi"/>
          <w:spacing w:val="-1"/>
          <w:sz w:val="20"/>
          <w:szCs w:val="20"/>
        </w:rPr>
        <w:t xml:space="preserve"> </w:t>
      </w:r>
      <w:r w:rsidRPr="00AE5A84">
        <w:rPr>
          <w:rFonts w:ascii="Sylfaen" w:hAnsi="Sylfaen" w:cstheme="minorHAnsi"/>
          <w:sz w:val="20"/>
          <w:szCs w:val="20"/>
        </w:rPr>
        <w:t>No.:</w:t>
      </w:r>
      <w:r w:rsidRPr="00AE5A84">
        <w:rPr>
          <w:rFonts w:ascii="Sylfaen" w:hAnsi="Sylfaen" w:cstheme="minorHAnsi"/>
          <w:spacing w:val="-8"/>
          <w:sz w:val="20"/>
          <w:szCs w:val="20"/>
        </w:rPr>
        <w:t xml:space="preserve"> </w:t>
      </w:r>
      <w:r w:rsidRPr="00AE5A84">
        <w:rPr>
          <w:rFonts w:ascii="Sylfaen" w:hAnsi="Sylfaen" w:cstheme="minorHAnsi"/>
          <w:sz w:val="20"/>
          <w:szCs w:val="20"/>
        </w:rPr>
        <w:t>/</w:t>
      </w:r>
      <w:r w:rsidRPr="00AE5A84">
        <w:rPr>
          <w:rFonts w:ascii="Sylfaen" w:hAnsi="Sylfaen" w:cstheme="minorHAnsi"/>
          <w:sz w:val="20"/>
          <w:szCs w:val="20"/>
        </w:rPr>
        <w:tab/>
      </w:r>
      <w:r w:rsidRPr="00AE5A84">
        <w:rPr>
          <w:rFonts w:ascii="Sylfaen" w:hAnsi="Sylfaen" w:cstheme="minorHAnsi"/>
          <w:spacing w:val="-1"/>
          <w:sz w:val="20"/>
          <w:szCs w:val="20"/>
        </w:rPr>
        <w:t>]</w:t>
      </w:r>
    </w:p>
    <w:p w14:paraId="514EC2C5" w14:textId="77777777" w:rsidR="00732715" w:rsidRPr="00AE5A84" w:rsidRDefault="00732715" w:rsidP="00732715">
      <w:pPr>
        <w:pStyle w:val="BodyText"/>
        <w:spacing w:line="630" w:lineRule="atLeast"/>
        <w:ind w:left="115" w:right="5756"/>
        <w:rPr>
          <w:rFonts w:ascii="Sylfaen" w:hAnsi="Sylfaen" w:cstheme="minorHAnsi"/>
          <w:sz w:val="20"/>
          <w:szCs w:val="20"/>
        </w:rPr>
      </w:pPr>
      <w:r w:rsidRPr="00AE5A84">
        <w:rPr>
          <w:rFonts w:ascii="Sylfaen" w:hAnsi="Sylfaen" w:cstheme="minorHAnsi"/>
          <w:sz w:val="20"/>
          <w:szCs w:val="20"/>
        </w:rPr>
        <w:t>To:</w:t>
      </w:r>
      <w:r w:rsidRPr="00AE5A84">
        <w:rPr>
          <w:rFonts w:ascii="Sylfaen" w:hAnsi="Sylfaen" w:cstheme="minorHAnsi"/>
          <w:spacing w:val="-6"/>
          <w:sz w:val="20"/>
          <w:szCs w:val="20"/>
        </w:rPr>
        <w:t xml:space="preserve"> </w:t>
      </w:r>
      <w:r w:rsidRPr="00AE5A84">
        <w:rPr>
          <w:rFonts w:ascii="Sylfaen" w:hAnsi="Sylfaen" w:cstheme="minorHAnsi"/>
          <w:sz w:val="20"/>
          <w:szCs w:val="20"/>
        </w:rPr>
        <w:t>ContourGlobal Hydro Cascade CJSC</w:t>
      </w:r>
      <w:r w:rsidRPr="00AE5A84">
        <w:rPr>
          <w:rFonts w:ascii="Sylfaen" w:hAnsi="Sylfaen" w:cstheme="minorHAnsi"/>
          <w:spacing w:val="-1"/>
          <w:sz w:val="20"/>
          <w:szCs w:val="20"/>
        </w:rPr>
        <w:t xml:space="preserve"> </w:t>
      </w:r>
      <w:r w:rsidRPr="00AE5A84">
        <w:rPr>
          <w:rFonts w:ascii="Sylfaen" w:hAnsi="Sylfaen" w:cstheme="minorHAnsi"/>
          <w:sz w:val="20"/>
          <w:szCs w:val="20"/>
        </w:rPr>
        <w:t>We,</w:t>
      </w:r>
      <w:r w:rsidRPr="00AE5A84">
        <w:rPr>
          <w:rFonts w:ascii="Sylfaen" w:hAnsi="Sylfaen" w:cstheme="minorHAnsi"/>
          <w:spacing w:val="-3"/>
          <w:sz w:val="20"/>
          <w:szCs w:val="20"/>
        </w:rPr>
        <w:t xml:space="preserve"> </w:t>
      </w:r>
      <w:r w:rsidRPr="00AE5A84">
        <w:rPr>
          <w:rFonts w:ascii="Sylfaen" w:hAnsi="Sylfaen" w:cstheme="minorHAnsi"/>
          <w:sz w:val="20"/>
          <w:szCs w:val="20"/>
        </w:rPr>
        <w:t>the</w:t>
      </w:r>
      <w:r w:rsidRPr="00AE5A84">
        <w:rPr>
          <w:rFonts w:ascii="Sylfaen" w:hAnsi="Sylfaen" w:cstheme="minorHAnsi"/>
          <w:spacing w:val="-4"/>
          <w:sz w:val="20"/>
          <w:szCs w:val="20"/>
        </w:rPr>
        <w:t xml:space="preserve"> </w:t>
      </w:r>
      <w:r w:rsidRPr="00AE5A84">
        <w:rPr>
          <w:rFonts w:ascii="Sylfaen" w:hAnsi="Sylfaen" w:cstheme="minorHAnsi"/>
          <w:sz w:val="20"/>
          <w:szCs w:val="20"/>
        </w:rPr>
        <w:t>undersigned,</w:t>
      </w:r>
      <w:r w:rsidRPr="00AE5A84">
        <w:rPr>
          <w:rFonts w:ascii="Sylfaen" w:hAnsi="Sylfaen" w:cstheme="minorHAnsi"/>
          <w:spacing w:val="-3"/>
          <w:sz w:val="20"/>
          <w:szCs w:val="20"/>
        </w:rPr>
        <w:t xml:space="preserve"> </w:t>
      </w:r>
      <w:r w:rsidRPr="00AE5A84">
        <w:rPr>
          <w:rFonts w:ascii="Sylfaen" w:hAnsi="Sylfaen" w:cstheme="minorHAnsi"/>
          <w:sz w:val="20"/>
          <w:szCs w:val="20"/>
        </w:rPr>
        <w:t>declare</w:t>
      </w:r>
      <w:r w:rsidRPr="00AE5A84">
        <w:rPr>
          <w:rFonts w:ascii="Sylfaen" w:hAnsi="Sylfaen" w:cstheme="minorHAnsi"/>
          <w:spacing w:val="1"/>
          <w:sz w:val="20"/>
          <w:szCs w:val="20"/>
        </w:rPr>
        <w:t xml:space="preserve"> </w:t>
      </w:r>
      <w:r w:rsidRPr="00AE5A84">
        <w:rPr>
          <w:rFonts w:ascii="Sylfaen" w:hAnsi="Sylfaen" w:cstheme="minorHAnsi"/>
          <w:sz w:val="20"/>
          <w:szCs w:val="20"/>
        </w:rPr>
        <w:t>that:</w:t>
      </w:r>
    </w:p>
    <w:p w14:paraId="5592D8F4" w14:textId="77777777" w:rsidR="00732715" w:rsidRPr="00AE5A84" w:rsidRDefault="00732715" w:rsidP="00732715">
      <w:pPr>
        <w:pStyle w:val="BodyText"/>
        <w:spacing w:before="3"/>
        <w:rPr>
          <w:rFonts w:ascii="Sylfaen" w:hAnsi="Sylfaen" w:cstheme="minorHAnsi"/>
          <w:sz w:val="20"/>
          <w:szCs w:val="20"/>
        </w:rPr>
      </w:pPr>
    </w:p>
    <w:p w14:paraId="7D99FD3A" w14:textId="77777777" w:rsidR="00732715" w:rsidRPr="00AE5A84" w:rsidRDefault="00732715" w:rsidP="00732715">
      <w:pPr>
        <w:pStyle w:val="BodyText"/>
        <w:ind w:left="115" w:right="114"/>
        <w:jc w:val="both"/>
        <w:rPr>
          <w:rFonts w:ascii="Sylfaen" w:hAnsi="Sylfaen" w:cstheme="minorHAnsi"/>
          <w:sz w:val="20"/>
          <w:szCs w:val="20"/>
        </w:rPr>
      </w:pPr>
      <w:r w:rsidRPr="00AE5A84">
        <w:rPr>
          <w:rFonts w:ascii="Sylfaen" w:hAnsi="Sylfaen" w:cstheme="minorHAnsi"/>
          <w:sz w:val="20"/>
          <w:szCs w:val="20"/>
        </w:rPr>
        <w:t>We understand that, according to your conditions, bids must be supported by a Bid-Securing</w:t>
      </w:r>
      <w:r w:rsidRPr="00AE5A84">
        <w:rPr>
          <w:rFonts w:ascii="Sylfaen" w:hAnsi="Sylfaen" w:cstheme="minorHAnsi"/>
          <w:spacing w:val="1"/>
          <w:sz w:val="20"/>
          <w:szCs w:val="20"/>
        </w:rPr>
        <w:t xml:space="preserve"> </w:t>
      </w:r>
      <w:r w:rsidRPr="00AE5A84">
        <w:rPr>
          <w:rFonts w:ascii="Sylfaen" w:hAnsi="Sylfaen" w:cstheme="minorHAnsi"/>
          <w:sz w:val="20"/>
          <w:szCs w:val="20"/>
        </w:rPr>
        <w:t>Declaration.</w:t>
      </w:r>
    </w:p>
    <w:p w14:paraId="17948C30" w14:textId="77777777" w:rsidR="00732715" w:rsidRPr="00AE5A84" w:rsidRDefault="00732715" w:rsidP="00732715">
      <w:pPr>
        <w:pStyle w:val="BodyText"/>
        <w:spacing w:before="2"/>
        <w:rPr>
          <w:rFonts w:ascii="Sylfaen" w:hAnsi="Sylfaen" w:cstheme="minorHAnsi"/>
          <w:sz w:val="20"/>
          <w:szCs w:val="20"/>
        </w:rPr>
      </w:pPr>
    </w:p>
    <w:p w14:paraId="38D2D97E" w14:textId="71F77ABB" w:rsidR="00732715" w:rsidRPr="00AE5A84" w:rsidRDefault="00732715" w:rsidP="00732715">
      <w:pPr>
        <w:pStyle w:val="BodyText"/>
        <w:ind w:left="115" w:right="110"/>
        <w:jc w:val="both"/>
        <w:rPr>
          <w:rFonts w:ascii="Sylfaen" w:hAnsi="Sylfaen" w:cstheme="minorHAnsi"/>
          <w:sz w:val="20"/>
          <w:szCs w:val="20"/>
        </w:rPr>
      </w:pPr>
      <w:r w:rsidRPr="00AE5A84">
        <w:rPr>
          <w:rFonts w:ascii="Sylfaen" w:hAnsi="Sylfaen" w:cstheme="minorHAnsi"/>
          <w:sz w:val="20"/>
          <w:szCs w:val="20"/>
        </w:rPr>
        <w:t>We accept that we will automatically be suspended from being eligible for bidding in any</w:t>
      </w:r>
      <w:r w:rsidRPr="00AE5A84">
        <w:rPr>
          <w:rFonts w:ascii="Sylfaen" w:hAnsi="Sylfaen" w:cstheme="minorHAnsi"/>
          <w:spacing w:val="1"/>
          <w:sz w:val="20"/>
          <w:szCs w:val="20"/>
        </w:rPr>
        <w:t xml:space="preserve"> </w:t>
      </w:r>
      <w:r w:rsidRPr="00AE5A84">
        <w:rPr>
          <w:rFonts w:ascii="Sylfaen" w:hAnsi="Sylfaen" w:cstheme="minorHAnsi"/>
          <w:sz w:val="20"/>
          <w:szCs w:val="20"/>
        </w:rPr>
        <w:t>contract</w:t>
      </w:r>
      <w:r w:rsidRPr="00AE5A84">
        <w:rPr>
          <w:rFonts w:ascii="Sylfaen" w:hAnsi="Sylfaen" w:cstheme="minorHAnsi"/>
          <w:spacing w:val="-4"/>
          <w:sz w:val="20"/>
          <w:szCs w:val="20"/>
        </w:rPr>
        <w:t xml:space="preserve"> </w:t>
      </w:r>
      <w:r w:rsidRPr="00AE5A84">
        <w:rPr>
          <w:rFonts w:ascii="Sylfaen" w:hAnsi="Sylfaen" w:cstheme="minorHAnsi"/>
          <w:sz w:val="20"/>
          <w:szCs w:val="20"/>
        </w:rPr>
        <w:t>with</w:t>
      </w:r>
      <w:r w:rsidRPr="00AE5A84">
        <w:rPr>
          <w:rFonts w:ascii="Sylfaen" w:hAnsi="Sylfaen" w:cstheme="minorHAnsi"/>
          <w:spacing w:val="-7"/>
          <w:sz w:val="20"/>
          <w:szCs w:val="20"/>
        </w:rPr>
        <w:t xml:space="preserve"> </w:t>
      </w:r>
      <w:r w:rsidRPr="00AE5A84">
        <w:rPr>
          <w:rFonts w:ascii="Sylfaen" w:hAnsi="Sylfaen" w:cstheme="minorHAnsi"/>
          <w:sz w:val="20"/>
          <w:szCs w:val="20"/>
        </w:rPr>
        <w:t>the</w:t>
      </w:r>
      <w:r w:rsidRPr="00AE5A84">
        <w:rPr>
          <w:rFonts w:ascii="Sylfaen" w:hAnsi="Sylfaen" w:cstheme="minorHAnsi"/>
          <w:spacing w:val="-3"/>
          <w:sz w:val="20"/>
          <w:szCs w:val="20"/>
        </w:rPr>
        <w:t xml:space="preserve"> </w:t>
      </w:r>
      <w:r w:rsidRPr="00AE5A84">
        <w:rPr>
          <w:rFonts w:ascii="Sylfaen" w:hAnsi="Sylfaen" w:cstheme="minorHAnsi"/>
          <w:sz w:val="20"/>
          <w:szCs w:val="20"/>
        </w:rPr>
        <w:t>ContourGlobal for</w:t>
      </w:r>
      <w:r w:rsidRPr="00AE5A84">
        <w:rPr>
          <w:rFonts w:ascii="Sylfaen" w:hAnsi="Sylfaen" w:cstheme="minorHAnsi"/>
          <w:spacing w:val="-1"/>
          <w:sz w:val="20"/>
          <w:szCs w:val="20"/>
        </w:rPr>
        <w:t xml:space="preserve"> </w:t>
      </w:r>
      <w:r w:rsidRPr="00AE5A84">
        <w:rPr>
          <w:rFonts w:ascii="Sylfaen" w:hAnsi="Sylfaen" w:cstheme="minorHAnsi"/>
          <w:sz w:val="20"/>
          <w:szCs w:val="20"/>
        </w:rPr>
        <w:t>the</w:t>
      </w:r>
      <w:r w:rsidRPr="00AE5A84">
        <w:rPr>
          <w:rFonts w:ascii="Sylfaen" w:hAnsi="Sylfaen" w:cstheme="minorHAnsi"/>
          <w:spacing w:val="-3"/>
          <w:sz w:val="20"/>
          <w:szCs w:val="20"/>
        </w:rPr>
        <w:t xml:space="preserve"> </w:t>
      </w:r>
      <w:proofErr w:type="gramStart"/>
      <w:r w:rsidRPr="00AE5A84">
        <w:rPr>
          <w:rFonts w:ascii="Sylfaen" w:hAnsi="Sylfaen" w:cstheme="minorHAnsi"/>
          <w:sz w:val="20"/>
          <w:szCs w:val="20"/>
        </w:rPr>
        <w:t>period</w:t>
      </w:r>
      <w:r w:rsidRPr="00AE5A84">
        <w:rPr>
          <w:rFonts w:ascii="Sylfaen" w:hAnsi="Sylfaen" w:cstheme="minorHAnsi"/>
          <w:spacing w:val="2"/>
          <w:sz w:val="20"/>
          <w:szCs w:val="20"/>
        </w:rPr>
        <w:t xml:space="preserve"> </w:t>
      </w:r>
      <w:r w:rsidRPr="00AE5A84">
        <w:rPr>
          <w:rFonts w:ascii="Sylfaen" w:hAnsi="Sylfaen" w:cstheme="minorHAnsi"/>
          <w:sz w:val="20"/>
          <w:szCs w:val="20"/>
        </w:rPr>
        <w:t>of</w:t>
      </w:r>
      <w:r w:rsidRPr="00AE5A84">
        <w:rPr>
          <w:rFonts w:ascii="Sylfaen" w:hAnsi="Sylfaen" w:cstheme="minorHAnsi"/>
          <w:spacing w:val="-7"/>
          <w:sz w:val="20"/>
          <w:szCs w:val="20"/>
        </w:rPr>
        <w:t xml:space="preserve"> </w:t>
      </w:r>
      <w:r w:rsidRPr="00AE5A84">
        <w:rPr>
          <w:rFonts w:ascii="Sylfaen" w:hAnsi="Sylfaen" w:cstheme="minorHAnsi"/>
          <w:sz w:val="20"/>
          <w:szCs w:val="20"/>
        </w:rPr>
        <w:t>time</w:t>
      </w:r>
      <w:proofErr w:type="gramEnd"/>
      <w:r w:rsidRPr="00AE5A84">
        <w:rPr>
          <w:rFonts w:ascii="Sylfaen" w:hAnsi="Sylfaen" w:cstheme="minorHAnsi"/>
          <w:spacing w:val="2"/>
          <w:sz w:val="20"/>
          <w:szCs w:val="20"/>
        </w:rPr>
        <w:t xml:space="preserve"> </w:t>
      </w:r>
      <w:r w:rsidRPr="00AE5A84">
        <w:rPr>
          <w:rFonts w:ascii="Sylfaen" w:hAnsi="Sylfaen" w:cstheme="minorHAnsi"/>
          <w:sz w:val="20"/>
          <w:szCs w:val="20"/>
        </w:rPr>
        <w:t>of</w:t>
      </w:r>
      <w:r w:rsidRPr="00AE5A84">
        <w:rPr>
          <w:rFonts w:ascii="Sylfaen" w:hAnsi="Sylfaen" w:cstheme="minorHAnsi"/>
          <w:spacing w:val="-4"/>
          <w:sz w:val="20"/>
          <w:szCs w:val="20"/>
        </w:rPr>
        <w:t xml:space="preserve"> </w:t>
      </w:r>
      <w:r w:rsidRPr="00AE5A84">
        <w:rPr>
          <w:rFonts w:ascii="Sylfaen" w:hAnsi="Sylfaen" w:cstheme="minorHAnsi"/>
          <w:b/>
          <w:sz w:val="20"/>
          <w:szCs w:val="20"/>
        </w:rPr>
        <w:t>3</w:t>
      </w:r>
      <w:r w:rsidRPr="00AE5A84">
        <w:rPr>
          <w:rFonts w:ascii="Sylfaen" w:hAnsi="Sylfaen" w:cstheme="minorHAnsi"/>
          <w:b/>
          <w:spacing w:val="-1"/>
          <w:sz w:val="20"/>
          <w:szCs w:val="20"/>
        </w:rPr>
        <w:t xml:space="preserve"> </w:t>
      </w:r>
      <w:r w:rsidRPr="00AE5A84">
        <w:rPr>
          <w:rFonts w:ascii="Sylfaen" w:hAnsi="Sylfaen" w:cstheme="minorHAnsi"/>
          <w:b/>
          <w:sz w:val="20"/>
          <w:szCs w:val="20"/>
        </w:rPr>
        <w:t xml:space="preserve">years </w:t>
      </w:r>
      <w:r w:rsidRPr="00AE5A84">
        <w:rPr>
          <w:rFonts w:ascii="Sylfaen" w:hAnsi="Sylfaen" w:cstheme="minorHAnsi"/>
          <w:sz w:val="20"/>
          <w:szCs w:val="20"/>
        </w:rPr>
        <w:t>starting</w:t>
      </w:r>
      <w:r w:rsidRPr="00AE5A84">
        <w:rPr>
          <w:rFonts w:ascii="Sylfaen" w:hAnsi="Sylfaen" w:cstheme="minorHAnsi"/>
          <w:spacing w:val="3"/>
          <w:sz w:val="20"/>
          <w:szCs w:val="20"/>
        </w:rPr>
        <w:t xml:space="preserve"> </w:t>
      </w:r>
      <w:r w:rsidR="005E0BA4" w:rsidRPr="00AE5A84">
        <w:rPr>
          <w:rFonts w:ascii="Sylfaen" w:hAnsi="Sylfaen" w:cstheme="minorHAnsi"/>
          <w:spacing w:val="3"/>
          <w:sz w:val="20"/>
          <w:szCs w:val="20"/>
        </w:rPr>
        <w:t xml:space="preserve">from the breach </w:t>
      </w:r>
      <w:r w:rsidRPr="00AE5A84">
        <w:rPr>
          <w:rFonts w:ascii="Sylfaen" w:hAnsi="Sylfaen" w:cstheme="minorHAnsi"/>
          <w:sz w:val="20"/>
          <w:szCs w:val="20"/>
        </w:rPr>
        <w:t>of</w:t>
      </w:r>
      <w:r w:rsidRPr="00AE5A84">
        <w:rPr>
          <w:rFonts w:ascii="Sylfaen" w:hAnsi="Sylfaen" w:cstheme="minorHAnsi"/>
          <w:spacing w:val="-2"/>
          <w:sz w:val="20"/>
          <w:szCs w:val="20"/>
        </w:rPr>
        <w:t xml:space="preserve"> </w:t>
      </w:r>
      <w:r w:rsidRPr="00AE5A84">
        <w:rPr>
          <w:rFonts w:ascii="Sylfaen" w:hAnsi="Sylfaen" w:cstheme="minorHAnsi"/>
          <w:sz w:val="20"/>
          <w:szCs w:val="20"/>
        </w:rPr>
        <w:t>our</w:t>
      </w:r>
      <w:r w:rsidRPr="00AE5A84">
        <w:rPr>
          <w:rFonts w:ascii="Sylfaen" w:hAnsi="Sylfaen" w:cstheme="minorHAnsi"/>
          <w:spacing w:val="4"/>
          <w:sz w:val="20"/>
          <w:szCs w:val="20"/>
        </w:rPr>
        <w:t xml:space="preserve"> </w:t>
      </w:r>
      <w:r w:rsidRPr="00AE5A84">
        <w:rPr>
          <w:rFonts w:ascii="Sylfaen" w:hAnsi="Sylfaen" w:cstheme="minorHAnsi"/>
          <w:sz w:val="20"/>
          <w:szCs w:val="20"/>
        </w:rPr>
        <w:t>obligation(s)</w:t>
      </w:r>
      <w:r w:rsidRPr="00AE5A84">
        <w:rPr>
          <w:rFonts w:ascii="Sylfaen" w:hAnsi="Sylfaen" w:cstheme="minorHAnsi"/>
          <w:spacing w:val="-1"/>
          <w:sz w:val="20"/>
          <w:szCs w:val="20"/>
        </w:rPr>
        <w:t xml:space="preserve"> </w:t>
      </w:r>
      <w:r w:rsidRPr="00AE5A84">
        <w:rPr>
          <w:rFonts w:ascii="Sylfaen" w:hAnsi="Sylfaen" w:cstheme="minorHAnsi"/>
          <w:sz w:val="20"/>
          <w:szCs w:val="20"/>
        </w:rPr>
        <w:t>under</w:t>
      </w:r>
      <w:r w:rsidRPr="00AE5A84">
        <w:rPr>
          <w:rFonts w:ascii="Sylfaen" w:hAnsi="Sylfaen" w:cstheme="minorHAnsi"/>
          <w:spacing w:val="3"/>
          <w:sz w:val="20"/>
          <w:szCs w:val="20"/>
        </w:rPr>
        <w:t xml:space="preserve"> </w:t>
      </w:r>
      <w:r w:rsidRPr="00AE5A84">
        <w:rPr>
          <w:rFonts w:ascii="Sylfaen" w:hAnsi="Sylfaen" w:cstheme="minorHAnsi"/>
          <w:sz w:val="20"/>
          <w:szCs w:val="20"/>
        </w:rPr>
        <w:t>the</w:t>
      </w:r>
      <w:r w:rsidRPr="00AE5A84">
        <w:rPr>
          <w:rFonts w:ascii="Sylfaen" w:hAnsi="Sylfaen" w:cstheme="minorHAnsi"/>
          <w:spacing w:val="-2"/>
          <w:sz w:val="20"/>
          <w:szCs w:val="20"/>
        </w:rPr>
        <w:t xml:space="preserve"> </w:t>
      </w:r>
      <w:r w:rsidR="00FC683E" w:rsidRPr="00AE5A84">
        <w:rPr>
          <w:rFonts w:ascii="Sylfaen" w:hAnsi="Sylfaen" w:cstheme="minorHAnsi"/>
          <w:sz w:val="20"/>
          <w:szCs w:val="20"/>
        </w:rPr>
        <w:t>RFP</w:t>
      </w:r>
      <w:r w:rsidRPr="00AE5A84">
        <w:rPr>
          <w:rFonts w:ascii="Sylfaen" w:hAnsi="Sylfaen" w:cstheme="minorHAnsi"/>
          <w:spacing w:val="3"/>
          <w:sz w:val="20"/>
          <w:szCs w:val="20"/>
        </w:rPr>
        <w:t xml:space="preserve"> </w:t>
      </w:r>
      <w:r w:rsidRPr="00AE5A84">
        <w:rPr>
          <w:rFonts w:ascii="Sylfaen" w:hAnsi="Sylfaen" w:cstheme="minorHAnsi"/>
          <w:sz w:val="20"/>
          <w:szCs w:val="20"/>
        </w:rPr>
        <w:t>conditions,</w:t>
      </w:r>
      <w:r w:rsidRPr="00AE5A84">
        <w:rPr>
          <w:rFonts w:ascii="Sylfaen" w:hAnsi="Sylfaen" w:cstheme="minorHAnsi"/>
          <w:spacing w:val="3"/>
          <w:sz w:val="20"/>
          <w:szCs w:val="20"/>
        </w:rPr>
        <w:t xml:space="preserve"> </w:t>
      </w:r>
      <w:r w:rsidRPr="00AE5A84">
        <w:rPr>
          <w:rFonts w:ascii="Sylfaen" w:hAnsi="Sylfaen" w:cstheme="minorHAnsi"/>
          <w:sz w:val="20"/>
          <w:szCs w:val="20"/>
        </w:rPr>
        <w:t>because</w:t>
      </w:r>
      <w:r w:rsidRPr="00AE5A84">
        <w:rPr>
          <w:rFonts w:ascii="Sylfaen" w:hAnsi="Sylfaen" w:cstheme="minorHAnsi"/>
          <w:spacing w:val="-2"/>
          <w:sz w:val="20"/>
          <w:szCs w:val="20"/>
        </w:rPr>
        <w:t xml:space="preserve"> </w:t>
      </w:r>
      <w:r w:rsidRPr="00AE5A84">
        <w:rPr>
          <w:rFonts w:ascii="Sylfaen" w:hAnsi="Sylfaen" w:cstheme="minorHAnsi"/>
          <w:sz w:val="20"/>
          <w:szCs w:val="20"/>
        </w:rPr>
        <w:t>we:</w:t>
      </w:r>
    </w:p>
    <w:p w14:paraId="0BEE7844" w14:textId="099599FE" w:rsidR="00732715" w:rsidRPr="00AE5A84" w:rsidRDefault="00732715" w:rsidP="00732715">
      <w:pPr>
        <w:pStyle w:val="ListParagraph"/>
        <w:widowControl w:val="0"/>
        <w:numPr>
          <w:ilvl w:val="0"/>
          <w:numId w:val="78"/>
        </w:numPr>
        <w:tabs>
          <w:tab w:val="left" w:pos="655"/>
          <w:tab w:val="left" w:pos="656"/>
        </w:tabs>
        <w:autoSpaceDE w:val="0"/>
        <w:autoSpaceDN w:val="0"/>
        <w:contextualSpacing w:val="0"/>
        <w:jc w:val="left"/>
        <w:rPr>
          <w:rFonts w:ascii="Sylfaen" w:hAnsi="Sylfaen" w:cstheme="minorHAnsi"/>
          <w:sz w:val="20"/>
        </w:rPr>
      </w:pPr>
      <w:r w:rsidRPr="00AE5A84">
        <w:rPr>
          <w:rFonts w:ascii="Sylfaen" w:hAnsi="Sylfaen" w:cstheme="minorHAnsi"/>
          <w:sz w:val="20"/>
        </w:rPr>
        <w:t>have</w:t>
      </w:r>
      <w:r w:rsidRPr="00AE5A84">
        <w:rPr>
          <w:rFonts w:ascii="Sylfaen" w:hAnsi="Sylfaen" w:cstheme="minorHAnsi"/>
          <w:spacing w:val="-9"/>
          <w:sz w:val="20"/>
        </w:rPr>
        <w:t xml:space="preserve"> </w:t>
      </w:r>
      <w:r w:rsidRPr="00AE5A84">
        <w:rPr>
          <w:rFonts w:ascii="Sylfaen" w:hAnsi="Sylfaen" w:cstheme="minorHAnsi"/>
          <w:sz w:val="20"/>
        </w:rPr>
        <w:t>withdrawn</w:t>
      </w:r>
      <w:r w:rsidRPr="00AE5A84">
        <w:rPr>
          <w:rFonts w:ascii="Sylfaen" w:hAnsi="Sylfaen" w:cstheme="minorHAnsi"/>
          <w:spacing w:val="-9"/>
          <w:sz w:val="20"/>
        </w:rPr>
        <w:t xml:space="preserve"> </w:t>
      </w:r>
      <w:r w:rsidRPr="00AE5A84">
        <w:rPr>
          <w:rFonts w:ascii="Sylfaen" w:hAnsi="Sylfaen" w:cstheme="minorHAnsi"/>
          <w:sz w:val="20"/>
        </w:rPr>
        <w:t>our</w:t>
      </w:r>
      <w:r w:rsidRPr="00AE5A84">
        <w:rPr>
          <w:rFonts w:ascii="Sylfaen" w:hAnsi="Sylfaen" w:cstheme="minorHAnsi"/>
          <w:spacing w:val="-7"/>
          <w:sz w:val="20"/>
        </w:rPr>
        <w:t xml:space="preserve"> </w:t>
      </w:r>
      <w:r w:rsidR="00FC683E" w:rsidRPr="00AE5A84">
        <w:rPr>
          <w:rFonts w:ascii="Sylfaen" w:hAnsi="Sylfaen" w:cstheme="minorHAnsi"/>
          <w:sz w:val="20"/>
        </w:rPr>
        <w:t>Proposal</w:t>
      </w:r>
      <w:r w:rsidRPr="00AE5A84">
        <w:rPr>
          <w:rFonts w:ascii="Sylfaen" w:hAnsi="Sylfaen" w:cstheme="minorHAnsi"/>
          <w:spacing w:val="-8"/>
          <w:sz w:val="20"/>
        </w:rPr>
        <w:t xml:space="preserve"> </w:t>
      </w:r>
      <w:r w:rsidRPr="00AE5A84">
        <w:rPr>
          <w:rFonts w:ascii="Sylfaen" w:hAnsi="Sylfaen" w:cstheme="minorHAnsi"/>
          <w:sz w:val="20"/>
        </w:rPr>
        <w:t>during</w:t>
      </w:r>
      <w:r w:rsidRPr="00AE5A84">
        <w:rPr>
          <w:rFonts w:ascii="Sylfaen" w:hAnsi="Sylfaen" w:cstheme="minorHAnsi"/>
          <w:spacing w:val="-8"/>
          <w:sz w:val="20"/>
        </w:rPr>
        <w:t xml:space="preserve"> </w:t>
      </w:r>
      <w:r w:rsidRPr="00AE5A84">
        <w:rPr>
          <w:rFonts w:ascii="Sylfaen" w:hAnsi="Sylfaen" w:cstheme="minorHAnsi"/>
          <w:sz w:val="20"/>
        </w:rPr>
        <w:t>the</w:t>
      </w:r>
      <w:r w:rsidRPr="00AE5A84">
        <w:rPr>
          <w:rFonts w:ascii="Sylfaen" w:hAnsi="Sylfaen" w:cstheme="minorHAnsi"/>
          <w:spacing w:val="-9"/>
          <w:sz w:val="20"/>
        </w:rPr>
        <w:t xml:space="preserve"> </w:t>
      </w:r>
      <w:r w:rsidRPr="00AE5A84">
        <w:rPr>
          <w:rFonts w:ascii="Sylfaen" w:hAnsi="Sylfaen" w:cstheme="minorHAnsi"/>
          <w:sz w:val="20"/>
        </w:rPr>
        <w:t>period</w:t>
      </w:r>
      <w:r w:rsidRPr="00AE5A84">
        <w:rPr>
          <w:rFonts w:ascii="Sylfaen" w:hAnsi="Sylfaen" w:cstheme="minorHAnsi"/>
          <w:spacing w:val="-2"/>
          <w:sz w:val="20"/>
        </w:rPr>
        <w:t xml:space="preserve"> </w:t>
      </w:r>
      <w:r w:rsidRPr="00AE5A84">
        <w:rPr>
          <w:rFonts w:ascii="Sylfaen" w:hAnsi="Sylfaen" w:cstheme="minorHAnsi"/>
          <w:sz w:val="20"/>
        </w:rPr>
        <w:t>of</w:t>
      </w:r>
      <w:r w:rsidRPr="00AE5A84">
        <w:rPr>
          <w:rFonts w:ascii="Sylfaen" w:hAnsi="Sylfaen" w:cstheme="minorHAnsi"/>
          <w:spacing w:val="-12"/>
          <w:sz w:val="20"/>
        </w:rPr>
        <w:t xml:space="preserve"> </w:t>
      </w:r>
      <w:r w:rsidRPr="00AE5A84">
        <w:rPr>
          <w:rFonts w:ascii="Sylfaen" w:hAnsi="Sylfaen" w:cstheme="minorHAnsi"/>
          <w:sz w:val="20"/>
        </w:rPr>
        <w:t>bid</w:t>
      </w:r>
      <w:r w:rsidRPr="00AE5A84">
        <w:rPr>
          <w:rFonts w:ascii="Sylfaen" w:hAnsi="Sylfaen" w:cstheme="minorHAnsi"/>
          <w:spacing w:val="-2"/>
          <w:sz w:val="20"/>
        </w:rPr>
        <w:t xml:space="preserve"> </w:t>
      </w:r>
      <w:r w:rsidRPr="00AE5A84">
        <w:rPr>
          <w:rFonts w:ascii="Sylfaen" w:hAnsi="Sylfaen" w:cstheme="minorHAnsi"/>
          <w:sz w:val="20"/>
        </w:rPr>
        <w:t>validity</w:t>
      </w:r>
      <w:r w:rsidRPr="00AE5A84">
        <w:rPr>
          <w:rFonts w:ascii="Sylfaen" w:hAnsi="Sylfaen" w:cstheme="minorHAnsi"/>
          <w:spacing w:val="-13"/>
          <w:sz w:val="20"/>
        </w:rPr>
        <w:t xml:space="preserve"> </w:t>
      </w:r>
      <w:r w:rsidRPr="00AE5A84">
        <w:rPr>
          <w:rFonts w:ascii="Sylfaen" w:hAnsi="Sylfaen" w:cstheme="minorHAnsi"/>
          <w:sz w:val="20"/>
        </w:rPr>
        <w:t>specified</w:t>
      </w:r>
      <w:r w:rsidRPr="00AE5A84">
        <w:rPr>
          <w:rFonts w:ascii="Sylfaen" w:hAnsi="Sylfaen" w:cstheme="minorHAnsi"/>
          <w:spacing w:val="-2"/>
          <w:sz w:val="20"/>
        </w:rPr>
        <w:t xml:space="preserve"> </w:t>
      </w:r>
      <w:r w:rsidRPr="00AE5A84">
        <w:rPr>
          <w:rFonts w:ascii="Sylfaen" w:hAnsi="Sylfaen" w:cstheme="minorHAnsi"/>
          <w:sz w:val="20"/>
        </w:rPr>
        <w:t>in</w:t>
      </w:r>
      <w:r w:rsidRPr="00AE5A84">
        <w:rPr>
          <w:rFonts w:ascii="Sylfaen" w:hAnsi="Sylfaen" w:cstheme="minorHAnsi"/>
          <w:spacing w:val="-8"/>
          <w:sz w:val="20"/>
        </w:rPr>
        <w:t xml:space="preserve"> </w:t>
      </w:r>
      <w:r w:rsidRPr="00AE5A84">
        <w:rPr>
          <w:rFonts w:ascii="Sylfaen" w:hAnsi="Sylfaen" w:cstheme="minorHAnsi"/>
          <w:sz w:val="20"/>
        </w:rPr>
        <w:t>the</w:t>
      </w:r>
      <w:r w:rsidRPr="00AE5A84">
        <w:rPr>
          <w:rFonts w:ascii="Sylfaen" w:hAnsi="Sylfaen" w:cstheme="minorHAnsi"/>
          <w:spacing w:val="-9"/>
          <w:sz w:val="20"/>
        </w:rPr>
        <w:t xml:space="preserve"> </w:t>
      </w:r>
      <w:r w:rsidRPr="00AE5A84">
        <w:rPr>
          <w:rFonts w:ascii="Sylfaen" w:hAnsi="Sylfaen" w:cstheme="minorHAnsi"/>
          <w:sz w:val="20"/>
        </w:rPr>
        <w:t>Letter</w:t>
      </w:r>
      <w:r w:rsidRPr="00AE5A84">
        <w:rPr>
          <w:rFonts w:ascii="Sylfaen" w:hAnsi="Sylfaen" w:cstheme="minorHAnsi"/>
          <w:spacing w:val="-3"/>
          <w:sz w:val="20"/>
        </w:rPr>
        <w:t xml:space="preserve"> </w:t>
      </w:r>
      <w:r w:rsidRPr="00AE5A84">
        <w:rPr>
          <w:rFonts w:ascii="Sylfaen" w:hAnsi="Sylfaen" w:cstheme="minorHAnsi"/>
          <w:sz w:val="20"/>
        </w:rPr>
        <w:t>of</w:t>
      </w:r>
      <w:r w:rsidRPr="00AE5A84">
        <w:rPr>
          <w:rFonts w:ascii="Sylfaen" w:hAnsi="Sylfaen" w:cstheme="minorHAnsi"/>
          <w:spacing w:val="-11"/>
          <w:sz w:val="20"/>
        </w:rPr>
        <w:t xml:space="preserve"> </w:t>
      </w:r>
      <w:r w:rsidR="00FC683E" w:rsidRPr="00AE5A84">
        <w:rPr>
          <w:rFonts w:ascii="Sylfaen" w:hAnsi="Sylfaen" w:cstheme="minorHAnsi"/>
          <w:sz w:val="20"/>
        </w:rPr>
        <w:t>Submission</w:t>
      </w:r>
      <w:r w:rsidRPr="00AE5A84">
        <w:rPr>
          <w:rFonts w:ascii="Sylfaen" w:hAnsi="Sylfaen" w:cstheme="minorHAnsi"/>
          <w:sz w:val="20"/>
        </w:rPr>
        <w:t>;</w:t>
      </w:r>
      <w:r w:rsidRPr="00AE5A84">
        <w:rPr>
          <w:rFonts w:ascii="Sylfaen" w:hAnsi="Sylfaen" w:cstheme="minorHAnsi"/>
          <w:spacing w:val="-5"/>
          <w:sz w:val="20"/>
        </w:rPr>
        <w:t xml:space="preserve"> </w:t>
      </w:r>
      <w:r w:rsidRPr="00AE5A84">
        <w:rPr>
          <w:rFonts w:ascii="Sylfaen" w:hAnsi="Sylfaen" w:cstheme="minorHAnsi"/>
          <w:sz w:val="20"/>
        </w:rPr>
        <w:t>or</w:t>
      </w:r>
    </w:p>
    <w:p w14:paraId="568872BD" w14:textId="77777777" w:rsidR="00732715" w:rsidRPr="00AE5A84" w:rsidRDefault="00732715" w:rsidP="00732715">
      <w:pPr>
        <w:pStyle w:val="BodyText"/>
        <w:spacing w:before="9"/>
        <w:rPr>
          <w:rFonts w:ascii="Sylfaen" w:hAnsi="Sylfaen" w:cstheme="minorHAnsi"/>
          <w:sz w:val="20"/>
          <w:szCs w:val="20"/>
        </w:rPr>
      </w:pPr>
    </w:p>
    <w:p w14:paraId="4BA692AD" w14:textId="1F31698F" w:rsidR="00732715" w:rsidRPr="00AE5A84" w:rsidRDefault="00732715" w:rsidP="00732715">
      <w:pPr>
        <w:pStyle w:val="ListParagraph"/>
        <w:widowControl w:val="0"/>
        <w:numPr>
          <w:ilvl w:val="0"/>
          <w:numId w:val="78"/>
        </w:numPr>
        <w:tabs>
          <w:tab w:val="left" w:pos="656"/>
        </w:tabs>
        <w:autoSpaceDE w:val="0"/>
        <w:autoSpaceDN w:val="0"/>
        <w:spacing w:line="242" w:lineRule="auto"/>
        <w:ind w:right="116"/>
        <w:contextualSpacing w:val="0"/>
        <w:rPr>
          <w:rFonts w:ascii="Sylfaen" w:hAnsi="Sylfaen" w:cstheme="minorHAnsi"/>
          <w:sz w:val="20"/>
        </w:rPr>
      </w:pPr>
      <w:r w:rsidRPr="00AE5A84">
        <w:rPr>
          <w:rFonts w:ascii="Sylfaen" w:hAnsi="Sylfaen" w:cstheme="minorHAnsi"/>
          <w:sz w:val="20"/>
        </w:rPr>
        <w:t xml:space="preserve">having been notified of the acceptance of our </w:t>
      </w:r>
      <w:r w:rsidR="00FC683E" w:rsidRPr="00AE5A84">
        <w:rPr>
          <w:rFonts w:ascii="Sylfaen" w:hAnsi="Sylfaen" w:cstheme="minorHAnsi"/>
          <w:sz w:val="20"/>
        </w:rPr>
        <w:t>Proposal</w:t>
      </w:r>
      <w:r w:rsidRPr="00AE5A84">
        <w:rPr>
          <w:rFonts w:ascii="Sylfaen" w:hAnsi="Sylfaen" w:cstheme="minorHAnsi"/>
          <w:sz w:val="20"/>
        </w:rPr>
        <w:t xml:space="preserve"> during the period of bid</w:t>
      </w:r>
      <w:r w:rsidRPr="00AE5A84">
        <w:rPr>
          <w:rFonts w:ascii="Sylfaen" w:hAnsi="Sylfaen" w:cstheme="minorHAnsi"/>
          <w:spacing w:val="1"/>
          <w:sz w:val="20"/>
        </w:rPr>
        <w:t xml:space="preserve"> </w:t>
      </w:r>
      <w:r w:rsidRPr="00AE5A84">
        <w:rPr>
          <w:rFonts w:ascii="Sylfaen" w:hAnsi="Sylfaen" w:cstheme="minorHAnsi"/>
          <w:spacing w:val="-1"/>
          <w:sz w:val="20"/>
        </w:rPr>
        <w:t>validity,</w:t>
      </w:r>
      <w:r w:rsidRPr="00AE5A84">
        <w:rPr>
          <w:rFonts w:ascii="Sylfaen" w:hAnsi="Sylfaen" w:cstheme="minorHAnsi"/>
          <w:spacing w:val="-11"/>
          <w:sz w:val="20"/>
        </w:rPr>
        <w:t xml:space="preserve"> </w:t>
      </w:r>
      <w:r w:rsidRPr="00AE5A84">
        <w:rPr>
          <w:rFonts w:ascii="Sylfaen" w:hAnsi="Sylfaen" w:cstheme="minorHAnsi"/>
          <w:spacing w:val="-1"/>
          <w:sz w:val="20"/>
        </w:rPr>
        <w:t>(</w:t>
      </w:r>
      <w:proofErr w:type="spellStart"/>
      <w:r w:rsidRPr="00AE5A84">
        <w:rPr>
          <w:rFonts w:ascii="Sylfaen" w:hAnsi="Sylfaen" w:cstheme="minorHAnsi"/>
          <w:spacing w:val="-1"/>
          <w:sz w:val="20"/>
        </w:rPr>
        <w:t>i</w:t>
      </w:r>
      <w:proofErr w:type="spellEnd"/>
      <w:r w:rsidRPr="00AE5A84">
        <w:rPr>
          <w:rFonts w:ascii="Sylfaen" w:hAnsi="Sylfaen" w:cstheme="minorHAnsi"/>
          <w:spacing w:val="-1"/>
          <w:sz w:val="20"/>
        </w:rPr>
        <w:t>)</w:t>
      </w:r>
      <w:r w:rsidRPr="00AE5A84">
        <w:rPr>
          <w:rFonts w:ascii="Sylfaen" w:hAnsi="Sylfaen" w:cstheme="minorHAnsi"/>
          <w:spacing w:val="-6"/>
          <w:sz w:val="20"/>
        </w:rPr>
        <w:t xml:space="preserve"> </w:t>
      </w:r>
      <w:r w:rsidRPr="00AE5A84">
        <w:rPr>
          <w:rFonts w:ascii="Sylfaen" w:hAnsi="Sylfaen" w:cstheme="minorHAnsi"/>
          <w:spacing w:val="-1"/>
          <w:sz w:val="20"/>
        </w:rPr>
        <w:t>fail</w:t>
      </w:r>
      <w:r w:rsidRPr="00AE5A84">
        <w:rPr>
          <w:rFonts w:ascii="Sylfaen" w:hAnsi="Sylfaen" w:cstheme="minorHAnsi"/>
          <w:spacing w:val="-11"/>
          <w:sz w:val="20"/>
        </w:rPr>
        <w:t xml:space="preserve"> </w:t>
      </w:r>
      <w:r w:rsidRPr="00AE5A84">
        <w:rPr>
          <w:rFonts w:ascii="Sylfaen" w:hAnsi="Sylfaen" w:cstheme="minorHAnsi"/>
          <w:spacing w:val="-1"/>
          <w:sz w:val="20"/>
        </w:rPr>
        <w:t>or</w:t>
      </w:r>
      <w:r w:rsidRPr="00AE5A84">
        <w:rPr>
          <w:rFonts w:ascii="Sylfaen" w:hAnsi="Sylfaen" w:cstheme="minorHAnsi"/>
          <w:spacing w:val="-10"/>
          <w:sz w:val="20"/>
        </w:rPr>
        <w:t xml:space="preserve"> </w:t>
      </w:r>
      <w:r w:rsidRPr="00AE5A84">
        <w:rPr>
          <w:rFonts w:ascii="Sylfaen" w:hAnsi="Sylfaen" w:cstheme="minorHAnsi"/>
          <w:spacing w:val="-1"/>
          <w:sz w:val="20"/>
        </w:rPr>
        <w:t>refuse</w:t>
      </w:r>
      <w:r w:rsidRPr="00AE5A84">
        <w:rPr>
          <w:rFonts w:ascii="Sylfaen" w:hAnsi="Sylfaen" w:cstheme="minorHAnsi"/>
          <w:spacing w:val="-7"/>
          <w:sz w:val="20"/>
        </w:rPr>
        <w:t xml:space="preserve"> </w:t>
      </w:r>
      <w:r w:rsidRPr="00AE5A84">
        <w:rPr>
          <w:rFonts w:ascii="Sylfaen" w:hAnsi="Sylfaen" w:cstheme="minorHAnsi"/>
          <w:spacing w:val="-1"/>
          <w:sz w:val="20"/>
        </w:rPr>
        <w:t>to</w:t>
      </w:r>
      <w:r w:rsidRPr="00AE5A84">
        <w:rPr>
          <w:rFonts w:ascii="Sylfaen" w:hAnsi="Sylfaen" w:cstheme="minorHAnsi"/>
          <w:spacing w:val="-16"/>
          <w:sz w:val="20"/>
        </w:rPr>
        <w:t xml:space="preserve"> </w:t>
      </w:r>
      <w:r w:rsidRPr="00AE5A84">
        <w:rPr>
          <w:rFonts w:ascii="Sylfaen" w:hAnsi="Sylfaen" w:cstheme="minorHAnsi"/>
          <w:spacing w:val="-1"/>
          <w:sz w:val="20"/>
        </w:rPr>
        <w:t>execute</w:t>
      </w:r>
      <w:r w:rsidRPr="00AE5A84">
        <w:rPr>
          <w:rFonts w:ascii="Sylfaen" w:hAnsi="Sylfaen" w:cstheme="minorHAnsi"/>
          <w:spacing w:val="-11"/>
          <w:sz w:val="20"/>
        </w:rPr>
        <w:t xml:space="preserve"> </w:t>
      </w:r>
      <w:r w:rsidRPr="00AE5A84">
        <w:rPr>
          <w:rFonts w:ascii="Sylfaen" w:hAnsi="Sylfaen" w:cstheme="minorHAnsi"/>
          <w:spacing w:val="-1"/>
          <w:sz w:val="20"/>
        </w:rPr>
        <w:t>the</w:t>
      </w:r>
      <w:r w:rsidRPr="00AE5A84">
        <w:rPr>
          <w:rFonts w:ascii="Sylfaen" w:hAnsi="Sylfaen" w:cstheme="minorHAnsi"/>
          <w:spacing w:val="-12"/>
          <w:sz w:val="20"/>
        </w:rPr>
        <w:t xml:space="preserve"> </w:t>
      </w:r>
      <w:r w:rsidRPr="00AE5A84">
        <w:rPr>
          <w:rFonts w:ascii="Sylfaen" w:hAnsi="Sylfaen" w:cstheme="minorHAnsi"/>
          <w:spacing w:val="-1"/>
          <w:sz w:val="20"/>
        </w:rPr>
        <w:t>Contract,</w:t>
      </w:r>
      <w:r w:rsidRPr="00AE5A84">
        <w:rPr>
          <w:rFonts w:ascii="Sylfaen" w:hAnsi="Sylfaen" w:cstheme="minorHAnsi"/>
          <w:spacing w:val="-6"/>
          <w:sz w:val="20"/>
        </w:rPr>
        <w:t xml:space="preserve"> </w:t>
      </w:r>
      <w:r w:rsidRPr="00AE5A84">
        <w:rPr>
          <w:rFonts w:ascii="Sylfaen" w:hAnsi="Sylfaen" w:cstheme="minorHAnsi"/>
          <w:spacing w:val="-1"/>
          <w:sz w:val="20"/>
        </w:rPr>
        <w:t>if</w:t>
      </w:r>
      <w:r w:rsidRPr="00AE5A84">
        <w:rPr>
          <w:rFonts w:ascii="Sylfaen" w:hAnsi="Sylfaen" w:cstheme="minorHAnsi"/>
          <w:spacing w:val="-15"/>
          <w:sz w:val="20"/>
        </w:rPr>
        <w:t xml:space="preserve"> </w:t>
      </w:r>
      <w:r w:rsidRPr="00AE5A84">
        <w:rPr>
          <w:rFonts w:ascii="Sylfaen" w:hAnsi="Sylfaen" w:cstheme="minorHAnsi"/>
          <w:spacing w:val="-1"/>
          <w:sz w:val="20"/>
        </w:rPr>
        <w:t>required,</w:t>
      </w:r>
      <w:r w:rsidRPr="00AE5A84">
        <w:rPr>
          <w:rFonts w:ascii="Sylfaen" w:hAnsi="Sylfaen" w:cstheme="minorHAnsi"/>
          <w:spacing w:val="-11"/>
          <w:sz w:val="20"/>
        </w:rPr>
        <w:t xml:space="preserve"> </w:t>
      </w:r>
      <w:r w:rsidRPr="00AE5A84">
        <w:rPr>
          <w:rFonts w:ascii="Sylfaen" w:hAnsi="Sylfaen" w:cstheme="minorHAnsi"/>
          <w:sz w:val="20"/>
        </w:rPr>
        <w:t>or</w:t>
      </w:r>
      <w:r w:rsidRPr="00AE5A84">
        <w:rPr>
          <w:rFonts w:ascii="Sylfaen" w:hAnsi="Sylfaen" w:cstheme="minorHAnsi"/>
          <w:spacing w:val="-10"/>
          <w:sz w:val="20"/>
        </w:rPr>
        <w:t xml:space="preserve"> </w:t>
      </w:r>
      <w:r w:rsidRPr="00AE5A84">
        <w:rPr>
          <w:rFonts w:ascii="Sylfaen" w:hAnsi="Sylfaen" w:cstheme="minorHAnsi"/>
          <w:sz w:val="20"/>
        </w:rPr>
        <w:t>(ii)</w:t>
      </w:r>
      <w:r w:rsidRPr="00AE5A84">
        <w:rPr>
          <w:rFonts w:ascii="Sylfaen" w:hAnsi="Sylfaen" w:cstheme="minorHAnsi"/>
          <w:spacing w:val="-5"/>
          <w:sz w:val="20"/>
        </w:rPr>
        <w:t xml:space="preserve"> </w:t>
      </w:r>
      <w:r w:rsidRPr="00AE5A84">
        <w:rPr>
          <w:rFonts w:ascii="Sylfaen" w:hAnsi="Sylfaen" w:cstheme="minorHAnsi"/>
          <w:sz w:val="20"/>
        </w:rPr>
        <w:t>fail</w:t>
      </w:r>
      <w:r w:rsidRPr="00AE5A84">
        <w:rPr>
          <w:rFonts w:ascii="Sylfaen" w:hAnsi="Sylfaen" w:cstheme="minorHAnsi"/>
          <w:spacing w:val="-7"/>
          <w:sz w:val="20"/>
        </w:rPr>
        <w:t xml:space="preserve"> </w:t>
      </w:r>
      <w:r w:rsidRPr="00AE5A84">
        <w:rPr>
          <w:rFonts w:ascii="Sylfaen" w:hAnsi="Sylfaen" w:cstheme="minorHAnsi"/>
          <w:sz w:val="20"/>
        </w:rPr>
        <w:t>or</w:t>
      </w:r>
      <w:r w:rsidRPr="00AE5A84">
        <w:rPr>
          <w:rFonts w:ascii="Sylfaen" w:hAnsi="Sylfaen" w:cstheme="minorHAnsi"/>
          <w:spacing w:val="-10"/>
          <w:sz w:val="20"/>
        </w:rPr>
        <w:t xml:space="preserve"> </w:t>
      </w:r>
      <w:r w:rsidRPr="00AE5A84">
        <w:rPr>
          <w:rFonts w:ascii="Sylfaen" w:hAnsi="Sylfaen" w:cstheme="minorHAnsi"/>
          <w:sz w:val="20"/>
        </w:rPr>
        <w:t>refuse</w:t>
      </w:r>
      <w:r w:rsidRPr="00AE5A84">
        <w:rPr>
          <w:rFonts w:ascii="Sylfaen" w:hAnsi="Sylfaen" w:cstheme="minorHAnsi"/>
          <w:spacing w:val="-11"/>
          <w:sz w:val="20"/>
        </w:rPr>
        <w:t xml:space="preserve"> </w:t>
      </w:r>
      <w:r w:rsidRPr="00AE5A84">
        <w:rPr>
          <w:rFonts w:ascii="Sylfaen" w:hAnsi="Sylfaen" w:cstheme="minorHAnsi"/>
          <w:sz w:val="20"/>
        </w:rPr>
        <w:t>to</w:t>
      </w:r>
      <w:r w:rsidRPr="00AE5A84">
        <w:rPr>
          <w:rFonts w:ascii="Sylfaen" w:hAnsi="Sylfaen" w:cstheme="minorHAnsi"/>
          <w:spacing w:val="-11"/>
          <w:sz w:val="20"/>
        </w:rPr>
        <w:t xml:space="preserve"> </w:t>
      </w:r>
      <w:r w:rsidRPr="00AE5A84">
        <w:rPr>
          <w:rFonts w:ascii="Sylfaen" w:hAnsi="Sylfaen" w:cstheme="minorHAnsi"/>
          <w:sz w:val="20"/>
        </w:rPr>
        <w:t>furnish</w:t>
      </w:r>
      <w:r w:rsidRPr="00AE5A84">
        <w:rPr>
          <w:rFonts w:ascii="Sylfaen" w:hAnsi="Sylfaen" w:cstheme="minorHAnsi"/>
          <w:spacing w:val="-58"/>
          <w:sz w:val="20"/>
        </w:rPr>
        <w:t xml:space="preserve"> </w:t>
      </w:r>
      <w:r w:rsidRPr="00AE5A84">
        <w:rPr>
          <w:rFonts w:ascii="Sylfaen" w:hAnsi="Sylfaen" w:cstheme="minorHAnsi"/>
          <w:sz w:val="20"/>
        </w:rPr>
        <w:t>the</w:t>
      </w:r>
      <w:r w:rsidRPr="00AE5A84">
        <w:rPr>
          <w:rFonts w:ascii="Sylfaen" w:hAnsi="Sylfaen" w:cstheme="minorHAnsi"/>
          <w:spacing w:val="-2"/>
          <w:sz w:val="20"/>
        </w:rPr>
        <w:t xml:space="preserve"> </w:t>
      </w:r>
      <w:r w:rsidRPr="00AE5A84">
        <w:rPr>
          <w:rFonts w:ascii="Sylfaen" w:hAnsi="Sylfaen" w:cstheme="minorHAnsi"/>
          <w:sz w:val="20"/>
        </w:rPr>
        <w:t>Performance</w:t>
      </w:r>
      <w:r w:rsidRPr="00AE5A84">
        <w:rPr>
          <w:rFonts w:ascii="Sylfaen" w:hAnsi="Sylfaen" w:cstheme="minorHAnsi"/>
          <w:spacing w:val="-2"/>
          <w:sz w:val="20"/>
        </w:rPr>
        <w:t xml:space="preserve"> </w:t>
      </w:r>
      <w:r w:rsidRPr="00AE5A84">
        <w:rPr>
          <w:rFonts w:ascii="Sylfaen" w:hAnsi="Sylfaen" w:cstheme="minorHAnsi"/>
          <w:sz w:val="20"/>
        </w:rPr>
        <w:t>Security.</w:t>
      </w:r>
    </w:p>
    <w:p w14:paraId="5055E4C4" w14:textId="77777777" w:rsidR="00732715" w:rsidRPr="00AE5A84" w:rsidRDefault="00732715" w:rsidP="00732715">
      <w:pPr>
        <w:pStyle w:val="BodyText"/>
        <w:spacing w:before="5"/>
        <w:rPr>
          <w:rFonts w:ascii="Sylfaen" w:hAnsi="Sylfaen" w:cstheme="minorHAnsi"/>
          <w:sz w:val="20"/>
          <w:szCs w:val="20"/>
        </w:rPr>
      </w:pPr>
    </w:p>
    <w:p w14:paraId="0A361EF4" w14:textId="2DA13803" w:rsidR="00732715" w:rsidRPr="00AE5A84" w:rsidRDefault="00732715" w:rsidP="00732715">
      <w:pPr>
        <w:pStyle w:val="BodyText"/>
        <w:ind w:left="115" w:right="123"/>
        <w:jc w:val="both"/>
        <w:rPr>
          <w:rFonts w:ascii="Sylfaen" w:hAnsi="Sylfaen" w:cstheme="minorHAnsi"/>
          <w:sz w:val="20"/>
          <w:szCs w:val="20"/>
        </w:rPr>
      </w:pPr>
      <w:r w:rsidRPr="00AE5A84">
        <w:rPr>
          <w:rFonts w:ascii="Sylfaen" w:hAnsi="Sylfaen" w:cstheme="minorHAnsi"/>
          <w:sz w:val="20"/>
          <w:szCs w:val="20"/>
        </w:rPr>
        <w:t xml:space="preserve">We understand this Bid-Securing Declaration shall expire if we are not the successful </w:t>
      </w:r>
      <w:r w:rsidR="000F370D">
        <w:rPr>
          <w:rFonts w:ascii="Sylfaen" w:hAnsi="Sylfaen" w:cstheme="minorHAnsi"/>
          <w:sz w:val="20"/>
          <w:szCs w:val="20"/>
        </w:rPr>
        <w:t>Bidder</w:t>
      </w:r>
      <w:r w:rsidRPr="00AE5A84">
        <w:rPr>
          <w:rFonts w:ascii="Sylfaen" w:hAnsi="Sylfaen" w:cstheme="minorHAnsi"/>
          <w:sz w:val="20"/>
          <w:szCs w:val="20"/>
        </w:rPr>
        <w:t>,</w:t>
      </w:r>
      <w:r w:rsidRPr="00AE5A84">
        <w:rPr>
          <w:rFonts w:ascii="Sylfaen" w:hAnsi="Sylfaen" w:cstheme="minorHAnsi"/>
          <w:spacing w:val="1"/>
          <w:sz w:val="20"/>
          <w:szCs w:val="20"/>
        </w:rPr>
        <w:t xml:space="preserve"> </w:t>
      </w:r>
      <w:r w:rsidRPr="00AE5A84">
        <w:rPr>
          <w:rFonts w:ascii="Sylfaen" w:hAnsi="Sylfaen" w:cstheme="minorHAnsi"/>
          <w:spacing w:val="-1"/>
          <w:sz w:val="20"/>
          <w:szCs w:val="20"/>
        </w:rPr>
        <w:t>upon</w:t>
      </w:r>
      <w:r w:rsidRPr="00AE5A84">
        <w:rPr>
          <w:rFonts w:ascii="Sylfaen" w:hAnsi="Sylfaen" w:cstheme="minorHAnsi"/>
          <w:spacing w:val="-11"/>
          <w:sz w:val="20"/>
          <w:szCs w:val="20"/>
        </w:rPr>
        <w:t xml:space="preserve"> </w:t>
      </w:r>
      <w:r w:rsidRPr="00AE5A84">
        <w:rPr>
          <w:rFonts w:ascii="Sylfaen" w:hAnsi="Sylfaen" w:cstheme="minorHAnsi"/>
          <w:spacing w:val="-1"/>
          <w:sz w:val="20"/>
          <w:szCs w:val="20"/>
        </w:rPr>
        <w:t>the</w:t>
      </w:r>
      <w:r w:rsidRPr="00AE5A84">
        <w:rPr>
          <w:rFonts w:ascii="Sylfaen" w:hAnsi="Sylfaen" w:cstheme="minorHAnsi"/>
          <w:spacing w:val="-7"/>
          <w:sz w:val="20"/>
          <w:szCs w:val="20"/>
        </w:rPr>
        <w:t xml:space="preserve"> </w:t>
      </w:r>
      <w:r w:rsidRPr="00AE5A84">
        <w:rPr>
          <w:rFonts w:ascii="Sylfaen" w:hAnsi="Sylfaen" w:cstheme="minorHAnsi"/>
          <w:spacing w:val="-1"/>
          <w:sz w:val="20"/>
          <w:szCs w:val="20"/>
        </w:rPr>
        <w:t>earlier</w:t>
      </w:r>
      <w:r w:rsidRPr="00AE5A84">
        <w:rPr>
          <w:rFonts w:ascii="Sylfaen" w:hAnsi="Sylfaen" w:cstheme="minorHAnsi"/>
          <w:spacing w:val="-6"/>
          <w:sz w:val="20"/>
          <w:szCs w:val="20"/>
        </w:rPr>
        <w:t xml:space="preserve"> </w:t>
      </w:r>
      <w:r w:rsidRPr="00AE5A84">
        <w:rPr>
          <w:rFonts w:ascii="Sylfaen" w:hAnsi="Sylfaen" w:cstheme="minorHAnsi"/>
          <w:spacing w:val="-1"/>
          <w:sz w:val="20"/>
          <w:szCs w:val="20"/>
        </w:rPr>
        <w:t>of</w:t>
      </w:r>
      <w:r w:rsidRPr="00AE5A84">
        <w:rPr>
          <w:rFonts w:ascii="Sylfaen" w:hAnsi="Sylfaen" w:cstheme="minorHAnsi"/>
          <w:spacing w:val="-16"/>
          <w:sz w:val="20"/>
          <w:szCs w:val="20"/>
        </w:rPr>
        <w:t xml:space="preserve"> </w:t>
      </w:r>
      <w:r w:rsidRPr="00AE5A84">
        <w:rPr>
          <w:rFonts w:ascii="Sylfaen" w:hAnsi="Sylfaen" w:cstheme="minorHAnsi"/>
          <w:spacing w:val="-1"/>
          <w:sz w:val="20"/>
          <w:szCs w:val="20"/>
        </w:rPr>
        <w:t>(</w:t>
      </w:r>
      <w:proofErr w:type="spellStart"/>
      <w:r w:rsidRPr="00AE5A84">
        <w:rPr>
          <w:rFonts w:ascii="Sylfaen" w:hAnsi="Sylfaen" w:cstheme="minorHAnsi"/>
          <w:spacing w:val="-1"/>
          <w:sz w:val="20"/>
          <w:szCs w:val="20"/>
        </w:rPr>
        <w:t>i</w:t>
      </w:r>
      <w:proofErr w:type="spellEnd"/>
      <w:r w:rsidRPr="00AE5A84">
        <w:rPr>
          <w:rFonts w:ascii="Sylfaen" w:hAnsi="Sylfaen" w:cstheme="minorHAnsi"/>
          <w:spacing w:val="-1"/>
          <w:sz w:val="20"/>
          <w:szCs w:val="20"/>
        </w:rPr>
        <w:t>)</w:t>
      </w:r>
      <w:r w:rsidRPr="00AE5A84">
        <w:rPr>
          <w:rFonts w:ascii="Sylfaen" w:hAnsi="Sylfaen" w:cstheme="minorHAnsi"/>
          <w:spacing w:val="-6"/>
          <w:sz w:val="20"/>
          <w:szCs w:val="20"/>
        </w:rPr>
        <w:t xml:space="preserve"> </w:t>
      </w:r>
      <w:r w:rsidRPr="00AE5A84">
        <w:rPr>
          <w:rFonts w:ascii="Sylfaen" w:hAnsi="Sylfaen" w:cstheme="minorHAnsi"/>
          <w:spacing w:val="-1"/>
          <w:sz w:val="20"/>
          <w:szCs w:val="20"/>
        </w:rPr>
        <w:t>our</w:t>
      </w:r>
      <w:r w:rsidRPr="00AE5A84">
        <w:rPr>
          <w:rFonts w:ascii="Sylfaen" w:hAnsi="Sylfaen" w:cstheme="minorHAnsi"/>
          <w:spacing w:val="-10"/>
          <w:sz w:val="20"/>
          <w:szCs w:val="20"/>
        </w:rPr>
        <w:t xml:space="preserve"> </w:t>
      </w:r>
      <w:r w:rsidRPr="00AE5A84">
        <w:rPr>
          <w:rFonts w:ascii="Sylfaen" w:hAnsi="Sylfaen" w:cstheme="minorHAnsi"/>
          <w:spacing w:val="-1"/>
          <w:sz w:val="20"/>
          <w:szCs w:val="20"/>
        </w:rPr>
        <w:t>receipt</w:t>
      </w:r>
      <w:r w:rsidRPr="00AE5A84">
        <w:rPr>
          <w:rFonts w:ascii="Sylfaen" w:hAnsi="Sylfaen" w:cstheme="minorHAnsi"/>
          <w:spacing w:val="-6"/>
          <w:sz w:val="20"/>
          <w:szCs w:val="20"/>
        </w:rPr>
        <w:t xml:space="preserve"> </w:t>
      </w:r>
      <w:r w:rsidRPr="00AE5A84">
        <w:rPr>
          <w:rFonts w:ascii="Sylfaen" w:hAnsi="Sylfaen" w:cstheme="minorHAnsi"/>
          <w:sz w:val="20"/>
          <w:szCs w:val="20"/>
        </w:rPr>
        <w:t>of</w:t>
      </w:r>
      <w:r w:rsidRPr="00AE5A84">
        <w:rPr>
          <w:rFonts w:ascii="Sylfaen" w:hAnsi="Sylfaen" w:cstheme="minorHAnsi"/>
          <w:spacing w:val="-5"/>
          <w:sz w:val="20"/>
          <w:szCs w:val="20"/>
        </w:rPr>
        <w:t xml:space="preserve"> </w:t>
      </w:r>
      <w:r w:rsidRPr="00AE5A84">
        <w:rPr>
          <w:rFonts w:ascii="Sylfaen" w:hAnsi="Sylfaen" w:cstheme="minorHAnsi"/>
          <w:sz w:val="20"/>
          <w:szCs w:val="20"/>
        </w:rPr>
        <w:t>your</w:t>
      </w:r>
      <w:r w:rsidRPr="00AE5A84">
        <w:rPr>
          <w:rFonts w:ascii="Sylfaen" w:hAnsi="Sylfaen" w:cstheme="minorHAnsi"/>
          <w:spacing w:val="-5"/>
          <w:sz w:val="20"/>
          <w:szCs w:val="20"/>
        </w:rPr>
        <w:t xml:space="preserve"> </w:t>
      </w:r>
      <w:r w:rsidRPr="00AE5A84">
        <w:rPr>
          <w:rFonts w:ascii="Sylfaen" w:hAnsi="Sylfaen" w:cstheme="minorHAnsi"/>
          <w:sz w:val="20"/>
          <w:szCs w:val="20"/>
        </w:rPr>
        <w:t>notification</w:t>
      </w:r>
      <w:r w:rsidRPr="00AE5A84">
        <w:rPr>
          <w:rFonts w:ascii="Sylfaen" w:hAnsi="Sylfaen" w:cstheme="minorHAnsi"/>
          <w:spacing w:val="-11"/>
          <w:sz w:val="20"/>
          <w:szCs w:val="20"/>
        </w:rPr>
        <w:t xml:space="preserve"> </w:t>
      </w:r>
      <w:r w:rsidRPr="00AE5A84">
        <w:rPr>
          <w:rFonts w:ascii="Sylfaen" w:hAnsi="Sylfaen" w:cstheme="minorHAnsi"/>
          <w:sz w:val="20"/>
          <w:szCs w:val="20"/>
        </w:rPr>
        <w:t>to</w:t>
      </w:r>
      <w:r w:rsidRPr="00AE5A84">
        <w:rPr>
          <w:rFonts w:ascii="Sylfaen" w:hAnsi="Sylfaen" w:cstheme="minorHAnsi"/>
          <w:spacing w:val="-16"/>
          <w:sz w:val="20"/>
          <w:szCs w:val="20"/>
        </w:rPr>
        <w:t xml:space="preserve"> </w:t>
      </w:r>
      <w:r w:rsidRPr="00AE5A84">
        <w:rPr>
          <w:rFonts w:ascii="Sylfaen" w:hAnsi="Sylfaen" w:cstheme="minorHAnsi"/>
          <w:sz w:val="20"/>
          <w:szCs w:val="20"/>
        </w:rPr>
        <w:t>us</w:t>
      </w:r>
      <w:r w:rsidRPr="00AE5A84">
        <w:rPr>
          <w:rFonts w:ascii="Sylfaen" w:hAnsi="Sylfaen" w:cstheme="minorHAnsi"/>
          <w:spacing w:val="-4"/>
          <w:sz w:val="20"/>
          <w:szCs w:val="20"/>
        </w:rPr>
        <w:t xml:space="preserve"> </w:t>
      </w:r>
      <w:r w:rsidRPr="00AE5A84">
        <w:rPr>
          <w:rFonts w:ascii="Sylfaen" w:hAnsi="Sylfaen" w:cstheme="minorHAnsi"/>
          <w:sz w:val="20"/>
          <w:szCs w:val="20"/>
        </w:rPr>
        <w:t>of</w:t>
      </w:r>
      <w:r w:rsidRPr="00AE5A84">
        <w:rPr>
          <w:rFonts w:ascii="Sylfaen" w:hAnsi="Sylfaen" w:cstheme="minorHAnsi"/>
          <w:spacing w:val="-10"/>
          <w:sz w:val="20"/>
          <w:szCs w:val="20"/>
        </w:rPr>
        <w:t xml:space="preserve"> </w:t>
      </w:r>
      <w:r w:rsidRPr="00AE5A84">
        <w:rPr>
          <w:rFonts w:ascii="Sylfaen" w:hAnsi="Sylfaen" w:cstheme="minorHAnsi"/>
          <w:sz w:val="20"/>
          <w:szCs w:val="20"/>
        </w:rPr>
        <w:t>the</w:t>
      </w:r>
      <w:r w:rsidRPr="00AE5A84">
        <w:rPr>
          <w:rFonts w:ascii="Sylfaen" w:hAnsi="Sylfaen" w:cstheme="minorHAnsi"/>
          <w:spacing w:val="-1"/>
          <w:sz w:val="20"/>
          <w:szCs w:val="20"/>
        </w:rPr>
        <w:t xml:space="preserve"> </w:t>
      </w:r>
      <w:r w:rsidRPr="00AE5A84">
        <w:rPr>
          <w:rFonts w:ascii="Sylfaen" w:hAnsi="Sylfaen" w:cstheme="minorHAnsi"/>
          <w:sz w:val="20"/>
          <w:szCs w:val="20"/>
        </w:rPr>
        <w:t>name</w:t>
      </w:r>
      <w:r w:rsidRPr="00AE5A84">
        <w:rPr>
          <w:rFonts w:ascii="Sylfaen" w:hAnsi="Sylfaen" w:cstheme="minorHAnsi"/>
          <w:spacing w:val="-7"/>
          <w:sz w:val="20"/>
          <w:szCs w:val="20"/>
        </w:rPr>
        <w:t xml:space="preserve"> </w:t>
      </w:r>
      <w:r w:rsidRPr="00AE5A84">
        <w:rPr>
          <w:rFonts w:ascii="Sylfaen" w:hAnsi="Sylfaen" w:cstheme="minorHAnsi"/>
          <w:sz w:val="20"/>
          <w:szCs w:val="20"/>
        </w:rPr>
        <w:t>of</w:t>
      </w:r>
      <w:r w:rsidRPr="00AE5A84">
        <w:rPr>
          <w:rFonts w:ascii="Sylfaen" w:hAnsi="Sylfaen" w:cstheme="minorHAnsi"/>
          <w:spacing w:val="-16"/>
          <w:sz w:val="20"/>
          <w:szCs w:val="20"/>
        </w:rPr>
        <w:t xml:space="preserve"> </w:t>
      </w:r>
      <w:r w:rsidRPr="00AE5A84">
        <w:rPr>
          <w:rFonts w:ascii="Sylfaen" w:hAnsi="Sylfaen" w:cstheme="minorHAnsi"/>
          <w:sz w:val="20"/>
          <w:szCs w:val="20"/>
        </w:rPr>
        <w:t>the</w:t>
      </w:r>
      <w:r w:rsidRPr="00AE5A84">
        <w:rPr>
          <w:rFonts w:ascii="Sylfaen" w:hAnsi="Sylfaen" w:cstheme="minorHAnsi"/>
          <w:spacing w:val="-12"/>
          <w:sz w:val="20"/>
          <w:szCs w:val="20"/>
        </w:rPr>
        <w:t xml:space="preserve"> </w:t>
      </w:r>
      <w:r w:rsidRPr="00AE5A84">
        <w:rPr>
          <w:rFonts w:ascii="Sylfaen" w:hAnsi="Sylfaen" w:cstheme="minorHAnsi"/>
          <w:sz w:val="20"/>
          <w:szCs w:val="20"/>
        </w:rPr>
        <w:t>successful</w:t>
      </w:r>
      <w:r w:rsidRPr="00AE5A84">
        <w:rPr>
          <w:rFonts w:ascii="Sylfaen" w:hAnsi="Sylfaen" w:cstheme="minorHAnsi"/>
          <w:spacing w:val="-12"/>
          <w:sz w:val="20"/>
          <w:szCs w:val="20"/>
        </w:rPr>
        <w:t xml:space="preserve"> </w:t>
      </w:r>
      <w:r w:rsidR="000F370D">
        <w:rPr>
          <w:rFonts w:ascii="Sylfaen" w:hAnsi="Sylfaen" w:cstheme="minorHAnsi"/>
          <w:sz w:val="20"/>
          <w:szCs w:val="20"/>
        </w:rPr>
        <w:t>Bidder</w:t>
      </w:r>
      <w:r w:rsidRPr="00AE5A84">
        <w:rPr>
          <w:rFonts w:ascii="Sylfaen" w:hAnsi="Sylfaen" w:cstheme="minorHAnsi"/>
          <w:sz w:val="20"/>
          <w:szCs w:val="20"/>
        </w:rPr>
        <w:t>;</w:t>
      </w:r>
      <w:r w:rsidRPr="00AE5A84">
        <w:rPr>
          <w:rFonts w:ascii="Sylfaen" w:hAnsi="Sylfaen" w:cstheme="minorHAnsi"/>
          <w:spacing w:val="-57"/>
          <w:sz w:val="20"/>
          <w:szCs w:val="20"/>
        </w:rPr>
        <w:t xml:space="preserve"> </w:t>
      </w:r>
      <w:r w:rsidRPr="00AE5A84">
        <w:rPr>
          <w:rFonts w:ascii="Sylfaen" w:hAnsi="Sylfaen" w:cstheme="minorHAnsi"/>
          <w:sz w:val="20"/>
          <w:szCs w:val="20"/>
        </w:rPr>
        <w:t>or</w:t>
      </w:r>
      <w:r w:rsidRPr="00AE5A84">
        <w:rPr>
          <w:rFonts w:ascii="Sylfaen" w:hAnsi="Sylfaen" w:cstheme="minorHAnsi"/>
          <w:spacing w:val="-1"/>
          <w:sz w:val="20"/>
          <w:szCs w:val="20"/>
        </w:rPr>
        <w:t xml:space="preserve"> </w:t>
      </w:r>
      <w:r w:rsidRPr="00AE5A84">
        <w:rPr>
          <w:rFonts w:ascii="Sylfaen" w:hAnsi="Sylfaen" w:cstheme="minorHAnsi"/>
          <w:sz w:val="20"/>
          <w:szCs w:val="20"/>
        </w:rPr>
        <w:t>(ii) twenty-eight</w:t>
      </w:r>
      <w:r w:rsidRPr="00AE5A84">
        <w:rPr>
          <w:rFonts w:ascii="Sylfaen" w:hAnsi="Sylfaen" w:cstheme="minorHAnsi"/>
          <w:spacing w:val="-3"/>
          <w:sz w:val="20"/>
          <w:szCs w:val="20"/>
        </w:rPr>
        <w:t xml:space="preserve"> </w:t>
      </w:r>
      <w:r w:rsidRPr="00AE5A84">
        <w:rPr>
          <w:rFonts w:ascii="Sylfaen" w:hAnsi="Sylfaen" w:cstheme="minorHAnsi"/>
          <w:sz w:val="20"/>
          <w:szCs w:val="20"/>
        </w:rPr>
        <w:t>days</w:t>
      </w:r>
      <w:r w:rsidRPr="00AE5A84">
        <w:rPr>
          <w:rFonts w:ascii="Sylfaen" w:hAnsi="Sylfaen" w:cstheme="minorHAnsi"/>
          <w:spacing w:val="6"/>
          <w:sz w:val="20"/>
          <w:szCs w:val="20"/>
        </w:rPr>
        <w:t xml:space="preserve"> </w:t>
      </w:r>
      <w:r w:rsidRPr="00AE5A84">
        <w:rPr>
          <w:rFonts w:ascii="Sylfaen" w:hAnsi="Sylfaen" w:cstheme="minorHAnsi"/>
          <w:sz w:val="20"/>
          <w:szCs w:val="20"/>
        </w:rPr>
        <w:t>after</w:t>
      </w:r>
      <w:r w:rsidRPr="00AE5A84">
        <w:rPr>
          <w:rFonts w:ascii="Sylfaen" w:hAnsi="Sylfaen" w:cstheme="minorHAnsi"/>
          <w:spacing w:val="-1"/>
          <w:sz w:val="20"/>
          <w:szCs w:val="20"/>
        </w:rPr>
        <w:t xml:space="preserve"> </w:t>
      </w:r>
      <w:r w:rsidRPr="00AE5A84">
        <w:rPr>
          <w:rFonts w:ascii="Sylfaen" w:hAnsi="Sylfaen" w:cstheme="minorHAnsi"/>
          <w:sz w:val="20"/>
          <w:szCs w:val="20"/>
        </w:rPr>
        <w:t>the</w:t>
      </w:r>
      <w:r w:rsidRPr="00AE5A84">
        <w:rPr>
          <w:rFonts w:ascii="Sylfaen" w:hAnsi="Sylfaen" w:cstheme="minorHAnsi"/>
          <w:spacing w:val="-2"/>
          <w:sz w:val="20"/>
          <w:szCs w:val="20"/>
        </w:rPr>
        <w:t xml:space="preserve"> </w:t>
      </w:r>
      <w:r w:rsidRPr="00AE5A84">
        <w:rPr>
          <w:rFonts w:ascii="Sylfaen" w:hAnsi="Sylfaen" w:cstheme="minorHAnsi"/>
          <w:sz w:val="20"/>
          <w:szCs w:val="20"/>
        </w:rPr>
        <w:t>expiration</w:t>
      </w:r>
      <w:r w:rsidRPr="00AE5A84">
        <w:rPr>
          <w:rFonts w:ascii="Sylfaen" w:hAnsi="Sylfaen" w:cstheme="minorHAnsi"/>
          <w:spacing w:val="-2"/>
          <w:sz w:val="20"/>
          <w:szCs w:val="20"/>
        </w:rPr>
        <w:t xml:space="preserve"> </w:t>
      </w:r>
      <w:r w:rsidRPr="00AE5A84">
        <w:rPr>
          <w:rFonts w:ascii="Sylfaen" w:hAnsi="Sylfaen" w:cstheme="minorHAnsi"/>
          <w:sz w:val="20"/>
          <w:szCs w:val="20"/>
        </w:rPr>
        <w:t>of</w:t>
      </w:r>
      <w:r w:rsidRPr="00AE5A84">
        <w:rPr>
          <w:rFonts w:ascii="Sylfaen" w:hAnsi="Sylfaen" w:cstheme="minorHAnsi"/>
          <w:spacing w:val="-1"/>
          <w:sz w:val="20"/>
          <w:szCs w:val="20"/>
        </w:rPr>
        <w:t xml:space="preserve"> </w:t>
      </w:r>
      <w:r w:rsidRPr="00AE5A84">
        <w:rPr>
          <w:rFonts w:ascii="Sylfaen" w:hAnsi="Sylfaen" w:cstheme="minorHAnsi"/>
          <w:sz w:val="20"/>
          <w:szCs w:val="20"/>
        </w:rPr>
        <w:t xml:space="preserve">our </w:t>
      </w:r>
      <w:r w:rsidR="00F761A8" w:rsidRPr="00AE5A84">
        <w:rPr>
          <w:rFonts w:ascii="Sylfaen" w:hAnsi="Sylfaen" w:cstheme="minorHAnsi"/>
          <w:sz w:val="20"/>
          <w:szCs w:val="20"/>
        </w:rPr>
        <w:t>Proposal</w:t>
      </w:r>
      <w:r w:rsidRPr="00AE5A84">
        <w:rPr>
          <w:rFonts w:ascii="Sylfaen" w:hAnsi="Sylfaen" w:cstheme="minorHAnsi"/>
          <w:sz w:val="20"/>
          <w:szCs w:val="20"/>
        </w:rPr>
        <w:t>.</w:t>
      </w:r>
    </w:p>
    <w:p w14:paraId="594E31C2" w14:textId="77777777" w:rsidR="00732715" w:rsidRPr="00AE5A84" w:rsidRDefault="00732715" w:rsidP="00732715">
      <w:pPr>
        <w:pStyle w:val="BodyText"/>
        <w:spacing w:before="7"/>
        <w:rPr>
          <w:rFonts w:ascii="Sylfaen" w:hAnsi="Sylfaen" w:cstheme="minorHAnsi"/>
          <w:sz w:val="20"/>
          <w:szCs w:val="20"/>
        </w:rPr>
      </w:pPr>
    </w:p>
    <w:p w14:paraId="27D7C561" w14:textId="77777777" w:rsidR="00732715" w:rsidRPr="00AE5A84" w:rsidRDefault="00732715" w:rsidP="00732715">
      <w:pPr>
        <w:pStyle w:val="BodyText"/>
        <w:spacing w:line="244" w:lineRule="auto"/>
        <w:ind w:left="115" w:right="118"/>
        <w:rPr>
          <w:rFonts w:ascii="Sylfaen" w:hAnsi="Sylfaen" w:cstheme="minorHAnsi"/>
          <w:i/>
          <w:iCs/>
          <w:sz w:val="20"/>
          <w:szCs w:val="20"/>
        </w:rPr>
      </w:pPr>
      <w:r w:rsidRPr="00AE5A84">
        <w:rPr>
          <w:rFonts w:ascii="Sylfaen" w:hAnsi="Sylfaen" w:cstheme="minorHAnsi"/>
          <w:sz w:val="20"/>
          <w:szCs w:val="20"/>
        </w:rPr>
        <w:t>Signed</w:t>
      </w:r>
      <w:r w:rsidRPr="00AE5A84">
        <w:rPr>
          <w:rFonts w:ascii="Sylfaen" w:hAnsi="Sylfaen" w:cstheme="minorHAnsi"/>
          <w:i/>
          <w:iCs/>
          <w:sz w:val="20"/>
          <w:szCs w:val="20"/>
        </w:rPr>
        <w:t>:</w:t>
      </w:r>
      <w:r w:rsidRPr="00AE5A84">
        <w:rPr>
          <w:rFonts w:ascii="Sylfaen" w:hAnsi="Sylfaen" w:cstheme="minorHAnsi"/>
          <w:i/>
          <w:iCs/>
          <w:spacing w:val="-4"/>
          <w:sz w:val="20"/>
          <w:szCs w:val="20"/>
        </w:rPr>
        <w:t xml:space="preserve"> </w:t>
      </w:r>
      <w:r w:rsidRPr="00AE5A84">
        <w:rPr>
          <w:rFonts w:ascii="Sylfaen" w:hAnsi="Sylfaen" w:cstheme="minorHAnsi"/>
          <w:i/>
          <w:iCs/>
          <w:sz w:val="20"/>
          <w:szCs w:val="20"/>
        </w:rPr>
        <w:t>[insert</w:t>
      </w:r>
      <w:r w:rsidRPr="00AE5A84">
        <w:rPr>
          <w:rFonts w:ascii="Sylfaen" w:hAnsi="Sylfaen" w:cstheme="minorHAnsi"/>
          <w:i/>
          <w:iCs/>
          <w:spacing w:val="-3"/>
          <w:sz w:val="20"/>
          <w:szCs w:val="20"/>
        </w:rPr>
        <w:t xml:space="preserve"> </w:t>
      </w:r>
      <w:r w:rsidRPr="00AE5A84">
        <w:rPr>
          <w:rFonts w:ascii="Sylfaen" w:hAnsi="Sylfaen" w:cstheme="minorHAnsi"/>
          <w:i/>
          <w:iCs/>
          <w:sz w:val="20"/>
          <w:szCs w:val="20"/>
        </w:rPr>
        <w:t>signature</w:t>
      </w:r>
      <w:r w:rsidRPr="00AE5A84">
        <w:rPr>
          <w:rFonts w:ascii="Sylfaen" w:hAnsi="Sylfaen" w:cstheme="minorHAnsi"/>
          <w:i/>
          <w:iCs/>
          <w:spacing w:val="1"/>
          <w:sz w:val="20"/>
          <w:szCs w:val="20"/>
        </w:rPr>
        <w:t xml:space="preserve"> </w:t>
      </w:r>
      <w:r w:rsidRPr="00AE5A84">
        <w:rPr>
          <w:rFonts w:ascii="Sylfaen" w:hAnsi="Sylfaen" w:cstheme="minorHAnsi"/>
          <w:i/>
          <w:iCs/>
          <w:sz w:val="20"/>
          <w:szCs w:val="20"/>
        </w:rPr>
        <w:t>of</w:t>
      </w:r>
      <w:r w:rsidRPr="00AE5A84">
        <w:rPr>
          <w:rFonts w:ascii="Sylfaen" w:hAnsi="Sylfaen" w:cstheme="minorHAnsi"/>
          <w:i/>
          <w:iCs/>
          <w:spacing w:val="-8"/>
          <w:sz w:val="20"/>
          <w:szCs w:val="20"/>
        </w:rPr>
        <w:t xml:space="preserve"> </w:t>
      </w:r>
      <w:r w:rsidRPr="00AE5A84">
        <w:rPr>
          <w:rFonts w:ascii="Sylfaen" w:hAnsi="Sylfaen" w:cstheme="minorHAnsi"/>
          <w:i/>
          <w:iCs/>
          <w:sz w:val="20"/>
          <w:szCs w:val="20"/>
        </w:rPr>
        <w:t>person</w:t>
      </w:r>
      <w:r w:rsidRPr="00AE5A84">
        <w:rPr>
          <w:rFonts w:ascii="Sylfaen" w:hAnsi="Sylfaen" w:cstheme="minorHAnsi"/>
          <w:i/>
          <w:iCs/>
          <w:spacing w:val="-7"/>
          <w:sz w:val="20"/>
          <w:szCs w:val="20"/>
        </w:rPr>
        <w:t xml:space="preserve"> </w:t>
      </w:r>
      <w:r w:rsidRPr="00AE5A84">
        <w:rPr>
          <w:rFonts w:ascii="Sylfaen" w:hAnsi="Sylfaen" w:cstheme="minorHAnsi"/>
          <w:i/>
          <w:iCs/>
          <w:sz w:val="20"/>
          <w:szCs w:val="20"/>
        </w:rPr>
        <w:t>whose</w:t>
      </w:r>
      <w:r w:rsidRPr="00AE5A84">
        <w:rPr>
          <w:rFonts w:ascii="Sylfaen" w:hAnsi="Sylfaen" w:cstheme="minorHAnsi"/>
          <w:i/>
          <w:iCs/>
          <w:spacing w:val="1"/>
          <w:sz w:val="20"/>
          <w:szCs w:val="20"/>
        </w:rPr>
        <w:t xml:space="preserve"> </w:t>
      </w:r>
      <w:r w:rsidRPr="00AE5A84">
        <w:rPr>
          <w:rFonts w:ascii="Sylfaen" w:hAnsi="Sylfaen" w:cstheme="minorHAnsi"/>
          <w:i/>
          <w:iCs/>
          <w:sz w:val="20"/>
          <w:szCs w:val="20"/>
        </w:rPr>
        <w:t>name</w:t>
      </w:r>
      <w:r w:rsidRPr="00AE5A84">
        <w:rPr>
          <w:rFonts w:ascii="Sylfaen" w:hAnsi="Sylfaen" w:cstheme="minorHAnsi"/>
          <w:i/>
          <w:iCs/>
          <w:spacing w:val="-3"/>
          <w:sz w:val="20"/>
          <w:szCs w:val="20"/>
        </w:rPr>
        <w:t xml:space="preserve"> </w:t>
      </w:r>
      <w:r w:rsidRPr="00AE5A84">
        <w:rPr>
          <w:rFonts w:ascii="Sylfaen" w:hAnsi="Sylfaen" w:cstheme="minorHAnsi"/>
          <w:i/>
          <w:iCs/>
          <w:sz w:val="20"/>
          <w:szCs w:val="20"/>
        </w:rPr>
        <w:t>and</w:t>
      </w:r>
      <w:r w:rsidRPr="00AE5A84">
        <w:rPr>
          <w:rFonts w:ascii="Sylfaen" w:hAnsi="Sylfaen" w:cstheme="minorHAnsi"/>
          <w:i/>
          <w:iCs/>
          <w:spacing w:val="2"/>
          <w:sz w:val="20"/>
          <w:szCs w:val="20"/>
        </w:rPr>
        <w:t xml:space="preserve"> </w:t>
      </w:r>
      <w:r w:rsidRPr="00AE5A84">
        <w:rPr>
          <w:rFonts w:ascii="Sylfaen" w:hAnsi="Sylfaen" w:cstheme="minorHAnsi"/>
          <w:i/>
          <w:iCs/>
          <w:sz w:val="20"/>
          <w:szCs w:val="20"/>
        </w:rPr>
        <w:t>capacity</w:t>
      </w:r>
      <w:r w:rsidRPr="00AE5A84">
        <w:rPr>
          <w:rFonts w:ascii="Sylfaen" w:hAnsi="Sylfaen" w:cstheme="minorHAnsi"/>
          <w:i/>
          <w:iCs/>
          <w:spacing w:val="-7"/>
          <w:sz w:val="20"/>
          <w:szCs w:val="20"/>
        </w:rPr>
        <w:t xml:space="preserve"> </w:t>
      </w:r>
      <w:r w:rsidRPr="00AE5A84">
        <w:rPr>
          <w:rFonts w:ascii="Sylfaen" w:hAnsi="Sylfaen" w:cstheme="minorHAnsi"/>
          <w:i/>
          <w:iCs/>
          <w:sz w:val="20"/>
          <w:szCs w:val="20"/>
        </w:rPr>
        <w:t>are</w:t>
      </w:r>
      <w:r w:rsidRPr="00AE5A84">
        <w:rPr>
          <w:rFonts w:ascii="Sylfaen" w:hAnsi="Sylfaen" w:cstheme="minorHAnsi"/>
          <w:i/>
          <w:iCs/>
          <w:spacing w:val="-4"/>
          <w:sz w:val="20"/>
          <w:szCs w:val="20"/>
        </w:rPr>
        <w:t xml:space="preserve"> </w:t>
      </w:r>
      <w:r w:rsidRPr="00AE5A84">
        <w:rPr>
          <w:rFonts w:ascii="Sylfaen" w:hAnsi="Sylfaen" w:cstheme="minorHAnsi"/>
          <w:i/>
          <w:iCs/>
          <w:sz w:val="20"/>
          <w:szCs w:val="20"/>
        </w:rPr>
        <w:t>shown]</w:t>
      </w:r>
      <w:r w:rsidRPr="00AE5A84">
        <w:rPr>
          <w:rFonts w:ascii="Sylfaen" w:hAnsi="Sylfaen" w:cstheme="minorHAnsi"/>
          <w:spacing w:val="3"/>
          <w:sz w:val="20"/>
          <w:szCs w:val="20"/>
        </w:rPr>
        <w:t xml:space="preserve"> </w:t>
      </w:r>
      <w:r w:rsidRPr="00AE5A84">
        <w:rPr>
          <w:rFonts w:ascii="Sylfaen" w:hAnsi="Sylfaen" w:cstheme="minorHAnsi"/>
          <w:sz w:val="20"/>
          <w:szCs w:val="20"/>
        </w:rPr>
        <w:t>In</w:t>
      </w:r>
      <w:r w:rsidRPr="00AE5A84">
        <w:rPr>
          <w:rFonts w:ascii="Sylfaen" w:hAnsi="Sylfaen" w:cstheme="minorHAnsi"/>
          <w:spacing w:val="-8"/>
          <w:sz w:val="20"/>
          <w:szCs w:val="20"/>
        </w:rPr>
        <w:t xml:space="preserve"> </w:t>
      </w:r>
      <w:r w:rsidRPr="00AE5A84">
        <w:rPr>
          <w:rFonts w:ascii="Sylfaen" w:hAnsi="Sylfaen" w:cstheme="minorHAnsi"/>
          <w:sz w:val="20"/>
          <w:szCs w:val="20"/>
        </w:rPr>
        <w:t>the</w:t>
      </w:r>
      <w:r w:rsidRPr="00AE5A84">
        <w:rPr>
          <w:rFonts w:ascii="Sylfaen" w:hAnsi="Sylfaen" w:cstheme="minorHAnsi"/>
          <w:spacing w:val="2"/>
          <w:sz w:val="20"/>
          <w:szCs w:val="20"/>
        </w:rPr>
        <w:t xml:space="preserve"> </w:t>
      </w:r>
      <w:r w:rsidRPr="00AE5A84">
        <w:rPr>
          <w:rFonts w:ascii="Sylfaen" w:hAnsi="Sylfaen" w:cstheme="minorHAnsi"/>
          <w:sz w:val="20"/>
          <w:szCs w:val="20"/>
        </w:rPr>
        <w:t>capacity</w:t>
      </w:r>
      <w:r w:rsidRPr="00AE5A84">
        <w:rPr>
          <w:rFonts w:ascii="Sylfaen" w:hAnsi="Sylfaen" w:cstheme="minorHAnsi"/>
          <w:spacing w:val="-3"/>
          <w:sz w:val="20"/>
          <w:szCs w:val="20"/>
        </w:rPr>
        <w:t xml:space="preserve"> </w:t>
      </w:r>
      <w:proofErr w:type="gramStart"/>
      <w:r w:rsidRPr="00AE5A84">
        <w:rPr>
          <w:rFonts w:ascii="Sylfaen" w:hAnsi="Sylfaen" w:cstheme="minorHAnsi"/>
          <w:sz w:val="20"/>
          <w:szCs w:val="20"/>
        </w:rPr>
        <w:t xml:space="preserve">of </w:t>
      </w:r>
      <w:r w:rsidRPr="00AE5A84">
        <w:rPr>
          <w:rFonts w:ascii="Sylfaen" w:hAnsi="Sylfaen" w:cstheme="minorHAnsi"/>
          <w:spacing w:val="-57"/>
          <w:sz w:val="20"/>
          <w:szCs w:val="20"/>
        </w:rPr>
        <w:t xml:space="preserve"> </w:t>
      </w:r>
      <w:r w:rsidRPr="00AE5A84">
        <w:rPr>
          <w:rFonts w:ascii="Sylfaen" w:hAnsi="Sylfaen" w:cstheme="minorHAnsi"/>
          <w:i/>
          <w:iCs/>
          <w:sz w:val="20"/>
          <w:szCs w:val="20"/>
        </w:rPr>
        <w:t>[</w:t>
      </w:r>
      <w:proofErr w:type="gramEnd"/>
      <w:r w:rsidRPr="00AE5A84">
        <w:rPr>
          <w:rFonts w:ascii="Sylfaen" w:hAnsi="Sylfaen" w:cstheme="minorHAnsi"/>
          <w:i/>
          <w:iCs/>
          <w:sz w:val="20"/>
          <w:szCs w:val="20"/>
        </w:rPr>
        <w:t>insert</w:t>
      </w:r>
      <w:r w:rsidRPr="00AE5A84">
        <w:rPr>
          <w:rFonts w:ascii="Sylfaen" w:hAnsi="Sylfaen" w:cstheme="minorHAnsi"/>
          <w:i/>
          <w:iCs/>
          <w:spacing w:val="2"/>
          <w:sz w:val="20"/>
          <w:szCs w:val="20"/>
        </w:rPr>
        <w:t xml:space="preserve"> </w:t>
      </w:r>
      <w:r w:rsidRPr="00AE5A84">
        <w:rPr>
          <w:rFonts w:ascii="Sylfaen" w:hAnsi="Sylfaen" w:cstheme="minorHAnsi"/>
          <w:i/>
          <w:iCs/>
          <w:sz w:val="20"/>
          <w:szCs w:val="20"/>
        </w:rPr>
        <w:t>legal</w:t>
      </w:r>
      <w:r w:rsidRPr="00AE5A84">
        <w:rPr>
          <w:rFonts w:ascii="Sylfaen" w:hAnsi="Sylfaen" w:cstheme="minorHAnsi"/>
          <w:i/>
          <w:iCs/>
          <w:spacing w:val="-7"/>
          <w:sz w:val="20"/>
          <w:szCs w:val="20"/>
        </w:rPr>
        <w:t xml:space="preserve"> </w:t>
      </w:r>
      <w:r w:rsidRPr="00AE5A84">
        <w:rPr>
          <w:rFonts w:ascii="Sylfaen" w:hAnsi="Sylfaen" w:cstheme="minorHAnsi"/>
          <w:i/>
          <w:iCs/>
          <w:sz w:val="20"/>
          <w:szCs w:val="20"/>
        </w:rPr>
        <w:t>capacity</w:t>
      </w:r>
      <w:r w:rsidRPr="00AE5A84">
        <w:rPr>
          <w:rFonts w:ascii="Sylfaen" w:hAnsi="Sylfaen" w:cstheme="minorHAnsi"/>
          <w:i/>
          <w:iCs/>
          <w:spacing w:val="-1"/>
          <w:sz w:val="20"/>
          <w:szCs w:val="20"/>
        </w:rPr>
        <w:t xml:space="preserve"> </w:t>
      </w:r>
      <w:r w:rsidRPr="00AE5A84">
        <w:rPr>
          <w:rFonts w:ascii="Sylfaen" w:hAnsi="Sylfaen" w:cstheme="minorHAnsi"/>
          <w:i/>
          <w:iCs/>
          <w:sz w:val="20"/>
          <w:szCs w:val="20"/>
        </w:rPr>
        <w:t>of</w:t>
      </w:r>
      <w:r w:rsidRPr="00AE5A84">
        <w:rPr>
          <w:rFonts w:ascii="Sylfaen" w:hAnsi="Sylfaen" w:cstheme="minorHAnsi"/>
          <w:i/>
          <w:iCs/>
          <w:spacing w:val="-7"/>
          <w:sz w:val="20"/>
          <w:szCs w:val="20"/>
        </w:rPr>
        <w:t xml:space="preserve"> </w:t>
      </w:r>
      <w:r w:rsidRPr="00AE5A84">
        <w:rPr>
          <w:rFonts w:ascii="Sylfaen" w:hAnsi="Sylfaen" w:cstheme="minorHAnsi"/>
          <w:i/>
          <w:iCs/>
          <w:sz w:val="20"/>
          <w:szCs w:val="20"/>
        </w:rPr>
        <w:t>person</w:t>
      </w:r>
      <w:r w:rsidRPr="00AE5A84">
        <w:rPr>
          <w:rFonts w:ascii="Sylfaen" w:hAnsi="Sylfaen" w:cstheme="minorHAnsi"/>
          <w:i/>
          <w:iCs/>
          <w:spacing w:val="-6"/>
          <w:sz w:val="20"/>
          <w:szCs w:val="20"/>
        </w:rPr>
        <w:t xml:space="preserve"> </w:t>
      </w:r>
      <w:r w:rsidRPr="00AE5A84">
        <w:rPr>
          <w:rFonts w:ascii="Sylfaen" w:hAnsi="Sylfaen" w:cstheme="minorHAnsi"/>
          <w:i/>
          <w:iCs/>
          <w:sz w:val="20"/>
          <w:szCs w:val="20"/>
        </w:rPr>
        <w:t>signing the</w:t>
      </w:r>
      <w:r w:rsidRPr="00AE5A84">
        <w:rPr>
          <w:rFonts w:ascii="Sylfaen" w:hAnsi="Sylfaen" w:cstheme="minorHAnsi"/>
          <w:i/>
          <w:iCs/>
          <w:spacing w:val="-2"/>
          <w:sz w:val="20"/>
          <w:szCs w:val="20"/>
        </w:rPr>
        <w:t xml:space="preserve"> </w:t>
      </w:r>
      <w:r w:rsidRPr="00AE5A84">
        <w:rPr>
          <w:rFonts w:ascii="Sylfaen" w:hAnsi="Sylfaen" w:cstheme="minorHAnsi"/>
          <w:i/>
          <w:iCs/>
          <w:sz w:val="20"/>
          <w:szCs w:val="20"/>
        </w:rPr>
        <w:t>Bid-Securing</w:t>
      </w:r>
      <w:r w:rsidRPr="00AE5A84">
        <w:rPr>
          <w:rFonts w:ascii="Sylfaen" w:hAnsi="Sylfaen" w:cstheme="minorHAnsi"/>
          <w:i/>
          <w:iCs/>
          <w:spacing w:val="-1"/>
          <w:sz w:val="20"/>
          <w:szCs w:val="20"/>
        </w:rPr>
        <w:t xml:space="preserve"> </w:t>
      </w:r>
      <w:r w:rsidRPr="00AE5A84">
        <w:rPr>
          <w:rFonts w:ascii="Sylfaen" w:hAnsi="Sylfaen" w:cstheme="minorHAnsi"/>
          <w:i/>
          <w:iCs/>
          <w:sz w:val="20"/>
          <w:szCs w:val="20"/>
        </w:rPr>
        <w:t>Declaration]</w:t>
      </w:r>
    </w:p>
    <w:p w14:paraId="1BBBF547" w14:textId="77777777" w:rsidR="00732715" w:rsidRPr="00AE5A84" w:rsidRDefault="00732715" w:rsidP="00732715">
      <w:pPr>
        <w:pStyle w:val="BodyText"/>
        <w:spacing w:before="7"/>
        <w:rPr>
          <w:rFonts w:ascii="Sylfaen" w:hAnsi="Sylfaen" w:cstheme="minorHAnsi"/>
          <w:sz w:val="20"/>
          <w:szCs w:val="20"/>
        </w:rPr>
      </w:pPr>
    </w:p>
    <w:p w14:paraId="14BD72DF" w14:textId="77777777" w:rsidR="00732715" w:rsidRPr="00AE5A84" w:rsidRDefault="00732715" w:rsidP="00732715">
      <w:pPr>
        <w:pStyle w:val="BodyText"/>
        <w:spacing w:before="1"/>
        <w:ind w:left="115"/>
        <w:jc w:val="both"/>
        <w:rPr>
          <w:rFonts w:ascii="Sylfaen" w:hAnsi="Sylfaen" w:cstheme="minorHAnsi"/>
          <w:i/>
          <w:iCs/>
          <w:sz w:val="20"/>
          <w:szCs w:val="20"/>
        </w:rPr>
      </w:pPr>
      <w:r w:rsidRPr="00AE5A84">
        <w:rPr>
          <w:rFonts w:ascii="Sylfaen" w:hAnsi="Sylfaen" w:cstheme="minorHAnsi"/>
          <w:sz w:val="20"/>
          <w:szCs w:val="20"/>
        </w:rPr>
        <w:t>Name:</w:t>
      </w:r>
      <w:r w:rsidRPr="00AE5A84">
        <w:rPr>
          <w:rFonts w:ascii="Sylfaen" w:hAnsi="Sylfaen" w:cstheme="minorHAnsi"/>
          <w:spacing w:val="-9"/>
          <w:sz w:val="20"/>
          <w:szCs w:val="20"/>
        </w:rPr>
        <w:t xml:space="preserve"> </w:t>
      </w:r>
      <w:r w:rsidRPr="00AE5A84">
        <w:rPr>
          <w:rFonts w:ascii="Sylfaen" w:hAnsi="Sylfaen" w:cstheme="minorHAnsi"/>
          <w:i/>
          <w:iCs/>
          <w:sz w:val="20"/>
          <w:szCs w:val="20"/>
        </w:rPr>
        <w:t>[insert</w:t>
      </w:r>
      <w:r w:rsidRPr="00AE5A84">
        <w:rPr>
          <w:rFonts w:ascii="Sylfaen" w:hAnsi="Sylfaen" w:cstheme="minorHAnsi"/>
          <w:i/>
          <w:iCs/>
          <w:spacing w:val="-4"/>
          <w:sz w:val="20"/>
          <w:szCs w:val="20"/>
        </w:rPr>
        <w:t xml:space="preserve"> </w:t>
      </w:r>
      <w:r w:rsidRPr="00AE5A84">
        <w:rPr>
          <w:rFonts w:ascii="Sylfaen" w:hAnsi="Sylfaen" w:cstheme="minorHAnsi"/>
          <w:i/>
          <w:iCs/>
          <w:sz w:val="20"/>
          <w:szCs w:val="20"/>
        </w:rPr>
        <w:t>complete</w:t>
      </w:r>
      <w:r w:rsidRPr="00AE5A84">
        <w:rPr>
          <w:rFonts w:ascii="Sylfaen" w:hAnsi="Sylfaen" w:cstheme="minorHAnsi"/>
          <w:i/>
          <w:iCs/>
          <w:spacing w:val="2"/>
          <w:sz w:val="20"/>
          <w:szCs w:val="20"/>
        </w:rPr>
        <w:t xml:space="preserve"> </w:t>
      </w:r>
      <w:r w:rsidRPr="00AE5A84">
        <w:rPr>
          <w:rFonts w:ascii="Sylfaen" w:hAnsi="Sylfaen" w:cstheme="minorHAnsi"/>
          <w:i/>
          <w:iCs/>
          <w:sz w:val="20"/>
          <w:szCs w:val="20"/>
        </w:rPr>
        <w:t>name</w:t>
      </w:r>
      <w:r w:rsidRPr="00AE5A84">
        <w:rPr>
          <w:rFonts w:ascii="Sylfaen" w:hAnsi="Sylfaen" w:cstheme="minorHAnsi"/>
          <w:i/>
          <w:iCs/>
          <w:spacing w:val="1"/>
          <w:sz w:val="20"/>
          <w:szCs w:val="20"/>
        </w:rPr>
        <w:t xml:space="preserve"> </w:t>
      </w:r>
      <w:r w:rsidRPr="00AE5A84">
        <w:rPr>
          <w:rFonts w:ascii="Sylfaen" w:hAnsi="Sylfaen" w:cstheme="minorHAnsi"/>
          <w:i/>
          <w:iCs/>
          <w:sz w:val="20"/>
          <w:szCs w:val="20"/>
        </w:rPr>
        <w:t>of</w:t>
      </w:r>
      <w:r w:rsidRPr="00AE5A84">
        <w:rPr>
          <w:rFonts w:ascii="Sylfaen" w:hAnsi="Sylfaen" w:cstheme="minorHAnsi"/>
          <w:i/>
          <w:iCs/>
          <w:spacing w:val="-8"/>
          <w:sz w:val="20"/>
          <w:szCs w:val="20"/>
        </w:rPr>
        <w:t xml:space="preserve"> </w:t>
      </w:r>
      <w:r w:rsidRPr="00AE5A84">
        <w:rPr>
          <w:rFonts w:ascii="Sylfaen" w:hAnsi="Sylfaen" w:cstheme="minorHAnsi"/>
          <w:i/>
          <w:iCs/>
          <w:sz w:val="20"/>
          <w:szCs w:val="20"/>
        </w:rPr>
        <w:t>person</w:t>
      </w:r>
      <w:r w:rsidRPr="00AE5A84">
        <w:rPr>
          <w:rFonts w:ascii="Sylfaen" w:hAnsi="Sylfaen" w:cstheme="minorHAnsi"/>
          <w:i/>
          <w:iCs/>
          <w:spacing w:val="-7"/>
          <w:sz w:val="20"/>
          <w:szCs w:val="20"/>
        </w:rPr>
        <w:t xml:space="preserve"> </w:t>
      </w:r>
      <w:r w:rsidRPr="00AE5A84">
        <w:rPr>
          <w:rFonts w:ascii="Sylfaen" w:hAnsi="Sylfaen" w:cstheme="minorHAnsi"/>
          <w:i/>
          <w:iCs/>
          <w:sz w:val="20"/>
          <w:szCs w:val="20"/>
        </w:rPr>
        <w:t>signing</w:t>
      </w:r>
      <w:r w:rsidRPr="00AE5A84">
        <w:rPr>
          <w:rFonts w:ascii="Sylfaen" w:hAnsi="Sylfaen" w:cstheme="minorHAnsi"/>
          <w:i/>
          <w:iCs/>
          <w:spacing w:val="-2"/>
          <w:sz w:val="20"/>
          <w:szCs w:val="20"/>
        </w:rPr>
        <w:t xml:space="preserve"> </w:t>
      </w:r>
      <w:r w:rsidRPr="00AE5A84">
        <w:rPr>
          <w:rFonts w:ascii="Sylfaen" w:hAnsi="Sylfaen" w:cstheme="minorHAnsi"/>
          <w:i/>
          <w:iCs/>
          <w:sz w:val="20"/>
          <w:szCs w:val="20"/>
        </w:rPr>
        <w:t>the</w:t>
      </w:r>
      <w:r w:rsidRPr="00AE5A84">
        <w:rPr>
          <w:rFonts w:ascii="Sylfaen" w:hAnsi="Sylfaen" w:cstheme="minorHAnsi"/>
          <w:i/>
          <w:iCs/>
          <w:spacing w:val="1"/>
          <w:sz w:val="20"/>
          <w:szCs w:val="20"/>
        </w:rPr>
        <w:t xml:space="preserve"> </w:t>
      </w:r>
      <w:r w:rsidRPr="00AE5A84">
        <w:rPr>
          <w:rFonts w:ascii="Sylfaen" w:hAnsi="Sylfaen" w:cstheme="minorHAnsi"/>
          <w:i/>
          <w:iCs/>
          <w:sz w:val="20"/>
          <w:szCs w:val="20"/>
        </w:rPr>
        <w:t>Bid-Securing</w:t>
      </w:r>
      <w:r w:rsidRPr="00AE5A84">
        <w:rPr>
          <w:rFonts w:ascii="Sylfaen" w:hAnsi="Sylfaen" w:cstheme="minorHAnsi"/>
          <w:i/>
          <w:iCs/>
          <w:spacing w:val="-1"/>
          <w:sz w:val="20"/>
          <w:szCs w:val="20"/>
        </w:rPr>
        <w:t xml:space="preserve"> </w:t>
      </w:r>
      <w:r w:rsidRPr="00AE5A84">
        <w:rPr>
          <w:rFonts w:ascii="Sylfaen" w:hAnsi="Sylfaen" w:cstheme="minorHAnsi"/>
          <w:i/>
          <w:iCs/>
          <w:sz w:val="20"/>
          <w:szCs w:val="20"/>
        </w:rPr>
        <w:t>Declaration]</w:t>
      </w:r>
    </w:p>
    <w:p w14:paraId="42EC92D4" w14:textId="77777777" w:rsidR="00732715" w:rsidRPr="00AE5A84" w:rsidRDefault="00732715" w:rsidP="00732715">
      <w:pPr>
        <w:pStyle w:val="BodyText"/>
        <w:spacing w:before="2"/>
        <w:rPr>
          <w:rFonts w:ascii="Sylfaen" w:hAnsi="Sylfaen" w:cstheme="minorHAnsi"/>
          <w:sz w:val="20"/>
          <w:szCs w:val="20"/>
        </w:rPr>
      </w:pPr>
    </w:p>
    <w:p w14:paraId="08C9A33D" w14:textId="1CEE8563" w:rsidR="00732715" w:rsidRPr="00AE5A84" w:rsidRDefault="00732715" w:rsidP="00732715">
      <w:pPr>
        <w:pStyle w:val="BodyText"/>
        <w:tabs>
          <w:tab w:val="left" w:pos="2539"/>
          <w:tab w:val="left" w:pos="5373"/>
          <w:tab w:val="left" w:pos="6388"/>
        </w:tabs>
        <w:spacing w:line="552" w:lineRule="auto"/>
        <w:ind w:left="115" w:right="736"/>
        <w:rPr>
          <w:rFonts w:ascii="Sylfaen" w:hAnsi="Sylfaen" w:cstheme="minorHAnsi"/>
          <w:spacing w:val="1"/>
          <w:sz w:val="20"/>
          <w:szCs w:val="20"/>
        </w:rPr>
      </w:pPr>
      <w:r w:rsidRPr="00AE5A84">
        <w:rPr>
          <w:rFonts w:ascii="Sylfaen" w:hAnsi="Sylfaen" w:cstheme="minorHAnsi"/>
          <w:sz w:val="20"/>
          <w:szCs w:val="20"/>
        </w:rPr>
        <w:t>Duly authorized to sign the bid for and on behalf of</w:t>
      </w:r>
      <w:r w:rsidRPr="00AE5A84">
        <w:rPr>
          <w:rFonts w:ascii="Sylfaen" w:hAnsi="Sylfaen" w:cstheme="minorHAnsi"/>
          <w:i/>
          <w:iCs/>
          <w:sz w:val="20"/>
          <w:szCs w:val="20"/>
        </w:rPr>
        <w:t xml:space="preserve">: [insert complete name of </w:t>
      </w:r>
      <w:r w:rsidR="000F370D">
        <w:rPr>
          <w:rFonts w:ascii="Sylfaen" w:hAnsi="Sylfaen" w:cstheme="minorHAnsi"/>
          <w:i/>
          <w:iCs/>
          <w:sz w:val="20"/>
          <w:szCs w:val="20"/>
        </w:rPr>
        <w:t>Bidder</w:t>
      </w:r>
      <w:r w:rsidRPr="00AE5A84">
        <w:rPr>
          <w:rFonts w:ascii="Sylfaen" w:hAnsi="Sylfaen" w:cstheme="minorHAnsi"/>
          <w:i/>
          <w:iCs/>
          <w:sz w:val="20"/>
          <w:szCs w:val="20"/>
        </w:rPr>
        <w:t>]</w:t>
      </w:r>
      <w:r w:rsidRPr="00AE5A84">
        <w:rPr>
          <w:rFonts w:ascii="Sylfaen" w:hAnsi="Sylfaen" w:cstheme="minorHAnsi"/>
          <w:spacing w:val="1"/>
          <w:sz w:val="20"/>
          <w:szCs w:val="20"/>
        </w:rPr>
        <w:t xml:space="preserve"> </w:t>
      </w:r>
    </w:p>
    <w:p w14:paraId="3A8814EE" w14:textId="77777777" w:rsidR="00732715" w:rsidRPr="00AE5A84" w:rsidRDefault="00732715" w:rsidP="00732715">
      <w:pPr>
        <w:pStyle w:val="BodyText"/>
        <w:tabs>
          <w:tab w:val="left" w:pos="2539"/>
          <w:tab w:val="left" w:pos="5373"/>
          <w:tab w:val="left" w:pos="6388"/>
        </w:tabs>
        <w:spacing w:line="552" w:lineRule="auto"/>
        <w:ind w:left="115" w:right="736"/>
        <w:rPr>
          <w:rFonts w:ascii="Sylfaen" w:hAnsi="Sylfaen" w:cstheme="minorHAnsi"/>
          <w:sz w:val="20"/>
          <w:szCs w:val="20"/>
        </w:rPr>
      </w:pPr>
      <w:r w:rsidRPr="00AE5A84">
        <w:rPr>
          <w:rFonts w:ascii="Sylfaen" w:hAnsi="Sylfaen" w:cstheme="minorHAnsi"/>
          <w:sz w:val="20"/>
          <w:szCs w:val="20"/>
        </w:rPr>
        <w:t>Dated</w:t>
      </w:r>
      <w:r w:rsidRPr="00AE5A84">
        <w:rPr>
          <w:rFonts w:ascii="Sylfaen" w:hAnsi="Sylfaen" w:cstheme="minorHAnsi"/>
          <w:spacing w:val="2"/>
          <w:sz w:val="20"/>
          <w:szCs w:val="20"/>
        </w:rPr>
        <w:t xml:space="preserve"> </w:t>
      </w:r>
      <w:r w:rsidRPr="00AE5A84">
        <w:rPr>
          <w:rFonts w:ascii="Sylfaen" w:hAnsi="Sylfaen" w:cstheme="minorHAnsi"/>
          <w:sz w:val="20"/>
          <w:szCs w:val="20"/>
        </w:rPr>
        <w:t>on</w:t>
      </w:r>
      <w:r w:rsidRPr="00AE5A84">
        <w:rPr>
          <w:rFonts w:ascii="Sylfaen" w:hAnsi="Sylfaen" w:cstheme="minorHAnsi"/>
          <w:sz w:val="20"/>
          <w:szCs w:val="20"/>
          <w:u w:val="single"/>
        </w:rPr>
        <w:tab/>
      </w:r>
      <w:r w:rsidRPr="00AE5A84">
        <w:rPr>
          <w:rFonts w:ascii="Sylfaen" w:hAnsi="Sylfaen" w:cstheme="minorHAnsi"/>
          <w:sz w:val="20"/>
          <w:szCs w:val="20"/>
        </w:rPr>
        <w:t>day of</w:t>
      </w:r>
      <w:r w:rsidRPr="00AE5A84">
        <w:rPr>
          <w:rFonts w:ascii="Sylfaen" w:hAnsi="Sylfaen" w:cstheme="minorHAnsi"/>
          <w:sz w:val="20"/>
          <w:szCs w:val="20"/>
          <w:u w:val="single"/>
        </w:rPr>
        <w:tab/>
      </w:r>
      <w:r w:rsidRPr="00AE5A84">
        <w:rPr>
          <w:rFonts w:ascii="Sylfaen" w:hAnsi="Sylfaen" w:cstheme="minorHAnsi"/>
          <w:sz w:val="20"/>
          <w:szCs w:val="20"/>
        </w:rPr>
        <w:t>,</w:t>
      </w:r>
      <w:r w:rsidRPr="00AE5A84">
        <w:rPr>
          <w:rFonts w:ascii="Sylfaen" w:hAnsi="Sylfaen" w:cstheme="minorHAnsi"/>
          <w:sz w:val="20"/>
          <w:szCs w:val="20"/>
          <w:u w:val="single"/>
        </w:rPr>
        <w:tab/>
      </w:r>
      <w:r w:rsidRPr="00AE5A84">
        <w:rPr>
          <w:rFonts w:ascii="Sylfaen" w:hAnsi="Sylfaen" w:cstheme="minorHAnsi"/>
          <w:sz w:val="20"/>
          <w:szCs w:val="20"/>
        </w:rPr>
        <w:t>[</w:t>
      </w:r>
      <w:r w:rsidRPr="00AE5A84">
        <w:rPr>
          <w:rFonts w:ascii="Sylfaen" w:hAnsi="Sylfaen" w:cstheme="minorHAnsi"/>
          <w:i/>
          <w:iCs/>
          <w:sz w:val="20"/>
          <w:szCs w:val="20"/>
        </w:rPr>
        <w:t>insert date of signing</w:t>
      </w:r>
      <w:r w:rsidRPr="00AE5A84">
        <w:rPr>
          <w:rFonts w:ascii="Sylfaen" w:hAnsi="Sylfaen" w:cstheme="minorHAnsi"/>
          <w:sz w:val="20"/>
          <w:szCs w:val="20"/>
        </w:rPr>
        <w:t>]</w:t>
      </w:r>
      <w:r w:rsidRPr="00AE5A84">
        <w:rPr>
          <w:rFonts w:ascii="Sylfaen" w:hAnsi="Sylfaen" w:cstheme="minorHAnsi"/>
          <w:spacing w:val="-57"/>
          <w:sz w:val="20"/>
          <w:szCs w:val="20"/>
        </w:rPr>
        <w:t xml:space="preserve"> </w:t>
      </w:r>
      <w:r w:rsidRPr="00AE5A84">
        <w:rPr>
          <w:rFonts w:ascii="Sylfaen" w:hAnsi="Sylfaen" w:cstheme="minorHAnsi"/>
          <w:sz w:val="20"/>
          <w:szCs w:val="20"/>
        </w:rPr>
        <w:t>Corporate</w:t>
      </w:r>
      <w:r w:rsidRPr="00AE5A84">
        <w:rPr>
          <w:rFonts w:ascii="Sylfaen" w:hAnsi="Sylfaen" w:cstheme="minorHAnsi"/>
          <w:spacing w:val="-3"/>
          <w:sz w:val="20"/>
          <w:szCs w:val="20"/>
        </w:rPr>
        <w:t xml:space="preserve"> </w:t>
      </w:r>
      <w:r w:rsidRPr="00AE5A84">
        <w:rPr>
          <w:rFonts w:ascii="Sylfaen" w:hAnsi="Sylfaen" w:cstheme="minorHAnsi"/>
          <w:sz w:val="20"/>
          <w:szCs w:val="20"/>
        </w:rPr>
        <w:t>Seal</w:t>
      </w:r>
      <w:r w:rsidRPr="00AE5A84">
        <w:rPr>
          <w:rFonts w:ascii="Sylfaen" w:hAnsi="Sylfaen" w:cstheme="minorHAnsi"/>
          <w:spacing w:val="-2"/>
          <w:sz w:val="20"/>
          <w:szCs w:val="20"/>
        </w:rPr>
        <w:t xml:space="preserve"> </w:t>
      </w:r>
      <w:r w:rsidRPr="00AE5A84">
        <w:rPr>
          <w:rFonts w:ascii="Sylfaen" w:hAnsi="Sylfaen" w:cstheme="minorHAnsi"/>
          <w:sz w:val="20"/>
          <w:szCs w:val="20"/>
        </w:rPr>
        <w:t>(where</w:t>
      </w:r>
      <w:r w:rsidRPr="00AE5A84">
        <w:rPr>
          <w:rFonts w:ascii="Sylfaen" w:hAnsi="Sylfaen" w:cstheme="minorHAnsi"/>
          <w:spacing w:val="-2"/>
          <w:sz w:val="20"/>
          <w:szCs w:val="20"/>
        </w:rPr>
        <w:t xml:space="preserve"> </w:t>
      </w:r>
      <w:r w:rsidRPr="00AE5A84">
        <w:rPr>
          <w:rFonts w:ascii="Sylfaen" w:hAnsi="Sylfaen" w:cstheme="minorHAnsi"/>
          <w:sz w:val="20"/>
          <w:szCs w:val="20"/>
        </w:rPr>
        <w:t>appropriate)</w:t>
      </w:r>
    </w:p>
    <w:p w14:paraId="1197CA07" w14:textId="3854E7C0" w:rsidR="00732715" w:rsidRPr="00AE5A84" w:rsidRDefault="00732715" w:rsidP="00732715">
      <w:pPr>
        <w:pStyle w:val="BodyText"/>
        <w:spacing w:before="6"/>
        <w:ind w:left="115" w:right="557"/>
        <w:rPr>
          <w:rFonts w:ascii="Sylfaen" w:hAnsi="Sylfaen" w:cstheme="minorHAnsi"/>
          <w:i/>
          <w:iCs/>
          <w:sz w:val="20"/>
          <w:szCs w:val="20"/>
        </w:rPr>
      </w:pPr>
      <w:r w:rsidRPr="00AE5A84">
        <w:rPr>
          <w:rFonts w:ascii="Sylfaen" w:hAnsi="Sylfaen" w:cstheme="minorHAnsi"/>
          <w:i/>
          <w:iCs/>
          <w:sz w:val="20"/>
          <w:szCs w:val="20"/>
        </w:rPr>
        <w:t>[Note: In case of a Joint Venture, the Bid-Securing Declaration must be in the name of all</w:t>
      </w:r>
      <w:r w:rsidRPr="00AE5A84">
        <w:rPr>
          <w:rFonts w:ascii="Sylfaen" w:hAnsi="Sylfaen" w:cstheme="minorHAnsi"/>
          <w:i/>
          <w:iCs/>
          <w:spacing w:val="-57"/>
          <w:sz w:val="20"/>
          <w:szCs w:val="20"/>
        </w:rPr>
        <w:t xml:space="preserve"> </w:t>
      </w:r>
      <w:r w:rsidRPr="00AE5A84">
        <w:rPr>
          <w:rFonts w:ascii="Sylfaen" w:hAnsi="Sylfaen" w:cstheme="minorHAnsi"/>
          <w:i/>
          <w:iCs/>
          <w:sz w:val="20"/>
          <w:szCs w:val="20"/>
        </w:rPr>
        <w:t>partners to</w:t>
      </w:r>
      <w:r w:rsidRPr="00AE5A84">
        <w:rPr>
          <w:rFonts w:ascii="Sylfaen" w:hAnsi="Sylfaen" w:cstheme="minorHAnsi"/>
          <w:i/>
          <w:iCs/>
          <w:spacing w:val="-6"/>
          <w:sz w:val="20"/>
          <w:szCs w:val="20"/>
        </w:rPr>
        <w:t xml:space="preserve"> </w:t>
      </w:r>
      <w:r w:rsidRPr="00AE5A84">
        <w:rPr>
          <w:rFonts w:ascii="Sylfaen" w:hAnsi="Sylfaen" w:cstheme="minorHAnsi"/>
          <w:i/>
          <w:iCs/>
          <w:sz w:val="20"/>
          <w:szCs w:val="20"/>
        </w:rPr>
        <w:t>the</w:t>
      </w:r>
      <w:r w:rsidRPr="00AE5A84">
        <w:rPr>
          <w:rFonts w:ascii="Sylfaen" w:hAnsi="Sylfaen" w:cstheme="minorHAnsi"/>
          <w:i/>
          <w:iCs/>
          <w:spacing w:val="-2"/>
          <w:sz w:val="20"/>
          <w:szCs w:val="20"/>
        </w:rPr>
        <w:t xml:space="preserve"> </w:t>
      </w:r>
      <w:r w:rsidRPr="00AE5A84">
        <w:rPr>
          <w:rFonts w:ascii="Sylfaen" w:hAnsi="Sylfaen" w:cstheme="minorHAnsi"/>
          <w:i/>
          <w:iCs/>
          <w:sz w:val="20"/>
          <w:szCs w:val="20"/>
        </w:rPr>
        <w:t>Joint</w:t>
      </w:r>
      <w:r w:rsidRPr="00AE5A84">
        <w:rPr>
          <w:rFonts w:ascii="Sylfaen" w:hAnsi="Sylfaen" w:cstheme="minorHAnsi"/>
          <w:i/>
          <w:iCs/>
          <w:spacing w:val="-2"/>
          <w:sz w:val="20"/>
          <w:szCs w:val="20"/>
        </w:rPr>
        <w:t xml:space="preserve"> </w:t>
      </w:r>
      <w:r w:rsidRPr="00AE5A84">
        <w:rPr>
          <w:rFonts w:ascii="Sylfaen" w:hAnsi="Sylfaen" w:cstheme="minorHAnsi"/>
          <w:i/>
          <w:iCs/>
          <w:sz w:val="20"/>
          <w:szCs w:val="20"/>
        </w:rPr>
        <w:t>Venture</w:t>
      </w:r>
      <w:r w:rsidRPr="00AE5A84">
        <w:rPr>
          <w:rFonts w:ascii="Sylfaen" w:hAnsi="Sylfaen" w:cstheme="minorHAnsi"/>
          <w:i/>
          <w:iCs/>
          <w:spacing w:val="-2"/>
          <w:sz w:val="20"/>
          <w:szCs w:val="20"/>
        </w:rPr>
        <w:t xml:space="preserve"> </w:t>
      </w:r>
      <w:r w:rsidRPr="00AE5A84">
        <w:rPr>
          <w:rFonts w:ascii="Sylfaen" w:hAnsi="Sylfaen" w:cstheme="minorHAnsi"/>
          <w:i/>
          <w:iCs/>
          <w:sz w:val="20"/>
          <w:szCs w:val="20"/>
        </w:rPr>
        <w:t>that</w:t>
      </w:r>
      <w:r w:rsidRPr="00AE5A84">
        <w:rPr>
          <w:rFonts w:ascii="Sylfaen" w:hAnsi="Sylfaen" w:cstheme="minorHAnsi"/>
          <w:i/>
          <w:iCs/>
          <w:spacing w:val="-2"/>
          <w:sz w:val="20"/>
          <w:szCs w:val="20"/>
        </w:rPr>
        <w:t xml:space="preserve"> </w:t>
      </w:r>
      <w:r w:rsidRPr="00AE5A84">
        <w:rPr>
          <w:rFonts w:ascii="Sylfaen" w:hAnsi="Sylfaen" w:cstheme="minorHAnsi"/>
          <w:i/>
          <w:iCs/>
          <w:sz w:val="20"/>
          <w:szCs w:val="20"/>
        </w:rPr>
        <w:t>submits</w:t>
      </w:r>
      <w:r w:rsidRPr="00AE5A84">
        <w:rPr>
          <w:rFonts w:ascii="Sylfaen" w:hAnsi="Sylfaen" w:cstheme="minorHAnsi"/>
          <w:i/>
          <w:iCs/>
          <w:spacing w:val="1"/>
          <w:sz w:val="20"/>
          <w:szCs w:val="20"/>
        </w:rPr>
        <w:t xml:space="preserve"> </w:t>
      </w:r>
      <w:r w:rsidRPr="00AE5A84">
        <w:rPr>
          <w:rFonts w:ascii="Sylfaen" w:hAnsi="Sylfaen" w:cstheme="minorHAnsi"/>
          <w:i/>
          <w:iCs/>
          <w:sz w:val="20"/>
          <w:szCs w:val="20"/>
        </w:rPr>
        <w:t>the</w:t>
      </w:r>
      <w:r w:rsidRPr="00AE5A84">
        <w:rPr>
          <w:rFonts w:ascii="Sylfaen" w:hAnsi="Sylfaen" w:cstheme="minorHAnsi"/>
          <w:i/>
          <w:iCs/>
          <w:spacing w:val="-2"/>
          <w:sz w:val="20"/>
          <w:szCs w:val="20"/>
        </w:rPr>
        <w:t xml:space="preserve"> </w:t>
      </w:r>
      <w:r w:rsidR="00FC683E" w:rsidRPr="00AE5A84">
        <w:rPr>
          <w:rFonts w:ascii="Sylfaen" w:hAnsi="Sylfaen" w:cstheme="minorHAnsi"/>
          <w:i/>
          <w:iCs/>
          <w:sz w:val="20"/>
          <w:szCs w:val="20"/>
        </w:rPr>
        <w:t>proposal</w:t>
      </w:r>
      <w:r w:rsidRPr="00AE5A84">
        <w:rPr>
          <w:rFonts w:ascii="Sylfaen" w:hAnsi="Sylfaen" w:cstheme="minorHAnsi"/>
          <w:i/>
          <w:iCs/>
          <w:sz w:val="20"/>
          <w:szCs w:val="20"/>
        </w:rPr>
        <w:t>.]</w:t>
      </w:r>
    </w:p>
    <w:p w14:paraId="0FA82DD2" w14:textId="77777777" w:rsidR="00732715" w:rsidRPr="00AE5A84" w:rsidRDefault="00732715" w:rsidP="00732715">
      <w:pPr>
        <w:jc w:val="center"/>
        <w:rPr>
          <w:rFonts w:ascii="Sylfaen" w:hAnsi="Sylfaen" w:cs="Arial"/>
          <w:b/>
          <w:bCs/>
          <w:i/>
          <w:iCs/>
          <w:u w:val="single"/>
        </w:rPr>
      </w:pPr>
    </w:p>
    <w:p w14:paraId="5D161E05" w14:textId="77777777" w:rsidR="00FA5780" w:rsidRPr="00AE5A84" w:rsidRDefault="00FA5780" w:rsidP="005B6B8A">
      <w:pPr>
        <w:rPr>
          <w:rFonts w:ascii="Sylfaen" w:hAnsi="Sylfaen" w:cstheme="minorHAnsi"/>
          <w:b/>
          <w:bCs/>
          <w:smallCaps/>
          <w:sz w:val="36"/>
          <w:szCs w:val="36"/>
        </w:rPr>
      </w:pPr>
    </w:p>
    <w:sectPr w:rsidR="00FA5780" w:rsidRPr="00AE5A84" w:rsidSect="00816CB2">
      <w:footerReference w:type="default" r:id="rId18"/>
      <w:pgSz w:w="11907" w:h="16839" w:code="9"/>
      <w:pgMar w:top="1134" w:right="1276" w:bottom="1701" w:left="1418" w:header="851" w:footer="992"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C482C" w14:textId="77777777" w:rsidR="007B2CE4" w:rsidRDefault="007B2CE4" w:rsidP="00A112B8">
      <w:pPr>
        <w:spacing w:after="0" w:line="240" w:lineRule="auto"/>
      </w:pPr>
      <w:r>
        <w:separator/>
      </w:r>
    </w:p>
  </w:endnote>
  <w:endnote w:type="continuationSeparator" w:id="0">
    <w:p w14:paraId="14A24078" w14:textId="77777777" w:rsidR="007B2CE4" w:rsidRDefault="007B2CE4" w:rsidP="00A112B8">
      <w:pPr>
        <w:spacing w:after="0" w:line="240" w:lineRule="auto"/>
      </w:pPr>
      <w:r>
        <w:continuationSeparator/>
      </w:r>
    </w:p>
  </w:endnote>
  <w:endnote w:type="continuationNotice" w:id="1">
    <w:p w14:paraId="41F85E83" w14:textId="77777777" w:rsidR="007B2CE4" w:rsidRDefault="007B2C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Helvetica 65 Medium">
    <w:altName w:val="Arial Narrow"/>
    <w:panose1 w:val="00000000000000000000"/>
    <w:charset w:val="00"/>
    <w:family w:val="swiss"/>
    <w:notTrueType/>
    <w:pitch w:val="variable"/>
    <w:sig w:usb0="00000003" w:usb1="00000000" w:usb2="00000000" w:usb3="00000000" w:csb0="00000001"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Tms Rmn">
    <w:panose1 w:val="02020603040505020304"/>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038878"/>
      <w:docPartObj>
        <w:docPartGallery w:val="Page Numbers (Bottom of Page)"/>
        <w:docPartUnique/>
      </w:docPartObj>
    </w:sdtPr>
    <w:sdtEndPr>
      <w:rPr>
        <w:color w:val="7F7F7F" w:themeColor="background1" w:themeShade="7F"/>
        <w:spacing w:val="60"/>
      </w:rPr>
    </w:sdtEndPr>
    <w:sdtContent>
      <w:p w14:paraId="789EBA1D" w14:textId="00ED9E0D" w:rsidR="00A903E7" w:rsidRDefault="00A903E7" w:rsidP="005B6B8A">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C80A4" w14:textId="77777777" w:rsidR="007B2CE4" w:rsidRDefault="007B2CE4" w:rsidP="00A112B8">
      <w:pPr>
        <w:spacing w:after="0" w:line="240" w:lineRule="auto"/>
      </w:pPr>
      <w:r>
        <w:separator/>
      </w:r>
    </w:p>
  </w:footnote>
  <w:footnote w:type="continuationSeparator" w:id="0">
    <w:p w14:paraId="6ECB32D2" w14:textId="77777777" w:rsidR="007B2CE4" w:rsidRDefault="007B2CE4" w:rsidP="00A112B8">
      <w:pPr>
        <w:spacing w:after="0" w:line="240" w:lineRule="auto"/>
      </w:pPr>
      <w:r>
        <w:continuationSeparator/>
      </w:r>
    </w:p>
  </w:footnote>
  <w:footnote w:type="continuationNotice" w:id="1">
    <w:p w14:paraId="6274BA23" w14:textId="77777777" w:rsidR="007B2CE4" w:rsidRDefault="007B2CE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6A618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B863FA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62EEEFE"/>
    <w:lvl w:ilvl="0">
      <w:start w:val="1"/>
      <w:numFmt w:val="decimal"/>
      <w:pStyle w:val="ListNumber3"/>
      <w:lvlText w:val="%1."/>
      <w:lvlJc w:val="left"/>
      <w:pPr>
        <w:tabs>
          <w:tab w:val="num" w:pos="926"/>
        </w:tabs>
        <w:ind w:left="926" w:hanging="360"/>
      </w:pPr>
    </w:lvl>
  </w:abstractNum>
  <w:abstractNum w:abstractNumId="3" w15:restartNumberingAfterBreak="0">
    <w:nsid w:val="FFFFFF80"/>
    <w:multiLevelType w:val="singleLevel"/>
    <w:tmpl w:val="08446A6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D27A327E"/>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5F0EBB2"/>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4956B7CE"/>
    <w:lvl w:ilvl="0">
      <w:start w:val="1"/>
      <w:numFmt w:val="bullet"/>
      <w:pStyle w:val="ListBullet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0390F34C"/>
    <w:lvl w:ilvl="0">
      <w:start w:val="1"/>
      <w:numFmt w:val="decimal"/>
      <w:pStyle w:val="ListNumber"/>
      <w:lvlText w:val="%1."/>
      <w:lvlJc w:val="left"/>
      <w:pPr>
        <w:tabs>
          <w:tab w:val="num" w:pos="360"/>
        </w:tabs>
        <w:ind w:left="360" w:hanging="360"/>
      </w:pPr>
    </w:lvl>
  </w:abstractNum>
  <w:abstractNum w:abstractNumId="8" w15:restartNumberingAfterBreak="0">
    <w:nsid w:val="00697121"/>
    <w:multiLevelType w:val="hybridMultilevel"/>
    <w:tmpl w:val="AE3CB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2204515"/>
    <w:multiLevelType w:val="hybridMultilevel"/>
    <w:tmpl w:val="1026BF26"/>
    <w:lvl w:ilvl="0" w:tplc="00AC2BC6">
      <w:start w:val="1"/>
      <w:numFmt w:val="lowerLetter"/>
      <w:lvlText w:val="(%1)"/>
      <w:lvlJc w:val="left"/>
      <w:pPr>
        <w:ind w:left="720" w:hanging="360"/>
      </w:pPr>
      <w:rPr>
        <w:rFonts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CF70AF1E">
      <w:start w:val="1"/>
      <w:numFmt w:val="decimal"/>
      <w:lvlText w:val="%4."/>
      <w:lvlJc w:val="left"/>
      <w:pPr>
        <w:ind w:left="2880" w:hanging="360"/>
      </w:pPr>
      <w:rPr>
        <w:b/>
      </w:rPr>
    </w:lvl>
    <w:lvl w:ilvl="4" w:tplc="9080FCE8">
      <w:start w:val="1"/>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2A652EC"/>
    <w:multiLevelType w:val="hybridMultilevel"/>
    <w:tmpl w:val="06CE7F72"/>
    <w:lvl w:ilvl="0" w:tplc="C3CCFE00">
      <w:start w:val="1"/>
      <w:numFmt w:val="bullet"/>
      <w:lvlText w:val=""/>
      <w:lvlJc w:val="left"/>
      <w:pPr>
        <w:ind w:left="720" w:hanging="360"/>
      </w:pPr>
      <w:rPr>
        <w:rFonts w:ascii="Wingdings" w:hAnsi="Wingdings" w:hint="default"/>
        <w:b/>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D04AC0"/>
    <w:multiLevelType w:val="hybridMultilevel"/>
    <w:tmpl w:val="C106BAE2"/>
    <w:lvl w:ilvl="0" w:tplc="EB641938">
      <w:start w:val="1"/>
      <w:numFmt w:val="lowerLetter"/>
      <w:lvlText w:val="%1."/>
      <w:lvlJc w:val="left"/>
      <w:pPr>
        <w:ind w:left="720" w:hanging="360"/>
      </w:pPr>
    </w:lvl>
    <w:lvl w:ilvl="1" w:tplc="FD96FFAC">
      <w:start w:val="1"/>
      <w:numFmt w:val="lowerLetter"/>
      <w:lvlText w:val="%2."/>
      <w:lvlJc w:val="left"/>
      <w:pPr>
        <w:ind w:left="1440" w:hanging="360"/>
      </w:pPr>
    </w:lvl>
    <w:lvl w:ilvl="2" w:tplc="0BDC4F62">
      <w:start w:val="1"/>
      <w:numFmt w:val="lowerRoman"/>
      <w:lvlText w:val="%3."/>
      <w:lvlJc w:val="right"/>
      <w:pPr>
        <w:ind w:left="2160" w:hanging="180"/>
      </w:pPr>
    </w:lvl>
    <w:lvl w:ilvl="3" w:tplc="FA366BD0">
      <w:start w:val="1"/>
      <w:numFmt w:val="decimal"/>
      <w:lvlText w:val="%4."/>
      <w:lvlJc w:val="left"/>
      <w:pPr>
        <w:ind w:left="2880" w:hanging="360"/>
      </w:pPr>
    </w:lvl>
    <w:lvl w:ilvl="4" w:tplc="840E9B9E">
      <w:start w:val="1"/>
      <w:numFmt w:val="lowerLetter"/>
      <w:lvlText w:val="%5."/>
      <w:lvlJc w:val="left"/>
      <w:pPr>
        <w:ind w:left="3600" w:hanging="360"/>
      </w:pPr>
    </w:lvl>
    <w:lvl w:ilvl="5" w:tplc="7A7429C8">
      <w:start w:val="1"/>
      <w:numFmt w:val="lowerRoman"/>
      <w:lvlText w:val="%6."/>
      <w:lvlJc w:val="right"/>
      <w:pPr>
        <w:ind w:left="4320" w:hanging="180"/>
      </w:pPr>
    </w:lvl>
    <w:lvl w:ilvl="6" w:tplc="28360FDA">
      <w:start w:val="1"/>
      <w:numFmt w:val="decimal"/>
      <w:lvlText w:val="%7."/>
      <w:lvlJc w:val="left"/>
      <w:pPr>
        <w:ind w:left="5040" w:hanging="360"/>
      </w:pPr>
    </w:lvl>
    <w:lvl w:ilvl="7" w:tplc="994A1FB6">
      <w:start w:val="1"/>
      <w:numFmt w:val="lowerLetter"/>
      <w:lvlText w:val="%8."/>
      <w:lvlJc w:val="left"/>
      <w:pPr>
        <w:ind w:left="5760" w:hanging="360"/>
      </w:pPr>
    </w:lvl>
    <w:lvl w:ilvl="8" w:tplc="08D655A6">
      <w:start w:val="1"/>
      <w:numFmt w:val="lowerRoman"/>
      <w:lvlText w:val="%9."/>
      <w:lvlJc w:val="right"/>
      <w:pPr>
        <w:ind w:left="6480" w:hanging="180"/>
      </w:pPr>
    </w:lvl>
  </w:abstractNum>
  <w:abstractNum w:abstractNumId="12" w15:restartNumberingAfterBreak="0">
    <w:nsid w:val="077D7002"/>
    <w:multiLevelType w:val="hybridMultilevel"/>
    <w:tmpl w:val="34645E4E"/>
    <w:lvl w:ilvl="0" w:tplc="5A2A7CCE">
      <w:start w:val="1"/>
      <w:numFmt w:val="decimal"/>
      <w:lvlText w:val="%1."/>
      <w:lvlJc w:val="left"/>
      <w:pPr>
        <w:ind w:left="1440" w:hanging="360"/>
      </w:pPr>
      <w:rPr>
        <w:rFonts w:hint="default"/>
        <w:b w:val="0"/>
        <w:sz w:val="22"/>
        <w:szCs w:val="22"/>
      </w:rPr>
    </w:lvl>
    <w:lvl w:ilvl="1" w:tplc="6B2AA7FA">
      <w:start w:val="1"/>
      <w:numFmt w:val="lowerLetter"/>
      <w:lvlText w:val="%2."/>
      <w:lvlJc w:val="left"/>
      <w:pPr>
        <w:ind w:left="2044" w:hanging="360"/>
      </w:pPr>
      <w:rPr>
        <w:i w:val="0"/>
      </w:rPr>
    </w:lvl>
    <w:lvl w:ilvl="2" w:tplc="0402001B" w:tentative="1">
      <w:start w:val="1"/>
      <w:numFmt w:val="lowerRoman"/>
      <w:lvlText w:val="%3."/>
      <w:lvlJc w:val="right"/>
      <w:pPr>
        <w:ind w:left="2764" w:hanging="180"/>
      </w:pPr>
    </w:lvl>
    <w:lvl w:ilvl="3" w:tplc="0402000F" w:tentative="1">
      <w:start w:val="1"/>
      <w:numFmt w:val="decimal"/>
      <w:lvlText w:val="%4."/>
      <w:lvlJc w:val="left"/>
      <w:pPr>
        <w:ind w:left="3484" w:hanging="360"/>
      </w:pPr>
    </w:lvl>
    <w:lvl w:ilvl="4" w:tplc="04020019" w:tentative="1">
      <w:start w:val="1"/>
      <w:numFmt w:val="lowerLetter"/>
      <w:lvlText w:val="%5."/>
      <w:lvlJc w:val="left"/>
      <w:pPr>
        <w:ind w:left="4204" w:hanging="360"/>
      </w:pPr>
    </w:lvl>
    <w:lvl w:ilvl="5" w:tplc="0402001B" w:tentative="1">
      <w:start w:val="1"/>
      <w:numFmt w:val="lowerRoman"/>
      <w:lvlText w:val="%6."/>
      <w:lvlJc w:val="right"/>
      <w:pPr>
        <w:ind w:left="4924" w:hanging="180"/>
      </w:pPr>
    </w:lvl>
    <w:lvl w:ilvl="6" w:tplc="0402000F" w:tentative="1">
      <w:start w:val="1"/>
      <w:numFmt w:val="decimal"/>
      <w:lvlText w:val="%7."/>
      <w:lvlJc w:val="left"/>
      <w:pPr>
        <w:ind w:left="5644" w:hanging="360"/>
      </w:pPr>
    </w:lvl>
    <w:lvl w:ilvl="7" w:tplc="04020019" w:tentative="1">
      <w:start w:val="1"/>
      <w:numFmt w:val="lowerLetter"/>
      <w:lvlText w:val="%8."/>
      <w:lvlJc w:val="left"/>
      <w:pPr>
        <w:ind w:left="6364" w:hanging="360"/>
      </w:pPr>
    </w:lvl>
    <w:lvl w:ilvl="8" w:tplc="0402001B" w:tentative="1">
      <w:start w:val="1"/>
      <w:numFmt w:val="lowerRoman"/>
      <w:lvlText w:val="%9."/>
      <w:lvlJc w:val="right"/>
      <w:pPr>
        <w:ind w:left="7084" w:hanging="180"/>
      </w:pPr>
    </w:lvl>
  </w:abstractNum>
  <w:abstractNum w:abstractNumId="13" w15:restartNumberingAfterBreak="0">
    <w:nsid w:val="0A656611"/>
    <w:multiLevelType w:val="hybridMultilevel"/>
    <w:tmpl w:val="B68C8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6" w15:restartNumberingAfterBreak="0">
    <w:nsid w:val="0D4B1554"/>
    <w:multiLevelType w:val="hybridMultilevel"/>
    <w:tmpl w:val="E08CEB06"/>
    <w:lvl w:ilvl="0" w:tplc="F946925C">
      <w:start w:val="1"/>
      <w:numFmt w:val="decimal"/>
      <w:lvlText w:val="%1."/>
      <w:lvlJc w:val="left"/>
      <w:pPr>
        <w:ind w:left="720" w:hanging="360"/>
      </w:pPr>
    </w:lvl>
    <w:lvl w:ilvl="1" w:tplc="5E5EB524">
      <w:start w:val="1"/>
      <w:numFmt w:val="lowerLetter"/>
      <w:lvlText w:val="%2."/>
      <w:lvlJc w:val="left"/>
      <w:pPr>
        <w:ind w:left="1440" w:hanging="360"/>
      </w:pPr>
    </w:lvl>
    <w:lvl w:ilvl="2" w:tplc="99780AC2">
      <w:start w:val="1"/>
      <w:numFmt w:val="lowerRoman"/>
      <w:lvlText w:val="%3."/>
      <w:lvlJc w:val="right"/>
      <w:pPr>
        <w:ind w:left="2160" w:hanging="180"/>
      </w:pPr>
    </w:lvl>
    <w:lvl w:ilvl="3" w:tplc="09264DD0">
      <w:start w:val="1"/>
      <w:numFmt w:val="decimal"/>
      <w:lvlText w:val="%4."/>
      <w:lvlJc w:val="left"/>
      <w:pPr>
        <w:ind w:left="2880" w:hanging="360"/>
      </w:pPr>
    </w:lvl>
    <w:lvl w:ilvl="4" w:tplc="8514CAC0">
      <w:start w:val="1"/>
      <w:numFmt w:val="lowerLetter"/>
      <w:lvlText w:val="%5."/>
      <w:lvlJc w:val="left"/>
      <w:pPr>
        <w:ind w:left="3600" w:hanging="360"/>
      </w:pPr>
    </w:lvl>
    <w:lvl w:ilvl="5" w:tplc="A294A1F6">
      <w:start w:val="1"/>
      <w:numFmt w:val="lowerRoman"/>
      <w:lvlText w:val="%6."/>
      <w:lvlJc w:val="right"/>
      <w:pPr>
        <w:ind w:left="4320" w:hanging="180"/>
      </w:pPr>
    </w:lvl>
    <w:lvl w:ilvl="6" w:tplc="CC545706">
      <w:start w:val="1"/>
      <w:numFmt w:val="decimal"/>
      <w:lvlText w:val="%7."/>
      <w:lvlJc w:val="left"/>
      <w:pPr>
        <w:ind w:left="5040" w:hanging="360"/>
      </w:pPr>
    </w:lvl>
    <w:lvl w:ilvl="7" w:tplc="1B3E9A4A">
      <w:start w:val="1"/>
      <w:numFmt w:val="lowerLetter"/>
      <w:lvlText w:val="%8."/>
      <w:lvlJc w:val="left"/>
      <w:pPr>
        <w:ind w:left="5760" w:hanging="360"/>
      </w:pPr>
    </w:lvl>
    <w:lvl w:ilvl="8" w:tplc="A47CB4DC">
      <w:start w:val="1"/>
      <w:numFmt w:val="lowerRoman"/>
      <w:lvlText w:val="%9."/>
      <w:lvlJc w:val="right"/>
      <w:pPr>
        <w:ind w:left="6480" w:hanging="180"/>
      </w:pPr>
    </w:lvl>
  </w:abstractNum>
  <w:abstractNum w:abstractNumId="17" w15:restartNumberingAfterBreak="0">
    <w:nsid w:val="110C2FC3"/>
    <w:multiLevelType w:val="hybridMultilevel"/>
    <w:tmpl w:val="FE78E844"/>
    <w:lvl w:ilvl="0" w:tplc="0CF2EF10">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110E6E0E"/>
    <w:multiLevelType w:val="hybridMultilevel"/>
    <w:tmpl w:val="BCBE4978"/>
    <w:lvl w:ilvl="0" w:tplc="FFFFFFFF">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9" w15:restartNumberingAfterBreak="0">
    <w:nsid w:val="111A4D8F"/>
    <w:multiLevelType w:val="hybridMultilevel"/>
    <w:tmpl w:val="BCBE4978"/>
    <w:lvl w:ilvl="0" w:tplc="FFFFFFFF">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13316EF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3902541"/>
    <w:multiLevelType w:val="hybridMultilevel"/>
    <w:tmpl w:val="1A86020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49B291F"/>
    <w:multiLevelType w:val="hybridMultilevel"/>
    <w:tmpl w:val="6ED8E27E"/>
    <w:lvl w:ilvl="0" w:tplc="04020011">
      <w:start w:val="1"/>
      <w:numFmt w:val="decimal"/>
      <w:lvlText w:val="%1)"/>
      <w:lvlJc w:val="left"/>
      <w:pPr>
        <w:ind w:left="720" w:hanging="360"/>
      </w:pPr>
    </w:lvl>
    <w:lvl w:ilvl="1" w:tplc="83B646AA">
      <w:start w:val="1"/>
      <w:numFmt w:val="decimal"/>
      <w:lvlText w:val="%2)"/>
      <w:lvlJc w:val="left"/>
      <w:pPr>
        <w:ind w:left="1440" w:hanging="360"/>
      </w:pPr>
      <w:rPr>
        <w:rFonts w:asciiTheme="minorHAnsi" w:hAnsiTheme="minorHAnsi" w:cstheme="minorHAnsi" w:hint="default"/>
        <w:b/>
        <w:color w:val="auto"/>
        <w:sz w:val="22"/>
        <w:szCs w:val="22"/>
      </w:rPr>
    </w:lvl>
    <w:lvl w:ilvl="2" w:tplc="D1703D80">
      <w:start w:val="1"/>
      <w:numFmt w:val="lowerLetter"/>
      <w:lvlText w:val="%3)"/>
      <w:lvlJc w:val="left"/>
      <w:pPr>
        <w:ind w:left="2340" w:hanging="360"/>
      </w:pPr>
      <w:rPr>
        <w:rFonts w:hint="default"/>
        <w:b/>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14F077AE"/>
    <w:multiLevelType w:val="hybridMultilevel"/>
    <w:tmpl w:val="B75A7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50E7358"/>
    <w:multiLevelType w:val="hybridMultilevel"/>
    <w:tmpl w:val="98E64E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15965EB3"/>
    <w:multiLevelType w:val="hybridMultilevel"/>
    <w:tmpl w:val="69A07B98"/>
    <w:lvl w:ilvl="0" w:tplc="3EE68284">
      <w:start w:val="1"/>
      <w:numFmt w:val="lowerLetter"/>
      <w:lvlText w:val="%1)"/>
      <w:lvlJc w:val="left"/>
      <w:pPr>
        <w:ind w:left="1080" w:hanging="360"/>
      </w:pPr>
      <w:rPr>
        <w:rFonts w:ascii="Times New Roman" w:hAnsi="Times New Roman" w:cs="Times New Roman" w:hint="default"/>
      </w:rPr>
    </w:lvl>
    <w:lvl w:ilvl="1" w:tplc="04090019">
      <w:start w:val="1"/>
      <w:numFmt w:val="lowerLetter"/>
      <w:lvlText w:val="%2."/>
      <w:lvlJc w:val="left"/>
      <w:pPr>
        <w:ind w:left="1800" w:hanging="360"/>
      </w:pPr>
    </w:lvl>
    <w:lvl w:ilvl="2" w:tplc="7BD4DC3E">
      <w:start w:val="1"/>
      <w:numFmt w:val="decimal"/>
      <w:lvlText w:val="%3."/>
      <w:lvlJc w:val="left"/>
      <w:pPr>
        <w:ind w:left="2520" w:hanging="180"/>
      </w:pPr>
      <w:rPr>
        <w:rFonts w:ascii="Times New Roman" w:hAnsi="Times New Roman" w:cs="Times New Roman" w:hint="default"/>
      </w:r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F416B6BA">
      <w:start w:val="1"/>
      <w:numFmt w:val="lowerRoman"/>
      <w:lvlText w:val="%6."/>
      <w:lvlJc w:val="right"/>
      <w:pPr>
        <w:ind w:left="4680" w:hanging="180"/>
      </w:pPr>
      <w:rPr>
        <w:rFonts w:ascii="Times New Roman" w:hAnsi="Times New Roman" w:cs="Times New Roman" w:hint="default"/>
      </w:r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17067CD7"/>
    <w:multiLevelType w:val="hybridMultilevel"/>
    <w:tmpl w:val="23861336"/>
    <w:lvl w:ilvl="0" w:tplc="04020011">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17484E99"/>
    <w:multiLevelType w:val="multilevel"/>
    <w:tmpl w:val="20026A22"/>
    <w:lvl w:ilvl="0">
      <w:start w:val="1"/>
      <w:numFmt w:val="bullet"/>
      <w:pStyle w:val="bullet1"/>
      <w:lvlText w:val=""/>
      <w:lvlJc w:val="left"/>
      <w:pPr>
        <w:tabs>
          <w:tab w:val="num" w:pos="1220"/>
        </w:tabs>
        <w:ind w:left="1220" w:hanging="680"/>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186F1EE1"/>
    <w:multiLevelType w:val="hybridMultilevel"/>
    <w:tmpl w:val="8F5EA826"/>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1A97406F"/>
    <w:multiLevelType w:val="hybridMultilevel"/>
    <w:tmpl w:val="80DCFA32"/>
    <w:lvl w:ilvl="0" w:tplc="11C03D9E">
      <w:start w:val="1"/>
      <w:numFmt w:val="decimal"/>
      <w:lvlText w:val="%1."/>
      <w:lvlJc w:val="left"/>
      <w:pPr>
        <w:ind w:left="36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E846DF3"/>
    <w:multiLevelType w:val="hybridMultilevel"/>
    <w:tmpl w:val="8D72E6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0C90136"/>
    <w:multiLevelType w:val="hybridMultilevel"/>
    <w:tmpl w:val="683A057A"/>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220D7E2B"/>
    <w:multiLevelType w:val="hybridMultilevel"/>
    <w:tmpl w:val="0CFC836C"/>
    <w:lvl w:ilvl="0" w:tplc="0402000F">
      <w:start w:val="1"/>
      <w:numFmt w:val="decimal"/>
      <w:lvlText w:val="%1."/>
      <w:lvlJc w:val="left"/>
      <w:pPr>
        <w:ind w:left="786" w:hanging="360"/>
      </w:pPr>
    </w:lvl>
    <w:lvl w:ilvl="1" w:tplc="FFFFFFFF">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230646E3"/>
    <w:multiLevelType w:val="hybridMultilevel"/>
    <w:tmpl w:val="E08CEB06"/>
    <w:lvl w:ilvl="0" w:tplc="F946925C">
      <w:start w:val="1"/>
      <w:numFmt w:val="decimal"/>
      <w:lvlText w:val="%1."/>
      <w:lvlJc w:val="left"/>
      <w:pPr>
        <w:ind w:left="720" w:hanging="360"/>
      </w:pPr>
    </w:lvl>
    <w:lvl w:ilvl="1" w:tplc="5E5EB524">
      <w:start w:val="1"/>
      <w:numFmt w:val="lowerLetter"/>
      <w:lvlText w:val="%2."/>
      <w:lvlJc w:val="left"/>
      <w:pPr>
        <w:ind w:left="1440" w:hanging="360"/>
      </w:pPr>
    </w:lvl>
    <w:lvl w:ilvl="2" w:tplc="99780AC2">
      <w:start w:val="1"/>
      <w:numFmt w:val="lowerRoman"/>
      <w:lvlText w:val="%3."/>
      <w:lvlJc w:val="right"/>
      <w:pPr>
        <w:ind w:left="2160" w:hanging="180"/>
      </w:pPr>
    </w:lvl>
    <w:lvl w:ilvl="3" w:tplc="09264DD0">
      <w:start w:val="1"/>
      <w:numFmt w:val="decimal"/>
      <w:lvlText w:val="%4."/>
      <w:lvlJc w:val="left"/>
      <w:pPr>
        <w:ind w:left="2880" w:hanging="360"/>
      </w:pPr>
    </w:lvl>
    <w:lvl w:ilvl="4" w:tplc="8514CAC0">
      <w:start w:val="1"/>
      <w:numFmt w:val="lowerLetter"/>
      <w:lvlText w:val="%5."/>
      <w:lvlJc w:val="left"/>
      <w:pPr>
        <w:ind w:left="3600" w:hanging="360"/>
      </w:pPr>
    </w:lvl>
    <w:lvl w:ilvl="5" w:tplc="A294A1F6">
      <w:start w:val="1"/>
      <w:numFmt w:val="lowerRoman"/>
      <w:lvlText w:val="%6."/>
      <w:lvlJc w:val="right"/>
      <w:pPr>
        <w:ind w:left="4320" w:hanging="180"/>
      </w:pPr>
    </w:lvl>
    <w:lvl w:ilvl="6" w:tplc="CC545706">
      <w:start w:val="1"/>
      <w:numFmt w:val="decimal"/>
      <w:lvlText w:val="%7."/>
      <w:lvlJc w:val="left"/>
      <w:pPr>
        <w:ind w:left="5040" w:hanging="360"/>
      </w:pPr>
    </w:lvl>
    <w:lvl w:ilvl="7" w:tplc="1B3E9A4A">
      <w:start w:val="1"/>
      <w:numFmt w:val="lowerLetter"/>
      <w:lvlText w:val="%8."/>
      <w:lvlJc w:val="left"/>
      <w:pPr>
        <w:ind w:left="5760" w:hanging="360"/>
      </w:pPr>
    </w:lvl>
    <w:lvl w:ilvl="8" w:tplc="A47CB4DC">
      <w:start w:val="1"/>
      <w:numFmt w:val="lowerRoman"/>
      <w:lvlText w:val="%9."/>
      <w:lvlJc w:val="right"/>
      <w:pPr>
        <w:ind w:left="6480" w:hanging="180"/>
      </w:pPr>
    </w:lvl>
  </w:abstractNum>
  <w:abstractNum w:abstractNumId="34" w15:restartNumberingAfterBreak="0">
    <w:nsid w:val="24934B7B"/>
    <w:multiLevelType w:val="hybridMultilevel"/>
    <w:tmpl w:val="6F20AE90"/>
    <w:lvl w:ilvl="0" w:tplc="0402000F">
      <w:start w:val="1"/>
      <w:numFmt w:val="decimal"/>
      <w:lvlText w:val="%1."/>
      <w:lvlJc w:val="left"/>
      <w:pPr>
        <w:ind w:left="786"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25E75014"/>
    <w:multiLevelType w:val="hybridMultilevel"/>
    <w:tmpl w:val="7EA28DB4"/>
    <w:lvl w:ilvl="0" w:tplc="0402001B">
      <w:start w:val="1"/>
      <w:numFmt w:val="lowerRoman"/>
      <w:lvlText w:val="%1."/>
      <w:lvlJc w:val="right"/>
      <w:pPr>
        <w:ind w:left="1080" w:hanging="360"/>
      </w:pPr>
    </w:lvl>
    <w:lvl w:ilvl="1" w:tplc="04020019">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6" w15:restartNumberingAfterBreak="0">
    <w:nsid w:val="26C504FE"/>
    <w:multiLevelType w:val="hybridMultilevel"/>
    <w:tmpl w:val="5706089E"/>
    <w:lvl w:ilvl="0" w:tplc="E59E8F7C">
      <w:start w:val="1"/>
      <w:numFmt w:val="upperRoman"/>
      <w:lvlText w:val="%1."/>
      <w:lvlJc w:val="right"/>
      <w:pPr>
        <w:ind w:left="720" w:hanging="360"/>
      </w:pPr>
      <w:rPr>
        <w:sz w:val="32"/>
        <w:szCs w:val="32"/>
      </w:rPr>
    </w:lvl>
    <w:lvl w:ilvl="1" w:tplc="F098A904">
      <w:start w:val="1"/>
      <w:numFmt w:val="decimal"/>
      <w:lvlText w:val="%2)"/>
      <w:lvlJc w:val="left"/>
      <w:pPr>
        <w:ind w:left="1440" w:hanging="360"/>
      </w:pPr>
      <w:rPr>
        <w:rFonts w:hint="default"/>
      </w:rPr>
    </w:lvl>
    <w:lvl w:ilvl="2" w:tplc="BEFEB626">
      <w:start w:val="1"/>
      <w:numFmt w:val="lowerLetter"/>
      <w:lvlText w:val="%3)"/>
      <w:lvlJc w:val="left"/>
      <w:pPr>
        <w:ind w:left="2685" w:hanging="705"/>
      </w:pPr>
      <w:rPr>
        <w:rFonts w:hint="default"/>
      </w:rPr>
    </w:lvl>
    <w:lvl w:ilvl="3" w:tplc="8152BBFE">
      <w:start w:val="1"/>
      <w:numFmt w:val="decimal"/>
      <w:lvlText w:val="%4."/>
      <w:lvlJc w:val="left"/>
      <w:pPr>
        <w:ind w:left="2880" w:hanging="360"/>
      </w:pPr>
      <w:rPr>
        <w:rFonts w:hint="default"/>
      </w:r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26D20C19"/>
    <w:multiLevelType w:val="hybridMultilevel"/>
    <w:tmpl w:val="75C44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9EF5E6A"/>
    <w:multiLevelType w:val="hybridMultilevel"/>
    <w:tmpl w:val="86807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A094CEF"/>
    <w:multiLevelType w:val="hybridMultilevel"/>
    <w:tmpl w:val="57967750"/>
    <w:lvl w:ilvl="0" w:tplc="8A4E6B9E">
      <w:start w:val="29"/>
      <w:numFmt w:val="decimal"/>
      <w:lvlText w:val="%1."/>
      <w:lvlJc w:val="left"/>
      <w:pPr>
        <w:ind w:left="72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0" w15:restartNumberingAfterBreak="0">
    <w:nsid w:val="2B5A51B7"/>
    <w:multiLevelType w:val="hybridMultilevel"/>
    <w:tmpl w:val="5E985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E9F4FBA"/>
    <w:multiLevelType w:val="hybridMultilevel"/>
    <w:tmpl w:val="D44E3F34"/>
    <w:lvl w:ilvl="0" w:tplc="FB941BA8">
      <w:start w:val="1"/>
      <w:numFmt w:val="lowerLetter"/>
      <w:lvlText w:val="(%1)"/>
      <w:lvlJc w:val="left"/>
      <w:pPr>
        <w:ind w:left="656" w:hanging="541"/>
      </w:pPr>
      <w:rPr>
        <w:rFonts w:ascii="Times New Roman" w:eastAsia="Times New Roman" w:hAnsi="Times New Roman" w:cs="Times New Roman" w:hint="default"/>
        <w:spacing w:val="-2"/>
        <w:w w:val="99"/>
        <w:sz w:val="24"/>
        <w:szCs w:val="24"/>
        <w:lang w:val="en-US" w:eastAsia="en-US" w:bidi="ar-SA"/>
      </w:rPr>
    </w:lvl>
    <w:lvl w:ilvl="1" w:tplc="3C2CBB7A">
      <w:numFmt w:val="bullet"/>
      <w:lvlText w:val="•"/>
      <w:lvlJc w:val="left"/>
      <w:pPr>
        <w:ind w:left="1524" w:hanging="541"/>
      </w:pPr>
      <w:rPr>
        <w:rFonts w:hint="default"/>
        <w:lang w:val="en-US" w:eastAsia="en-US" w:bidi="ar-SA"/>
      </w:rPr>
    </w:lvl>
    <w:lvl w:ilvl="2" w:tplc="B6E2B32E">
      <w:numFmt w:val="bullet"/>
      <w:lvlText w:val="•"/>
      <w:lvlJc w:val="left"/>
      <w:pPr>
        <w:ind w:left="2389" w:hanging="541"/>
      </w:pPr>
      <w:rPr>
        <w:rFonts w:hint="default"/>
        <w:lang w:val="en-US" w:eastAsia="en-US" w:bidi="ar-SA"/>
      </w:rPr>
    </w:lvl>
    <w:lvl w:ilvl="3" w:tplc="68F622DC">
      <w:numFmt w:val="bullet"/>
      <w:lvlText w:val="•"/>
      <w:lvlJc w:val="left"/>
      <w:pPr>
        <w:ind w:left="3253" w:hanging="541"/>
      </w:pPr>
      <w:rPr>
        <w:rFonts w:hint="default"/>
        <w:lang w:val="en-US" w:eastAsia="en-US" w:bidi="ar-SA"/>
      </w:rPr>
    </w:lvl>
    <w:lvl w:ilvl="4" w:tplc="CA92CD30">
      <w:numFmt w:val="bullet"/>
      <w:lvlText w:val="•"/>
      <w:lvlJc w:val="left"/>
      <w:pPr>
        <w:ind w:left="4118" w:hanging="541"/>
      </w:pPr>
      <w:rPr>
        <w:rFonts w:hint="default"/>
        <w:lang w:val="en-US" w:eastAsia="en-US" w:bidi="ar-SA"/>
      </w:rPr>
    </w:lvl>
    <w:lvl w:ilvl="5" w:tplc="28F6C992">
      <w:numFmt w:val="bullet"/>
      <w:lvlText w:val="•"/>
      <w:lvlJc w:val="left"/>
      <w:pPr>
        <w:ind w:left="4982" w:hanging="541"/>
      </w:pPr>
      <w:rPr>
        <w:rFonts w:hint="default"/>
        <w:lang w:val="en-US" w:eastAsia="en-US" w:bidi="ar-SA"/>
      </w:rPr>
    </w:lvl>
    <w:lvl w:ilvl="6" w:tplc="96D04986">
      <w:numFmt w:val="bullet"/>
      <w:lvlText w:val="•"/>
      <w:lvlJc w:val="left"/>
      <w:pPr>
        <w:ind w:left="5847" w:hanging="541"/>
      </w:pPr>
      <w:rPr>
        <w:rFonts w:hint="default"/>
        <w:lang w:val="en-US" w:eastAsia="en-US" w:bidi="ar-SA"/>
      </w:rPr>
    </w:lvl>
    <w:lvl w:ilvl="7" w:tplc="EEB2A9C2">
      <w:numFmt w:val="bullet"/>
      <w:lvlText w:val="•"/>
      <w:lvlJc w:val="left"/>
      <w:pPr>
        <w:ind w:left="6711" w:hanging="541"/>
      </w:pPr>
      <w:rPr>
        <w:rFonts w:hint="default"/>
        <w:lang w:val="en-US" w:eastAsia="en-US" w:bidi="ar-SA"/>
      </w:rPr>
    </w:lvl>
    <w:lvl w:ilvl="8" w:tplc="22C08C40">
      <w:numFmt w:val="bullet"/>
      <w:lvlText w:val="•"/>
      <w:lvlJc w:val="left"/>
      <w:pPr>
        <w:ind w:left="7576" w:hanging="541"/>
      </w:pPr>
      <w:rPr>
        <w:rFonts w:hint="default"/>
        <w:lang w:val="en-US" w:eastAsia="en-US" w:bidi="ar-SA"/>
      </w:rPr>
    </w:lvl>
  </w:abstractNum>
  <w:abstractNum w:abstractNumId="42"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FC37539"/>
    <w:multiLevelType w:val="hybridMultilevel"/>
    <w:tmpl w:val="C824BA46"/>
    <w:lvl w:ilvl="0" w:tplc="F098A904">
      <w:start w:val="1"/>
      <w:numFmt w:val="decimal"/>
      <w:lvlText w:val="%1)"/>
      <w:lvlJc w:val="left"/>
      <w:pPr>
        <w:ind w:left="144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4" w15:restartNumberingAfterBreak="0">
    <w:nsid w:val="2FE11822"/>
    <w:multiLevelType w:val="hybridMultilevel"/>
    <w:tmpl w:val="EBD8678E"/>
    <w:lvl w:ilvl="0" w:tplc="10D6316E">
      <w:start w:val="1"/>
      <w:numFmt w:val="decimal"/>
      <w:lvlText w:val="%1."/>
      <w:lvlJc w:val="left"/>
      <w:pPr>
        <w:ind w:left="720" w:hanging="360"/>
      </w:pPr>
    </w:lvl>
    <w:lvl w:ilvl="1" w:tplc="9D8A46CE">
      <w:start w:val="1"/>
      <w:numFmt w:val="lowerLetter"/>
      <w:lvlText w:val="%2."/>
      <w:lvlJc w:val="left"/>
      <w:pPr>
        <w:ind w:left="1440" w:hanging="360"/>
      </w:pPr>
    </w:lvl>
    <w:lvl w:ilvl="2" w:tplc="A88A2DE0">
      <w:start w:val="1"/>
      <w:numFmt w:val="lowerRoman"/>
      <w:lvlText w:val="%3."/>
      <w:lvlJc w:val="right"/>
      <w:pPr>
        <w:ind w:left="2160" w:hanging="180"/>
      </w:pPr>
    </w:lvl>
    <w:lvl w:ilvl="3" w:tplc="53EE55A2">
      <w:start w:val="1"/>
      <w:numFmt w:val="decimal"/>
      <w:lvlText w:val="%4."/>
      <w:lvlJc w:val="left"/>
      <w:pPr>
        <w:ind w:left="2880" w:hanging="360"/>
      </w:pPr>
    </w:lvl>
    <w:lvl w:ilvl="4" w:tplc="A6F0D93E">
      <w:start w:val="1"/>
      <w:numFmt w:val="lowerLetter"/>
      <w:lvlText w:val="%5."/>
      <w:lvlJc w:val="left"/>
      <w:pPr>
        <w:ind w:left="3600" w:hanging="360"/>
      </w:pPr>
    </w:lvl>
    <w:lvl w:ilvl="5" w:tplc="C8C6DCB6">
      <w:start w:val="1"/>
      <w:numFmt w:val="lowerRoman"/>
      <w:lvlText w:val="%6."/>
      <w:lvlJc w:val="right"/>
      <w:pPr>
        <w:ind w:left="4320" w:hanging="180"/>
      </w:pPr>
    </w:lvl>
    <w:lvl w:ilvl="6" w:tplc="CC92B17A">
      <w:start w:val="1"/>
      <w:numFmt w:val="decimal"/>
      <w:lvlText w:val="%7."/>
      <w:lvlJc w:val="left"/>
      <w:pPr>
        <w:ind w:left="5040" w:hanging="360"/>
      </w:pPr>
    </w:lvl>
    <w:lvl w:ilvl="7" w:tplc="3D7658EE">
      <w:start w:val="1"/>
      <w:numFmt w:val="lowerLetter"/>
      <w:lvlText w:val="%8."/>
      <w:lvlJc w:val="left"/>
      <w:pPr>
        <w:ind w:left="5760" w:hanging="360"/>
      </w:pPr>
    </w:lvl>
    <w:lvl w:ilvl="8" w:tplc="3476E562">
      <w:start w:val="1"/>
      <w:numFmt w:val="lowerRoman"/>
      <w:lvlText w:val="%9."/>
      <w:lvlJc w:val="right"/>
      <w:pPr>
        <w:ind w:left="6480" w:hanging="180"/>
      </w:pPr>
    </w:lvl>
  </w:abstractNum>
  <w:abstractNum w:abstractNumId="45"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4A2696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62144BC"/>
    <w:multiLevelType w:val="multilevel"/>
    <w:tmpl w:val="52AAA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38606E86"/>
    <w:multiLevelType w:val="hybridMultilevel"/>
    <w:tmpl w:val="D20E1A7E"/>
    <w:lvl w:ilvl="0" w:tplc="E6BC6D9E">
      <w:start w:val="1"/>
      <w:numFmt w:val="bullet"/>
      <w:lvlText w:val="-"/>
      <w:lvlJc w:val="left"/>
      <w:pPr>
        <w:ind w:left="720" w:hanging="360"/>
      </w:pPr>
      <w:rPr>
        <w:rFonts w:ascii="GHEA Grapalat" w:eastAsiaTheme="minorHAnsi" w:hAnsi="GHEA Grapalat" w:cstheme="minorHAns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15:restartNumberingAfterBreak="0">
    <w:nsid w:val="3DAF1D60"/>
    <w:multiLevelType w:val="hybridMultilevel"/>
    <w:tmpl w:val="34645E4E"/>
    <w:lvl w:ilvl="0" w:tplc="5A2A7CCE">
      <w:start w:val="1"/>
      <w:numFmt w:val="decimal"/>
      <w:lvlText w:val="%1."/>
      <w:lvlJc w:val="left"/>
      <w:pPr>
        <w:ind w:left="1440" w:hanging="360"/>
      </w:pPr>
      <w:rPr>
        <w:rFonts w:hint="default"/>
        <w:b w:val="0"/>
        <w:sz w:val="22"/>
        <w:szCs w:val="22"/>
      </w:rPr>
    </w:lvl>
    <w:lvl w:ilvl="1" w:tplc="6B2AA7FA">
      <w:start w:val="1"/>
      <w:numFmt w:val="lowerLetter"/>
      <w:lvlText w:val="%2."/>
      <w:lvlJc w:val="left"/>
      <w:pPr>
        <w:ind w:left="2044" w:hanging="360"/>
      </w:pPr>
      <w:rPr>
        <w:i w:val="0"/>
      </w:rPr>
    </w:lvl>
    <w:lvl w:ilvl="2" w:tplc="0402001B" w:tentative="1">
      <w:start w:val="1"/>
      <w:numFmt w:val="lowerRoman"/>
      <w:lvlText w:val="%3."/>
      <w:lvlJc w:val="right"/>
      <w:pPr>
        <w:ind w:left="2764" w:hanging="180"/>
      </w:pPr>
    </w:lvl>
    <w:lvl w:ilvl="3" w:tplc="0402000F" w:tentative="1">
      <w:start w:val="1"/>
      <w:numFmt w:val="decimal"/>
      <w:lvlText w:val="%4."/>
      <w:lvlJc w:val="left"/>
      <w:pPr>
        <w:ind w:left="3484" w:hanging="360"/>
      </w:pPr>
    </w:lvl>
    <w:lvl w:ilvl="4" w:tplc="04020019" w:tentative="1">
      <w:start w:val="1"/>
      <w:numFmt w:val="lowerLetter"/>
      <w:lvlText w:val="%5."/>
      <w:lvlJc w:val="left"/>
      <w:pPr>
        <w:ind w:left="4204" w:hanging="360"/>
      </w:pPr>
    </w:lvl>
    <w:lvl w:ilvl="5" w:tplc="0402001B" w:tentative="1">
      <w:start w:val="1"/>
      <w:numFmt w:val="lowerRoman"/>
      <w:lvlText w:val="%6."/>
      <w:lvlJc w:val="right"/>
      <w:pPr>
        <w:ind w:left="4924" w:hanging="180"/>
      </w:pPr>
    </w:lvl>
    <w:lvl w:ilvl="6" w:tplc="0402000F" w:tentative="1">
      <w:start w:val="1"/>
      <w:numFmt w:val="decimal"/>
      <w:lvlText w:val="%7."/>
      <w:lvlJc w:val="left"/>
      <w:pPr>
        <w:ind w:left="5644" w:hanging="360"/>
      </w:pPr>
    </w:lvl>
    <w:lvl w:ilvl="7" w:tplc="04020019" w:tentative="1">
      <w:start w:val="1"/>
      <w:numFmt w:val="lowerLetter"/>
      <w:lvlText w:val="%8."/>
      <w:lvlJc w:val="left"/>
      <w:pPr>
        <w:ind w:left="6364" w:hanging="360"/>
      </w:pPr>
    </w:lvl>
    <w:lvl w:ilvl="8" w:tplc="0402001B" w:tentative="1">
      <w:start w:val="1"/>
      <w:numFmt w:val="lowerRoman"/>
      <w:lvlText w:val="%9."/>
      <w:lvlJc w:val="right"/>
      <w:pPr>
        <w:ind w:left="7084" w:hanging="180"/>
      </w:pPr>
    </w:lvl>
  </w:abstractNum>
  <w:abstractNum w:abstractNumId="51" w15:restartNumberingAfterBreak="0">
    <w:nsid w:val="3E7301BF"/>
    <w:multiLevelType w:val="hybridMultilevel"/>
    <w:tmpl w:val="79726AFC"/>
    <w:lvl w:ilvl="0" w:tplc="0402001B">
      <w:start w:val="1"/>
      <w:numFmt w:val="low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2" w15:restartNumberingAfterBreak="0">
    <w:nsid w:val="3E7F4BEE"/>
    <w:multiLevelType w:val="hybridMultilevel"/>
    <w:tmpl w:val="E160AF38"/>
    <w:lvl w:ilvl="0" w:tplc="AF247DC2">
      <w:start w:val="1"/>
      <w:numFmt w:val="decimal"/>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3" w15:restartNumberingAfterBreak="0">
    <w:nsid w:val="43927EC2"/>
    <w:multiLevelType w:val="hybridMultilevel"/>
    <w:tmpl w:val="46E2ACD0"/>
    <w:lvl w:ilvl="0" w:tplc="3B5C8F40">
      <w:start w:val="1"/>
      <w:numFmt w:val="decimal"/>
      <w:lvlText w:val="%1."/>
      <w:lvlJc w:val="left"/>
      <w:pPr>
        <w:ind w:left="720" w:hanging="360"/>
      </w:pPr>
    </w:lvl>
    <w:lvl w:ilvl="1" w:tplc="17CA0C4C">
      <w:start w:val="1"/>
      <w:numFmt w:val="lowerLetter"/>
      <w:lvlText w:val="%2."/>
      <w:lvlJc w:val="left"/>
      <w:pPr>
        <w:ind w:left="1440" w:hanging="360"/>
      </w:pPr>
    </w:lvl>
    <w:lvl w:ilvl="2" w:tplc="3DA65966">
      <w:start w:val="1"/>
      <w:numFmt w:val="lowerRoman"/>
      <w:lvlText w:val="%3."/>
      <w:lvlJc w:val="right"/>
      <w:pPr>
        <w:ind w:left="2160" w:hanging="180"/>
      </w:pPr>
    </w:lvl>
    <w:lvl w:ilvl="3" w:tplc="08F4EB3E">
      <w:start w:val="1"/>
      <w:numFmt w:val="decimal"/>
      <w:lvlText w:val="%4."/>
      <w:lvlJc w:val="left"/>
      <w:pPr>
        <w:ind w:left="2880" w:hanging="360"/>
      </w:pPr>
    </w:lvl>
    <w:lvl w:ilvl="4" w:tplc="473AE5EA">
      <w:start w:val="1"/>
      <w:numFmt w:val="lowerLetter"/>
      <w:lvlText w:val="%5."/>
      <w:lvlJc w:val="left"/>
      <w:pPr>
        <w:ind w:left="3600" w:hanging="360"/>
      </w:pPr>
    </w:lvl>
    <w:lvl w:ilvl="5" w:tplc="D05E449E">
      <w:start w:val="1"/>
      <w:numFmt w:val="lowerRoman"/>
      <w:lvlText w:val="%6."/>
      <w:lvlJc w:val="right"/>
      <w:pPr>
        <w:ind w:left="4320" w:hanging="180"/>
      </w:pPr>
    </w:lvl>
    <w:lvl w:ilvl="6" w:tplc="B02ABD0A">
      <w:start w:val="1"/>
      <w:numFmt w:val="decimal"/>
      <w:lvlText w:val="%7."/>
      <w:lvlJc w:val="left"/>
      <w:pPr>
        <w:ind w:left="5040" w:hanging="360"/>
      </w:pPr>
    </w:lvl>
    <w:lvl w:ilvl="7" w:tplc="B0AC508A">
      <w:start w:val="1"/>
      <w:numFmt w:val="lowerLetter"/>
      <w:lvlText w:val="%8."/>
      <w:lvlJc w:val="left"/>
      <w:pPr>
        <w:ind w:left="5760" w:hanging="360"/>
      </w:pPr>
    </w:lvl>
    <w:lvl w:ilvl="8" w:tplc="40FC602C">
      <w:start w:val="1"/>
      <w:numFmt w:val="lowerRoman"/>
      <w:lvlText w:val="%9."/>
      <w:lvlJc w:val="right"/>
      <w:pPr>
        <w:ind w:left="6480" w:hanging="180"/>
      </w:pPr>
    </w:lvl>
  </w:abstractNum>
  <w:abstractNum w:abstractNumId="54" w15:restartNumberingAfterBreak="0">
    <w:nsid w:val="44AB22ED"/>
    <w:multiLevelType w:val="hybridMultilevel"/>
    <w:tmpl w:val="FEC69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B5A0E54"/>
    <w:multiLevelType w:val="hybridMultilevel"/>
    <w:tmpl w:val="E0DCFC00"/>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56" w15:restartNumberingAfterBreak="0">
    <w:nsid w:val="4BB64AFE"/>
    <w:multiLevelType w:val="hybridMultilevel"/>
    <w:tmpl w:val="6F045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D184B5C"/>
    <w:multiLevelType w:val="hybridMultilevel"/>
    <w:tmpl w:val="B4B05C5E"/>
    <w:lvl w:ilvl="0" w:tplc="3A90174A">
      <w:start w:val="1"/>
      <w:numFmt w:val="bullet"/>
      <w:pStyle w:val="ListBullet"/>
      <w:lvlText w:val=""/>
      <w:lvlJc w:val="left"/>
      <w:pPr>
        <w:tabs>
          <w:tab w:val="num" w:pos="1800"/>
        </w:tabs>
        <w:ind w:left="1800" w:hanging="504"/>
      </w:pPr>
      <w:rPr>
        <w:rFonts w:ascii="Symbol" w:hAnsi="Symbol" w:hint="default"/>
      </w:rPr>
    </w:lvl>
    <w:lvl w:ilvl="1" w:tplc="E75084C4" w:tentative="1">
      <w:start w:val="1"/>
      <w:numFmt w:val="bullet"/>
      <w:lvlText w:val="o"/>
      <w:lvlJc w:val="left"/>
      <w:pPr>
        <w:tabs>
          <w:tab w:val="num" w:pos="1440"/>
        </w:tabs>
        <w:ind w:left="1440" w:hanging="360"/>
      </w:pPr>
      <w:rPr>
        <w:rFonts w:ascii="Courier New" w:hAnsi="Courier New" w:hint="default"/>
      </w:rPr>
    </w:lvl>
    <w:lvl w:ilvl="2" w:tplc="EA1818E2" w:tentative="1">
      <w:start w:val="1"/>
      <w:numFmt w:val="bullet"/>
      <w:lvlText w:val=""/>
      <w:lvlJc w:val="left"/>
      <w:pPr>
        <w:tabs>
          <w:tab w:val="num" w:pos="2160"/>
        </w:tabs>
        <w:ind w:left="2160" w:hanging="360"/>
      </w:pPr>
      <w:rPr>
        <w:rFonts w:ascii="Wingdings" w:hAnsi="Wingdings" w:hint="default"/>
      </w:rPr>
    </w:lvl>
    <w:lvl w:ilvl="3" w:tplc="D69EE854" w:tentative="1">
      <w:start w:val="1"/>
      <w:numFmt w:val="bullet"/>
      <w:lvlText w:val=""/>
      <w:lvlJc w:val="left"/>
      <w:pPr>
        <w:tabs>
          <w:tab w:val="num" w:pos="2880"/>
        </w:tabs>
        <w:ind w:left="2880" w:hanging="360"/>
      </w:pPr>
      <w:rPr>
        <w:rFonts w:ascii="Symbol" w:hAnsi="Symbol" w:hint="default"/>
      </w:rPr>
    </w:lvl>
    <w:lvl w:ilvl="4" w:tplc="75DE560E" w:tentative="1">
      <w:start w:val="1"/>
      <w:numFmt w:val="bullet"/>
      <w:lvlText w:val="o"/>
      <w:lvlJc w:val="left"/>
      <w:pPr>
        <w:tabs>
          <w:tab w:val="num" w:pos="3600"/>
        </w:tabs>
        <w:ind w:left="3600" w:hanging="360"/>
      </w:pPr>
      <w:rPr>
        <w:rFonts w:ascii="Courier New" w:hAnsi="Courier New" w:hint="default"/>
      </w:rPr>
    </w:lvl>
    <w:lvl w:ilvl="5" w:tplc="D19CE704" w:tentative="1">
      <w:start w:val="1"/>
      <w:numFmt w:val="bullet"/>
      <w:lvlText w:val=""/>
      <w:lvlJc w:val="left"/>
      <w:pPr>
        <w:tabs>
          <w:tab w:val="num" w:pos="4320"/>
        </w:tabs>
        <w:ind w:left="4320" w:hanging="360"/>
      </w:pPr>
      <w:rPr>
        <w:rFonts w:ascii="Wingdings" w:hAnsi="Wingdings" w:hint="default"/>
      </w:rPr>
    </w:lvl>
    <w:lvl w:ilvl="6" w:tplc="3FE82D82" w:tentative="1">
      <w:start w:val="1"/>
      <w:numFmt w:val="bullet"/>
      <w:lvlText w:val=""/>
      <w:lvlJc w:val="left"/>
      <w:pPr>
        <w:tabs>
          <w:tab w:val="num" w:pos="5040"/>
        </w:tabs>
        <w:ind w:left="5040" w:hanging="360"/>
      </w:pPr>
      <w:rPr>
        <w:rFonts w:ascii="Symbol" w:hAnsi="Symbol" w:hint="default"/>
      </w:rPr>
    </w:lvl>
    <w:lvl w:ilvl="7" w:tplc="642ED148" w:tentative="1">
      <w:start w:val="1"/>
      <w:numFmt w:val="bullet"/>
      <w:lvlText w:val="o"/>
      <w:lvlJc w:val="left"/>
      <w:pPr>
        <w:tabs>
          <w:tab w:val="num" w:pos="5760"/>
        </w:tabs>
        <w:ind w:left="5760" w:hanging="360"/>
      </w:pPr>
      <w:rPr>
        <w:rFonts w:ascii="Courier New" w:hAnsi="Courier New" w:hint="default"/>
      </w:rPr>
    </w:lvl>
    <w:lvl w:ilvl="8" w:tplc="2E82B034"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DBE352B"/>
    <w:multiLevelType w:val="hybridMultilevel"/>
    <w:tmpl w:val="FE242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6043001"/>
    <w:multiLevelType w:val="hybridMultilevel"/>
    <w:tmpl w:val="34645E4E"/>
    <w:lvl w:ilvl="0" w:tplc="5A2A7CCE">
      <w:start w:val="1"/>
      <w:numFmt w:val="decimal"/>
      <w:lvlText w:val="%1."/>
      <w:lvlJc w:val="left"/>
      <w:pPr>
        <w:ind w:left="1440" w:hanging="360"/>
      </w:pPr>
      <w:rPr>
        <w:rFonts w:hint="default"/>
        <w:b w:val="0"/>
        <w:sz w:val="22"/>
        <w:szCs w:val="22"/>
      </w:rPr>
    </w:lvl>
    <w:lvl w:ilvl="1" w:tplc="6B2AA7FA">
      <w:start w:val="1"/>
      <w:numFmt w:val="lowerLetter"/>
      <w:lvlText w:val="%2."/>
      <w:lvlJc w:val="left"/>
      <w:pPr>
        <w:ind w:left="2044" w:hanging="360"/>
      </w:pPr>
      <w:rPr>
        <w:i w:val="0"/>
      </w:rPr>
    </w:lvl>
    <w:lvl w:ilvl="2" w:tplc="0402001B" w:tentative="1">
      <w:start w:val="1"/>
      <w:numFmt w:val="lowerRoman"/>
      <w:lvlText w:val="%3."/>
      <w:lvlJc w:val="right"/>
      <w:pPr>
        <w:ind w:left="2764" w:hanging="180"/>
      </w:pPr>
    </w:lvl>
    <w:lvl w:ilvl="3" w:tplc="0402000F" w:tentative="1">
      <w:start w:val="1"/>
      <w:numFmt w:val="decimal"/>
      <w:lvlText w:val="%4."/>
      <w:lvlJc w:val="left"/>
      <w:pPr>
        <w:ind w:left="3484" w:hanging="360"/>
      </w:pPr>
    </w:lvl>
    <w:lvl w:ilvl="4" w:tplc="04020019" w:tentative="1">
      <w:start w:val="1"/>
      <w:numFmt w:val="lowerLetter"/>
      <w:lvlText w:val="%5."/>
      <w:lvlJc w:val="left"/>
      <w:pPr>
        <w:ind w:left="4204" w:hanging="360"/>
      </w:pPr>
    </w:lvl>
    <w:lvl w:ilvl="5" w:tplc="0402001B" w:tentative="1">
      <w:start w:val="1"/>
      <w:numFmt w:val="lowerRoman"/>
      <w:lvlText w:val="%6."/>
      <w:lvlJc w:val="right"/>
      <w:pPr>
        <w:ind w:left="4924" w:hanging="180"/>
      </w:pPr>
    </w:lvl>
    <w:lvl w:ilvl="6" w:tplc="0402000F" w:tentative="1">
      <w:start w:val="1"/>
      <w:numFmt w:val="decimal"/>
      <w:lvlText w:val="%7."/>
      <w:lvlJc w:val="left"/>
      <w:pPr>
        <w:ind w:left="5644" w:hanging="360"/>
      </w:pPr>
    </w:lvl>
    <w:lvl w:ilvl="7" w:tplc="04020019" w:tentative="1">
      <w:start w:val="1"/>
      <w:numFmt w:val="lowerLetter"/>
      <w:lvlText w:val="%8."/>
      <w:lvlJc w:val="left"/>
      <w:pPr>
        <w:ind w:left="6364" w:hanging="360"/>
      </w:pPr>
    </w:lvl>
    <w:lvl w:ilvl="8" w:tplc="0402001B" w:tentative="1">
      <w:start w:val="1"/>
      <w:numFmt w:val="lowerRoman"/>
      <w:lvlText w:val="%9."/>
      <w:lvlJc w:val="right"/>
      <w:pPr>
        <w:ind w:left="7084" w:hanging="180"/>
      </w:pPr>
    </w:lvl>
  </w:abstractNum>
  <w:abstractNum w:abstractNumId="60" w15:restartNumberingAfterBreak="0">
    <w:nsid w:val="582017E1"/>
    <w:multiLevelType w:val="hybridMultilevel"/>
    <w:tmpl w:val="86167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B5A4B30"/>
    <w:multiLevelType w:val="hybridMultilevel"/>
    <w:tmpl w:val="44B2BEF6"/>
    <w:lvl w:ilvl="0" w:tplc="7004D2C0">
      <w:start w:val="3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B6E5380"/>
    <w:multiLevelType w:val="hybridMultilevel"/>
    <w:tmpl w:val="38A69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FE5250E"/>
    <w:multiLevelType w:val="hybridMultilevel"/>
    <w:tmpl w:val="7F903868"/>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4" w15:restartNumberingAfterBreak="0">
    <w:nsid w:val="5FEA634F"/>
    <w:multiLevelType w:val="hybridMultilevel"/>
    <w:tmpl w:val="4D263A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1EB4D30"/>
    <w:multiLevelType w:val="hybridMultilevel"/>
    <w:tmpl w:val="C3485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3DE11AB"/>
    <w:multiLevelType w:val="hybridMultilevel"/>
    <w:tmpl w:val="02EED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4374D81"/>
    <w:multiLevelType w:val="hybridMultilevel"/>
    <w:tmpl w:val="470CF468"/>
    <w:lvl w:ilvl="0" w:tplc="0402000F">
      <w:start w:val="1"/>
      <w:numFmt w:val="decimal"/>
      <w:lvlText w:val="%1."/>
      <w:lvlJc w:val="left"/>
      <w:pPr>
        <w:ind w:left="786"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8" w15:restartNumberingAfterBreak="0">
    <w:nsid w:val="65860390"/>
    <w:multiLevelType w:val="hybridMultilevel"/>
    <w:tmpl w:val="9446BA1A"/>
    <w:lvl w:ilvl="0" w:tplc="04020011">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9" w15:restartNumberingAfterBreak="0">
    <w:nsid w:val="667F763A"/>
    <w:multiLevelType w:val="hybridMultilevel"/>
    <w:tmpl w:val="7F0ED814"/>
    <w:lvl w:ilvl="0" w:tplc="C3CCFE00">
      <w:start w:val="1"/>
      <w:numFmt w:val="bullet"/>
      <w:lvlText w:val=""/>
      <w:lvlJc w:val="left"/>
      <w:pPr>
        <w:ind w:left="4680" w:hanging="360"/>
      </w:pPr>
      <w:rPr>
        <w:rFonts w:ascii="Wingdings" w:hAnsi="Wingdings" w:hint="default"/>
        <w:b/>
        <w:sz w:val="28"/>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70" w15:restartNumberingAfterBreak="0">
    <w:nsid w:val="66CB4D08"/>
    <w:multiLevelType w:val="hybridMultilevel"/>
    <w:tmpl w:val="BE241BE0"/>
    <w:lvl w:ilvl="0" w:tplc="04020011">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1" w15:restartNumberingAfterBreak="0">
    <w:nsid w:val="67394707"/>
    <w:multiLevelType w:val="hybridMultilevel"/>
    <w:tmpl w:val="42C875D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2" w15:restartNumberingAfterBreak="0">
    <w:nsid w:val="67E80E42"/>
    <w:multiLevelType w:val="hybridMultilevel"/>
    <w:tmpl w:val="2B3C0454"/>
    <w:lvl w:ilvl="0" w:tplc="04020017">
      <w:start w:val="1"/>
      <w:numFmt w:val="lowerLetter"/>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3" w15:restartNumberingAfterBreak="0">
    <w:nsid w:val="6A5C1BBA"/>
    <w:multiLevelType w:val="hybridMultilevel"/>
    <w:tmpl w:val="C67C0340"/>
    <w:lvl w:ilvl="0" w:tplc="04020011">
      <w:start w:val="1"/>
      <w:numFmt w:val="decimal"/>
      <w:lvlText w:val="%1)"/>
      <w:lvlJc w:val="left"/>
      <w:pPr>
        <w:ind w:left="360" w:hanging="360"/>
      </w:pPr>
    </w:lvl>
    <w:lvl w:ilvl="1" w:tplc="04020019">
      <w:start w:val="1"/>
      <w:numFmt w:val="lowerLetter"/>
      <w:lvlText w:val="%2."/>
      <w:lvlJc w:val="left"/>
      <w:pPr>
        <w:ind w:left="1080" w:hanging="360"/>
      </w:pPr>
    </w:lvl>
    <w:lvl w:ilvl="2" w:tplc="0402001B">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74" w15:restartNumberingAfterBreak="0">
    <w:nsid w:val="6E027FC5"/>
    <w:multiLevelType w:val="hybridMultilevel"/>
    <w:tmpl w:val="46D2749A"/>
    <w:lvl w:ilvl="0" w:tplc="CBD683D2">
      <w:start w:val="1"/>
      <w:numFmt w:val="decimal"/>
      <w:lvlText w:val="%1."/>
      <w:lvlJc w:val="left"/>
      <w:pPr>
        <w:ind w:left="720" w:hanging="360"/>
      </w:pPr>
      <w:rPr>
        <w:rFonts w:hint="default"/>
        <w:b w:val="0"/>
      </w:rPr>
    </w:lvl>
    <w:lvl w:ilvl="1" w:tplc="68304FD0">
      <w:start w:val="1"/>
      <w:numFmt w:val="lowerLetter"/>
      <w:lvlText w:val="%2)"/>
      <w:lvlJc w:val="left"/>
      <w:pPr>
        <w:ind w:left="1440" w:hanging="360"/>
      </w:pPr>
      <w:rPr>
        <w:rFonts w:ascii="Times New Roman" w:eastAsia="Times New Roman" w:hAnsi="Times New Roman" w:cs="Times New Roman"/>
      </w:rPr>
    </w:lvl>
    <w:lvl w:ilvl="2" w:tplc="97DC3F6C">
      <w:start w:val="1"/>
      <w:numFmt w:val="lowerRoman"/>
      <w:lvlText w:val="(%3)"/>
      <w:lvlJc w:val="left"/>
      <w:pPr>
        <w:ind w:left="2700"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13714B6"/>
    <w:multiLevelType w:val="multilevel"/>
    <w:tmpl w:val="9604C1E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1D96F57"/>
    <w:multiLevelType w:val="hybridMultilevel"/>
    <w:tmpl w:val="369C5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3A41FDC"/>
    <w:multiLevelType w:val="hybridMultilevel"/>
    <w:tmpl w:val="559E2614"/>
    <w:lvl w:ilvl="0" w:tplc="4BC6383C">
      <w:start w:val="1"/>
      <w:numFmt w:val="bullet"/>
      <w:lvlText w:val=""/>
      <w:lvlJc w:val="left"/>
      <w:pPr>
        <w:tabs>
          <w:tab w:val="num" w:pos="720"/>
        </w:tabs>
        <w:ind w:left="720" w:hanging="360"/>
      </w:pPr>
      <w:rPr>
        <w:rFonts w:ascii="Wingdings" w:hAnsi="Wingdings" w:hint="default"/>
        <w:b w:val="0"/>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45953DA"/>
    <w:multiLevelType w:val="hybridMultilevel"/>
    <w:tmpl w:val="1FD0BC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62253BC"/>
    <w:multiLevelType w:val="hybridMultilevel"/>
    <w:tmpl w:val="7B922E90"/>
    <w:lvl w:ilvl="0" w:tplc="FFFFFFFF">
      <w:start w:val="1"/>
      <w:numFmt w:val="decimal"/>
      <w:lvlText w:val="%1."/>
      <w:lvlJc w:val="left"/>
      <w:pPr>
        <w:ind w:left="720" w:hanging="720"/>
      </w:pPr>
      <w:rPr>
        <w:i w:val="0"/>
      </w:rPr>
    </w:lvl>
    <w:lvl w:ilvl="1" w:tplc="B0760D9E">
      <w:start w:val="1"/>
      <w:numFmt w:val="lowerLetter"/>
      <w:lvlText w:val="%2."/>
      <w:lvlJc w:val="left"/>
      <w:pPr>
        <w:ind w:left="1080" w:hanging="360"/>
      </w:pPr>
    </w:lvl>
    <w:lvl w:ilvl="2" w:tplc="E9701BDA" w:tentative="1">
      <w:start w:val="1"/>
      <w:numFmt w:val="lowerRoman"/>
      <w:lvlText w:val="%3."/>
      <w:lvlJc w:val="right"/>
      <w:pPr>
        <w:ind w:left="1800" w:hanging="180"/>
      </w:pPr>
    </w:lvl>
    <w:lvl w:ilvl="3" w:tplc="C81458AE" w:tentative="1">
      <w:start w:val="1"/>
      <w:numFmt w:val="decimal"/>
      <w:lvlText w:val="%4."/>
      <w:lvlJc w:val="left"/>
      <w:pPr>
        <w:ind w:left="2520" w:hanging="360"/>
      </w:pPr>
    </w:lvl>
    <w:lvl w:ilvl="4" w:tplc="60B2097A" w:tentative="1">
      <w:start w:val="1"/>
      <w:numFmt w:val="lowerLetter"/>
      <w:lvlText w:val="%5."/>
      <w:lvlJc w:val="left"/>
      <w:pPr>
        <w:ind w:left="3240" w:hanging="360"/>
      </w:pPr>
    </w:lvl>
    <w:lvl w:ilvl="5" w:tplc="0C3838EE" w:tentative="1">
      <w:start w:val="1"/>
      <w:numFmt w:val="lowerRoman"/>
      <w:lvlText w:val="%6."/>
      <w:lvlJc w:val="right"/>
      <w:pPr>
        <w:ind w:left="3960" w:hanging="180"/>
      </w:pPr>
    </w:lvl>
    <w:lvl w:ilvl="6" w:tplc="4F08434E" w:tentative="1">
      <w:start w:val="1"/>
      <w:numFmt w:val="decimal"/>
      <w:lvlText w:val="%7."/>
      <w:lvlJc w:val="left"/>
      <w:pPr>
        <w:ind w:left="4680" w:hanging="360"/>
      </w:pPr>
    </w:lvl>
    <w:lvl w:ilvl="7" w:tplc="650ACD90" w:tentative="1">
      <w:start w:val="1"/>
      <w:numFmt w:val="lowerLetter"/>
      <w:lvlText w:val="%8."/>
      <w:lvlJc w:val="left"/>
      <w:pPr>
        <w:ind w:left="5400" w:hanging="360"/>
      </w:pPr>
    </w:lvl>
    <w:lvl w:ilvl="8" w:tplc="C81439AA" w:tentative="1">
      <w:start w:val="1"/>
      <w:numFmt w:val="lowerRoman"/>
      <w:lvlText w:val="%9."/>
      <w:lvlJc w:val="right"/>
      <w:pPr>
        <w:ind w:left="6120" w:hanging="180"/>
      </w:pPr>
    </w:lvl>
  </w:abstractNum>
  <w:abstractNum w:abstractNumId="80" w15:restartNumberingAfterBreak="0">
    <w:nsid w:val="77705061"/>
    <w:multiLevelType w:val="hybridMultilevel"/>
    <w:tmpl w:val="CD12E0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DAC7CA8"/>
    <w:multiLevelType w:val="hybridMultilevel"/>
    <w:tmpl w:val="F5208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DCD67BF"/>
    <w:multiLevelType w:val="hybridMultilevel"/>
    <w:tmpl w:val="63345F78"/>
    <w:lvl w:ilvl="0" w:tplc="04020011">
      <w:start w:val="1"/>
      <w:numFmt w:val="decimal"/>
      <w:lvlText w:val="%1)"/>
      <w:lvlJc w:val="left"/>
      <w:pPr>
        <w:ind w:left="720" w:hanging="360"/>
      </w:pPr>
    </w:lvl>
    <w:lvl w:ilvl="1" w:tplc="04020011">
      <w:start w:val="1"/>
      <w:numFmt w:val="decimal"/>
      <w:lvlText w:val="%2)"/>
      <w:lvlJc w:val="left"/>
      <w:pPr>
        <w:ind w:left="1440" w:hanging="360"/>
      </w:pPr>
    </w:lvl>
    <w:lvl w:ilvl="2" w:tplc="F20A0374">
      <w:start w:val="1"/>
      <w:numFmt w:val="lowerLetter"/>
      <w:lvlText w:val="%3)"/>
      <w:lvlJc w:val="left"/>
      <w:pPr>
        <w:ind w:left="2340" w:hanging="360"/>
      </w:pPr>
      <w:rPr>
        <w:rFonts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44"/>
  </w:num>
  <w:num w:numId="2">
    <w:abstractNumId w:val="53"/>
  </w:num>
  <w:num w:numId="3">
    <w:abstractNumId w:val="11"/>
  </w:num>
  <w:num w:numId="4">
    <w:abstractNumId w:val="16"/>
  </w:num>
  <w:num w:numId="5">
    <w:abstractNumId w:val="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num>
  <w:num w:numId="7">
    <w:abstractNumId w:val="34"/>
  </w:num>
  <w:num w:numId="8">
    <w:abstractNumId w:val="72"/>
  </w:num>
  <w:num w:numId="9">
    <w:abstractNumId w:val="9"/>
  </w:num>
  <w:num w:numId="10">
    <w:abstractNumId w:val="35"/>
  </w:num>
  <w:num w:numId="11">
    <w:abstractNumId w:val="51"/>
  </w:num>
  <w:num w:numId="12">
    <w:abstractNumId w:val="80"/>
  </w:num>
  <w:num w:numId="13">
    <w:abstractNumId w:val="10"/>
  </w:num>
  <w:num w:numId="14">
    <w:abstractNumId w:val="21"/>
  </w:num>
  <w:num w:numId="15">
    <w:abstractNumId w:val="54"/>
  </w:num>
  <w:num w:numId="16">
    <w:abstractNumId w:val="32"/>
  </w:num>
  <w:num w:numId="17">
    <w:abstractNumId w:val="22"/>
  </w:num>
  <w:num w:numId="18">
    <w:abstractNumId w:val="27"/>
  </w:num>
  <w:num w:numId="19">
    <w:abstractNumId w:val="69"/>
  </w:num>
  <w:num w:numId="20">
    <w:abstractNumId w:val="29"/>
  </w:num>
  <w:num w:numId="21">
    <w:abstractNumId w:val="78"/>
  </w:num>
  <w:num w:numId="22">
    <w:abstractNumId w:val="74"/>
  </w:num>
  <w:num w:numId="23">
    <w:abstractNumId w:val="25"/>
  </w:num>
  <w:num w:numId="24">
    <w:abstractNumId w:val="81"/>
  </w:num>
  <w:num w:numId="25">
    <w:abstractNumId w:val="61"/>
  </w:num>
  <w:num w:numId="26">
    <w:abstractNumId w:val="39"/>
  </w:num>
  <w:num w:numId="27">
    <w:abstractNumId w:val="63"/>
  </w:num>
  <w:num w:numId="28">
    <w:abstractNumId w:val="31"/>
  </w:num>
  <w:num w:numId="29">
    <w:abstractNumId w:val="12"/>
  </w:num>
  <w:num w:numId="30">
    <w:abstractNumId w:val="17"/>
  </w:num>
  <w:num w:numId="31">
    <w:abstractNumId w:val="59"/>
  </w:num>
  <w:num w:numId="32">
    <w:abstractNumId w:val="6"/>
  </w:num>
  <w:num w:numId="33">
    <w:abstractNumId w:val="5"/>
  </w:num>
  <w:num w:numId="34">
    <w:abstractNumId w:val="4"/>
  </w:num>
  <w:num w:numId="35">
    <w:abstractNumId w:val="3"/>
  </w:num>
  <w:num w:numId="36">
    <w:abstractNumId w:val="7"/>
  </w:num>
  <w:num w:numId="37">
    <w:abstractNumId w:val="2"/>
  </w:num>
  <w:num w:numId="38">
    <w:abstractNumId w:val="1"/>
  </w:num>
  <w:num w:numId="39">
    <w:abstractNumId w:val="0"/>
  </w:num>
  <w:num w:numId="40">
    <w:abstractNumId w:val="57"/>
  </w:num>
  <w:num w:numId="41">
    <w:abstractNumId w:val="40"/>
  </w:num>
  <w:num w:numId="42">
    <w:abstractNumId w:val="66"/>
  </w:num>
  <w:num w:numId="43">
    <w:abstractNumId w:val="38"/>
  </w:num>
  <w:num w:numId="44">
    <w:abstractNumId w:val="65"/>
  </w:num>
  <w:num w:numId="45">
    <w:abstractNumId w:val="60"/>
  </w:num>
  <w:num w:numId="46">
    <w:abstractNumId w:val="56"/>
  </w:num>
  <w:num w:numId="47">
    <w:abstractNumId w:val="13"/>
  </w:num>
  <w:num w:numId="48">
    <w:abstractNumId w:val="62"/>
  </w:num>
  <w:num w:numId="49">
    <w:abstractNumId w:val="8"/>
  </w:num>
  <w:num w:numId="50">
    <w:abstractNumId w:val="76"/>
  </w:num>
  <w:num w:numId="51">
    <w:abstractNumId w:val="37"/>
  </w:num>
  <w:num w:numId="52">
    <w:abstractNumId w:val="23"/>
  </w:num>
  <w:num w:numId="53">
    <w:abstractNumId w:val="71"/>
  </w:num>
  <w:num w:numId="54">
    <w:abstractNumId w:val="52"/>
  </w:num>
  <w:num w:numId="55">
    <w:abstractNumId w:val="55"/>
  </w:num>
  <w:num w:numId="56">
    <w:abstractNumId w:val="58"/>
  </w:num>
  <w:num w:numId="57">
    <w:abstractNumId w:val="24"/>
  </w:num>
  <w:num w:numId="58">
    <w:abstractNumId w:val="50"/>
  </w:num>
  <w:num w:numId="59">
    <w:abstractNumId w:val="67"/>
  </w:num>
  <w:num w:numId="60">
    <w:abstractNumId w:val="18"/>
  </w:num>
  <w:num w:numId="61">
    <w:abstractNumId w:val="33"/>
  </w:num>
  <w:num w:numId="62">
    <w:abstractNumId w:val="70"/>
  </w:num>
  <w:num w:numId="63">
    <w:abstractNumId w:val="82"/>
  </w:num>
  <w:num w:numId="64">
    <w:abstractNumId w:val="26"/>
  </w:num>
  <w:num w:numId="65">
    <w:abstractNumId w:val="73"/>
  </w:num>
  <w:num w:numId="66">
    <w:abstractNumId w:val="43"/>
  </w:num>
  <w:num w:numId="67">
    <w:abstractNumId w:val="19"/>
  </w:num>
  <w:num w:numId="68">
    <w:abstractNumId w:val="68"/>
  </w:num>
  <w:num w:numId="69">
    <w:abstractNumId w:val="49"/>
  </w:num>
  <w:num w:numId="70">
    <w:abstractNumId w:val="28"/>
  </w:num>
  <w:num w:numId="71">
    <w:abstractNumId w:val="77"/>
  </w:num>
  <w:num w:numId="72">
    <w:abstractNumId w:val="48"/>
  </w:num>
  <w:num w:numId="73">
    <w:abstractNumId w:val="14"/>
  </w:num>
  <w:num w:numId="74">
    <w:abstractNumId w:val="45"/>
  </w:num>
  <w:num w:numId="75">
    <w:abstractNumId w:val="42"/>
  </w:num>
  <w:num w:numId="76">
    <w:abstractNumId w:val="15"/>
  </w:num>
  <w:num w:numId="77">
    <w:abstractNumId w:val="64"/>
  </w:num>
  <w:num w:numId="78">
    <w:abstractNumId w:val="41"/>
  </w:num>
  <w:num w:numId="79">
    <w:abstractNumId w:val="47"/>
  </w:num>
  <w:num w:numId="80">
    <w:abstractNumId w:val="75"/>
  </w:num>
  <w:num w:numId="81">
    <w:abstractNumId w:val="30"/>
  </w:num>
  <w:num w:numId="82">
    <w:abstractNumId w:val="46"/>
  </w:num>
  <w:num w:numId="83">
    <w:abstractNumId w:val="20"/>
  </w:num>
  <w:numIdMacAtCleanup w:val="7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ush Harutyunyan">
    <w15:presenceInfo w15:providerId="AD" w15:userId="S::anush.harutyunyan@contourglobal.com::653490fb-20a2-4f50-bd0b-60b924ca5423"/>
  </w15:person>
  <w15:person w15:author="Arman Petrosyan">
    <w15:presenceInfo w15:providerId="AD" w15:userId="S::arman.petrosyan@contourglobal.com::679f091b-a1e4-46ba-8b03-84ab9f61a6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QwNzMwNzU0MzU2MDJT0lEKTi0uzszPAykwNK4FAGsEh0QtAAAA"/>
  </w:docVars>
  <w:rsids>
    <w:rsidRoot w:val="00A112B8"/>
    <w:rsid w:val="00000132"/>
    <w:rsid w:val="000026BA"/>
    <w:rsid w:val="00002830"/>
    <w:rsid w:val="00002AB1"/>
    <w:rsid w:val="00004DE6"/>
    <w:rsid w:val="000060BE"/>
    <w:rsid w:val="00006B0B"/>
    <w:rsid w:val="00006D04"/>
    <w:rsid w:val="000139C9"/>
    <w:rsid w:val="00015262"/>
    <w:rsid w:val="00016025"/>
    <w:rsid w:val="00016801"/>
    <w:rsid w:val="0001790D"/>
    <w:rsid w:val="00020362"/>
    <w:rsid w:val="00022824"/>
    <w:rsid w:val="00023011"/>
    <w:rsid w:val="000247E6"/>
    <w:rsid w:val="0003200B"/>
    <w:rsid w:val="000343CB"/>
    <w:rsid w:val="0003496A"/>
    <w:rsid w:val="00036F5F"/>
    <w:rsid w:val="000413E1"/>
    <w:rsid w:val="0004348C"/>
    <w:rsid w:val="0004361C"/>
    <w:rsid w:val="00046150"/>
    <w:rsid w:val="00046A04"/>
    <w:rsid w:val="00051A3E"/>
    <w:rsid w:val="00053273"/>
    <w:rsid w:val="0005482A"/>
    <w:rsid w:val="00055B4D"/>
    <w:rsid w:val="00056205"/>
    <w:rsid w:val="00056B45"/>
    <w:rsid w:val="00062156"/>
    <w:rsid w:val="00063C79"/>
    <w:rsid w:val="00071DF5"/>
    <w:rsid w:val="000731C0"/>
    <w:rsid w:val="0008047F"/>
    <w:rsid w:val="000808A7"/>
    <w:rsid w:val="000842CC"/>
    <w:rsid w:val="00084988"/>
    <w:rsid w:val="00090BE4"/>
    <w:rsid w:val="00093993"/>
    <w:rsid w:val="000A02D7"/>
    <w:rsid w:val="000A45B5"/>
    <w:rsid w:val="000A57D8"/>
    <w:rsid w:val="000A7055"/>
    <w:rsid w:val="000A754B"/>
    <w:rsid w:val="000B08B8"/>
    <w:rsid w:val="000B0A0D"/>
    <w:rsid w:val="000B2C3B"/>
    <w:rsid w:val="000B414B"/>
    <w:rsid w:val="000B44CC"/>
    <w:rsid w:val="000B51B7"/>
    <w:rsid w:val="000B58FF"/>
    <w:rsid w:val="000B6704"/>
    <w:rsid w:val="000C05D2"/>
    <w:rsid w:val="000C1653"/>
    <w:rsid w:val="000C1DF8"/>
    <w:rsid w:val="000C23B1"/>
    <w:rsid w:val="000C2C6A"/>
    <w:rsid w:val="000C2E57"/>
    <w:rsid w:val="000C51FC"/>
    <w:rsid w:val="000C52A6"/>
    <w:rsid w:val="000C7D31"/>
    <w:rsid w:val="000D05BC"/>
    <w:rsid w:val="000D4221"/>
    <w:rsid w:val="000D7450"/>
    <w:rsid w:val="000D7A3D"/>
    <w:rsid w:val="000E2AF3"/>
    <w:rsid w:val="000E4721"/>
    <w:rsid w:val="000E6F22"/>
    <w:rsid w:val="000F0F8B"/>
    <w:rsid w:val="000F2DEE"/>
    <w:rsid w:val="000F370D"/>
    <w:rsid w:val="000F57DD"/>
    <w:rsid w:val="000F58AE"/>
    <w:rsid w:val="000F5D3E"/>
    <w:rsid w:val="000F7FD9"/>
    <w:rsid w:val="00103102"/>
    <w:rsid w:val="00104199"/>
    <w:rsid w:val="001043BA"/>
    <w:rsid w:val="00104DCC"/>
    <w:rsid w:val="00107BB9"/>
    <w:rsid w:val="00116E53"/>
    <w:rsid w:val="0012115B"/>
    <w:rsid w:val="00122B21"/>
    <w:rsid w:val="00125D77"/>
    <w:rsid w:val="001271B6"/>
    <w:rsid w:val="0012738B"/>
    <w:rsid w:val="00130950"/>
    <w:rsid w:val="00132F56"/>
    <w:rsid w:val="00134038"/>
    <w:rsid w:val="00134692"/>
    <w:rsid w:val="00134BA9"/>
    <w:rsid w:val="0013632D"/>
    <w:rsid w:val="001373A0"/>
    <w:rsid w:val="001402B4"/>
    <w:rsid w:val="001414B9"/>
    <w:rsid w:val="00142A65"/>
    <w:rsid w:val="0014593C"/>
    <w:rsid w:val="00145E4C"/>
    <w:rsid w:val="0015079E"/>
    <w:rsid w:val="001552C7"/>
    <w:rsid w:val="00155DB2"/>
    <w:rsid w:val="00155F70"/>
    <w:rsid w:val="00160AFE"/>
    <w:rsid w:val="0016497C"/>
    <w:rsid w:val="00167ABD"/>
    <w:rsid w:val="00170942"/>
    <w:rsid w:val="00171932"/>
    <w:rsid w:val="001724FD"/>
    <w:rsid w:val="001728D9"/>
    <w:rsid w:val="00173789"/>
    <w:rsid w:val="001753E7"/>
    <w:rsid w:val="001761C6"/>
    <w:rsid w:val="00180798"/>
    <w:rsid w:val="00181C37"/>
    <w:rsid w:val="0018325E"/>
    <w:rsid w:val="001840E8"/>
    <w:rsid w:val="00186EAF"/>
    <w:rsid w:val="00187C91"/>
    <w:rsid w:val="0019063E"/>
    <w:rsid w:val="00191105"/>
    <w:rsid w:val="001916C8"/>
    <w:rsid w:val="00193E4B"/>
    <w:rsid w:val="00194389"/>
    <w:rsid w:val="00195B96"/>
    <w:rsid w:val="00195F32"/>
    <w:rsid w:val="00196771"/>
    <w:rsid w:val="00196CA5"/>
    <w:rsid w:val="00197510"/>
    <w:rsid w:val="001A059C"/>
    <w:rsid w:val="001A0E84"/>
    <w:rsid w:val="001A2AA4"/>
    <w:rsid w:val="001A44AD"/>
    <w:rsid w:val="001A54AE"/>
    <w:rsid w:val="001A73C8"/>
    <w:rsid w:val="001B0003"/>
    <w:rsid w:val="001B1BB4"/>
    <w:rsid w:val="001B22CB"/>
    <w:rsid w:val="001B35B2"/>
    <w:rsid w:val="001B3B3F"/>
    <w:rsid w:val="001B458D"/>
    <w:rsid w:val="001B54C8"/>
    <w:rsid w:val="001B54F3"/>
    <w:rsid w:val="001B6A02"/>
    <w:rsid w:val="001C0911"/>
    <w:rsid w:val="001C10A9"/>
    <w:rsid w:val="001C4727"/>
    <w:rsid w:val="001C495F"/>
    <w:rsid w:val="001C5915"/>
    <w:rsid w:val="001C7058"/>
    <w:rsid w:val="001D0C38"/>
    <w:rsid w:val="001D1586"/>
    <w:rsid w:val="001D1E5B"/>
    <w:rsid w:val="001D2AF5"/>
    <w:rsid w:val="001D3062"/>
    <w:rsid w:val="001D577D"/>
    <w:rsid w:val="001D5DE6"/>
    <w:rsid w:val="001D6245"/>
    <w:rsid w:val="001E0B04"/>
    <w:rsid w:val="001E1538"/>
    <w:rsid w:val="001E1D89"/>
    <w:rsid w:val="001E2CA1"/>
    <w:rsid w:val="001E3B95"/>
    <w:rsid w:val="001E3E73"/>
    <w:rsid w:val="001E4AE4"/>
    <w:rsid w:val="001E4C48"/>
    <w:rsid w:val="001E4F0D"/>
    <w:rsid w:val="001E629D"/>
    <w:rsid w:val="001F0015"/>
    <w:rsid w:val="001F2BE5"/>
    <w:rsid w:val="001F38F9"/>
    <w:rsid w:val="001F712F"/>
    <w:rsid w:val="001F76D9"/>
    <w:rsid w:val="001F7820"/>
    <w:rsid w:val="00200664"/>
    <w:rsid w:val="002049A0"/>
    <w:rsid w:val="00204D58"/>
    <w:rsid w:val="00207768"/>
    <w:rsid w:val="00210D33"/>
    <w:rsid w:val="002115A0"/>
    <w:rsid w:val="00212E58"/>
    <w:rsid w:val="0021412F"/>
    <w:rsid w:val="002146A6"/>
    <w:rsid w:val="0021490E"/>
    <w:rsid w:val="00215349"/>
    <w:rsid w:val="00216537"/>
    <w:rsid w:val="002218D4"/>
    <w:rsid w:val="00221DEB"/>
    <w:rsid w:val="00222441"/>
    <w:rsid w:val="0022264D"/>
    <w:rsid w:val="00222C66"/>
    <w:rsid w:val="0022373D"/>
    <w:rsid w:val="00223C86"/>
    <w:rsid w:val="002251E5"/>
    <w:rsid w:val="0022634E"/>
    <w:rsid w:val="00226583"/>
    <w:rsid w:val="00230586"/>
    <w:rsid w:val="002313C0"/>
    <w:rsid w:val="0023372D"/>
    <w:rsid w:val="002359D4"/>
    <w:rsid w:val="00236F29"/>
    <w:rsid w:val="0024067E"/>
    <w:rsid w:val="00241EEF"/>
    <w:rsid w:val="00242AE9"/>
    <w:rsid w:val="002446CB"/>
    <w:rsid w:val="00246E2C"/>
    <w:rsid w:val="002475F2"/>
    <w:rsid w:val="002514A3"/>
    <w:rsid w:val="00253355"/>
    <w:rsid w:val="0025481B"/>
    <w:rsid w:val="002560B3"/>
    <w:rsid w:val="00257909"/>
    <w:rsid w:val="002613DA"/>
    <w:rsid w:val="002615FF"/>
    <w:rsid w:val="00262ED6"/>
    <w:rsid w:val="002667E9"/>
    <w:rsid w:val="00266E5C"/>
    <w:rsid w:val="0026724C"/>
    <w:rsid w:val="00270602"/>
    <w:rsid w:val="00274147"/>
    <w:rsid w:val="0027543E"/>
    <w:rsid w:val="00281269"/>
    <w:rsid w:val="002826AE"/>
    <w:rsid w:val="00283277"/>
    <w:rsid w:val="00283786"/>
    <w:rsid w:val="00284E72"/>
    <w:rsid w:val="00287919"/>
    <w:rsid w:val="002909A4"/>
    <w:rsid w:val="002918A0"/>
    <w:rsid w:val="00293614"/>
    <w:rsid w:val="002960FE"/>
    <w:rsid w:val="002971EA"/>
    <w:rsid w:val="002979F9"/>
    <w:rsid w:val="002A0395"/>
    <w:rsid w:val="002A0801"/>
    <w:rsid w:val="002A1D02"/>
    <w:rsid w:val="002A21B5"/>
    <w:rsid w:val="002A3054"/>
    <w:rsid w:val="002A3989"/>
    <w:rsid w:val="002A3BA9"/>
    <w:rsid w:val="002A79B8"/>
    <w:rsid w:val="002B0242"/>
    <w:rsid w:val="002B292E"/>
    <w:rsid w:val="002B37CD"/>
    <w:rsid w:val="002B3A3C"/>
    <w:rsid w:val="002C1315"/>
    <w:rsid w:val="002C6C04"/>
    <w:rsid w:val="002C70F6"/>
    <w:rsid w:val="002C7B46"/>
    <w:rsid w:val="002D0327"/>
    <w:rsid w:val="002D0D26"/>
    <w:rsid w:val="002D2589"/>
    <w:rsid w:val="002D491F"/>
    <w:rsid w:val="002D7CB3"/>
    <w:rsid w:val="002E10B2"/>
    <w:rsid w:val="002E3F6E"/>
    <w:rsid w:val="002E6654"/>
    <w:rsid w:val="002E7878"/>
    <w:rsid w:val="002E7EA9"/>
    <w:rsid w:val="002F12C5"/>
    <w:rsid w:val="002F2052"/>
    <w:rsid w:val="002F252B"/>
    <w:rsid w:val="002F3E3E"/>
    <w:rsid w:val="002F4551"/>
    <w:rsid w:val="002F6638"/>
    <w:rsid w:val="002F70F4"/>
    <w:rsid w:val="00300EE5"/>
    <w:rsid w:val="003051BC"/>
    <w:rsid w:val="0030674C"/>
    <w:rsid w:val="00306DF1"/>
    <w:rsid w:val="0030755D"/>
    <w:rsid w:val="00311545"/>
    <w:rsid w:val="003116C3"/>
    <w:rsid w:val="00312623"/>
    <w:rsid w:val="00322002"/>
    <w:rsid w:val="003221ED"/>
    <w:rsid w:val="003222DB"/>
    <w:rsid w:val="003241CD"/>
    <w:rsid w:val="003310EF"/>
    <w:rsid w:val="003311F2"/>
    <w:rsid w:val="00331396"/>
    <w:rsid w:val="00332E2D"/>
    <w:rsid w:val="0033653B"/>
    <w:rsid w:val="00340CC4"/>
    <w:rsid w:val="00342B76"/>
    <w:rsid w:val="00342F25"/>
    <w:rsid w:val="00347B32"/>
    <w:rsid w:val="00352547"/>
    <w:rsid w:val="0035569B"/>
    <w:rsid w:val="00361E8C"/>
    <w:rsid w:val="00364127"/>
    <w:rsid w:val="00364704"/>
    <w:rsid w:val="00365DAE"/>
    <w:rsid w:val="00371354"/>
    <w:rsid w:val="00371A10"/>
    <w:rsid w:val="003723DB"/>
    <w:rsid w:val="00376F0F"/>
    <w:rsid w:val="00377B4E"/>
    <w:rsid w:val="00383E31"/>
    <w:rsid w:val="00385F47"/>
    <w:rsid w:val="00391084"/>
    <w:rsid w:val="003910B6"/>
    <w:rsid w:val="0039201A"/>
    <w:rsid w:val="00393ED7"/>
    <w:rsid w:val="00397688"/>
    <w:rsid w:val="003A1746"/>
    <w:rsid w:val="003A4551"/>
    <w:rsid w:val="003A4F49"/>
    <w:rsid w:val="003A5CAD"/>
    <w:rsid w:val="003B061E"/>
    <w:rsid w:val="003B39EC"/>
    <w:rsid w:val="003B6147"/>
    <w:rsid w:val="003B662C"/>
    <w:rsid w:val="003B6B4C"/>
    <w:rsid w:val="003B6DBC"/>
    <w:rsid w:val="003B77AE"/>
    <w:rsid w:val="003C0392"/>
    <w:rsid w:val="003C1BAC"/>
    <w:rsid w:val="003C203B"/>
    <w:rsid w:val="003C49C3"/>
    <w:rsid w:val="003C4E8A"/>
    <w:rsid w:val="003C4F59"/>
    <w:rsid w:val="003C725D"/>
    <w:rsid w:val="003D020B"/>
    <w:rsid w:val="003D1C79"/>
    <w:rsid w:val="003D1E94"/>
    <w:rsid w:val="003D2AA6"/>
    <w:rsid w:val="003D4766"/>
    <w:rsid w:val="003D489C"/>
    <w:rsid w:val="003D734E"/>
    <w:rsid w:val="003D7A8A"/>
    <w:rsid w:val="003E05E4"/>
    <w:rsid w:val="003E355C"/>
    <w:rsid w:val="003E374E"/>
    <w:rsid w:val="003E5F4A"/>
    <w:rsid w:val="003E6C5D"/>
    <w:rsid w:val="003F1510"/>
    <w:rsid w:val="003F3F77"/>
    <w:rsid w:val="003F54A7"/>
    <w:rsid w:val="003F5C7B"/>
    <w:rsid w:val="003F5E60"/>
    <w:rsid w:val="0040062C"/>
    <w:rsid w:val="00402432"/>
    <w:rsid w:val="0040274E"/>
    <w:rsid w:val="0041097C"/>
    <w:rsid w:val="00410CF9"/>
    <w:rsid w:val="00411156"/>
    <w:rsid w:val="00411B6B"/>
    <w:rsid w:val="0041517B"/>
    <w:rsid w:val="00420E3A"/>
    <w:rsid w:val="004210F8"/>
    <w:rsid w:val="00421BAE"/>
    <w:rsid w:val="00425482"/>
    <w:rsid w:val="00425637"/>
    <w:rsid w:val="00426014"/>
    <w:rsid w:val="004319FF"/>
    <w:rsid w:val="00434B4D"/>
    <w:rsid w:val="00435AAD"/>
    <w:rsid w:val="00436445"/>
    <w:rsid w:val="00436B64"/>
    <w:rsid w:val="00436D1B"/>
    <w:rsid w:val="004371AF"/>
    <w:rsid w:val="00441763"/>
    <w:rsid w:val="00442423"/>
    <w:rsid w:val="004433D0"/>
    <w:rsid w:val="00443B41"/>
    <w:rsid w:val="00443D44"/>
    <w:rsid w:val="00444255"/>
    <w:rsid w:val="004460EE"/>
    <w:rsid w:val="004470AA"/>
    <w:rsid w:val="004477B2"/>
    <w:rsid w:val="00450337"/>
    <w:rsid w:val="0045142A"/>
    <w:rsid w:val="00451930"/>
    <w:rsid w:val="00455B34"/>
    <w:rsid w:val="00456D5F"/>
    <w:rsid w:val="00457A77"/>
    <w:rsid w:val="00460CB2"/>
    <w:rsid w:val="004665E4"/>
    <w:rsid w:val="004705B0"/>
    <w:rsid w:val="004709A7"/>
    <w:rsid w:val="00470C9A"/>
    <w:rsid w:val="00474A80"/>
    <w:rsid w:val="0047666C"/>
    <w:rsid w:val="0047670E"/>
    <w:rsid w:val="00476D8D"/>
    <w:rsid w:val="00483FEA"/>
    <w:rsid w:val="00484A97"/>
    <w:rsid w:val="0048509F"/>
    <w:rsid w:val="00486803"/>
    <w:rsid w:val="004902EA"/>
    <w:rsid w:val="004968C4"/>
    <w:rsid w:val="004972C1"/>
    <w:rsid w:val="004A0133"/>
    <w:rsid w:val="004A2BB7"/>
    <w:rsid w:val="004A30D4"/>
    <w:rsid w:val="004A4347"/>
    <w:rsid w:val="004A52EF"/>
    <w:rsid w:val="004B0000"/>
    <w:rsid w:val="004B2E88"/>
    <w:rsid w:val="004C135B"/>
    <w:rsid w:val="004C30FD"/>
    <w:rsid w:val="004C36E3"/>
    <w:rsid w:val="004C41B9"/>
    <w:rsid w:val="004C6AB0"/>
    <w:rsid w:val="004C72AD"/>
    <w:rsid w:val="004D3D5F"/>
    <w:rsid w:val="004D3EAD"/>
    <w:rsid w:val="004D56F7"/>
    <w:rsid w:val="004D6792"/>
    <w:rsid w:val="004D7CB4"/>
    <w:rsid w:val="004D7CDD"/>
    <w:rsid w:val="004E0646"/>
    <w:rsid w:val="004E115F"/>
    <w:rsid w:val="004E1B7B"/>
    <w:rsid w:val="004E35CA"/>
    <w:rsid w:val="004E51F4"/>
    <w:rsid w:val="004E7AE5"/>
    <w:rsid w:val="004F1BC8"/>
    <w:rsid w:val="004F3825"/>
    <w:rsid w:val="00500468"/>
    <w:rsid w:val="00500800"/>
    <w:rsid w:val="00500B30"/>
    <w:rsid w:val="00502A3B"/>
    <w:rsid w:val="00502AE0"/>
    <w:rsid w:val="00503A87"/>
    <w:rsid w:val="0050519B"/>
    <w:rsid w:val="00505622"/>
    <w:rsid w:val="00513090"/>
    <w:rsid w:val="00514491"/>
    <w:rsid w:val="005145E9"/>
    <w:rsid w:val="005154E7"/>
    <w:rsid w:val="00517DA7"/>
    <w:rsid w:val="00520557"/>
    <w:rsid w:val="00523D22"/>
    <w:rsid w:val="00524118"/>
    <w:rsid w:val="00524B95"/>
    <w:rsid w:val="0052561E"/>
    <w:rsid w:val="005276A7"/>
    <w:rsid w:val="00531868"/>
    <w:rsid w:val="00533563"/>
    <w:rsid w:val="00533BE7"/>
    <w:rsid w:val="0054071B"/>
    <w:rsid w:val="00540D82"/>
    <w:rsid w:val="00543478"/>
    <w:rsid w:val="00543D3C"/>
    <w:rsid w:val="005445B4"/>
    <w:rsid w:val="0054598A"/>
    <w:rsid w:val="0054627D"/>
    <w:rsid w:val="0054795E"/>
    <w:rsid w:val="00550314"/>
    <w:rsid w:val="005537FD"/>
    <w:rsid w:val="00557FAE"/>
    <w:rsid w:val="0056065C"/>
    <w:rsid w:val="00565329"/>
    <w:rsid w:val="00565FB7"/>
    <w:rsid w:val="00566A64"/>
    <w:rsid w:val="00570402"/>
    <w:rsid w:val="00571DD1"/>
    <w:rsid w:val="00572806"/>
    <w:rsid w:val="005729C6"/>
    <w:rsid w:val="00576FBB"/>
    <w:rsid w:val="005778BC"/>
    <w:rsid w:val="005806EF"/>
    <w:rsid w:val="00582622"/>
    <w:rsid w:val="00583E3B"/>
    <w:rsid w:val="00584781"/>
    <w:rsid w:val="00585C7F"/>
    <w:rsid w:val="005873B4"/>
    <w:rsid w:val="005879C3"/>
    <w:rsid w:val="005903C9"/>
    <w:rsid w:val="005904E0"/>
    <w:rsid w:val="00590C90"/>
    <w:rsid w:val="005929CC"/>
    <w:rsid w:val="0059420D"/>
    <w:rsid w:val="005961BD"/>
    <w:rsid w:val="0059670E"/>
    <w:rsid w:val="005A3D09"/>
    <w:rsid w:val="005A477A"/>
    <w:rsid w:val="005A4CA2"/>
    <w:rsid w:val="005A5577"/>
    <w:rsid w:val="005A580A"/>
    <w:rsid w:val="005B3252"/>
    <w:rsid w:val="005B583B"/>
    <w:rsid w:val="005B6B8A"/>
    <w:rsid w:val="005C0226"/>
    <w:rsid w:val="005C022E"/>
    <w:rsid w:val="005C0EC1"/>
    <w:rsid w:val="005C268E"/>
    <w:rsid w:val="005C517C"/>
    <w:rsid w:val="005C7C23"/>
    <w:rsid w:val="005C7D98"/>
    <w:rsid w:val="005D05EB"/>
    <w:rsid w:val="005D1816"/>
    <w:rsid w:val="005D19C7"/>
    <w:rsid w:val="005D3F20"/>
    <w:rsid w:val="005D418D"/>
    <w:rsid w:val="005E0BA4"/>
    <w:rsid w:val="005E4457"/>
    <w:rsid w:val="005E460D"/>
    <w:rsid w:val="005E4D35"/>
    <w:rsid w:val="005E5121"/>
    <w:rsid w:val="005F0061"/>
    <w:rsid w:val="005F49DF"/>
    <w:rsid w:val="005F54A1"/>
    <w:rsid w:val="005F56CF"/>
    <w:rsid w:val="00600B05"/>
    <w:rsid w:val="00600E2F"/>
    <w:rsid w:val="006012EB"/>
    <w:rsid w:val="0060275E"/>
    <w:rsid w:val="006039FD"/>
    <w:rsid w:val="0060483C"/>
    <w:rsid w:val="00604C39"/>
    <w:rsid w:val="006050B1"/>
    <w:rsid w:val="00605506"/>
    <w:rsid w:val="0060687E"/>
    <w:rsid w:val="00606C4E"/>
    <w:rsid w:val="00607258"/>
    <w:rsid w:val="00607664"/>
    <w:rsid w:val="006103B7"/>
    <w:rsid w:val="00610D0D"/>
    <w:rsid w:val="0061156F"/>
    <w:rsid w:val="00613F6B"/>
    <w:rsid w:val="006144B4"/>
    <w:rsid w:val="006149C8"/>
    <w:rsid w:val="00614C68"/>
    <w:rsid w:val="00615071"/>
    <w:rsid w:val="00620D49"/>
    <w:rsid w:val="0062189F"/>
    <w:rsid w:val="00621DE8"/>
    <w:rsid w:val="0062288A"/>
    <w:rsid w:val="00622895"/>
    <w:rsid w:val="00630D6D"/>
    <w:rsid w:val="00635924"/>
    <w:rsid w:val="006364EE"/>
    <w:rsid w:val="00640CAB"/>
    <w:rsid w:val="0064194C"/>
    <w:rsid w:val="00645FB5"/>
    <w:rsid w:val="006479E4"/>
    <w:rsid w:val="00647CAC"/>
    <w:rsid w:val="00651E69"/>
    <w:rsid w:val="00652D75"/>
    <w:rsid w:val="006548D3"/>
    <w:rsid w:val="006560AE"/>
    <w:rsid w:val="00657F34"/>
    <w:rsid w:val="00661E9C"/>
    <w:rsid w:val="00662BCE"/>
    <w:rsid w:val="00663D6E"/>
    <w:rsid w:val="006644E7"/>
    <w:rsid w:val="00664539"/>
    <w:rsid w:val="00665FD5"/>
    <w:rsid w:val="006673D1"/>
    <w:rsid w:val="00677A7A"/>
    <w:rsid w:val="00680A79"/>
    <w:rsid w:val="00680EAA"/>
    <w:rsid w:val="006821A2"/>
    <w:rsid w:val="006821C0"/>
    <w:rsid w:val="0068649B"/>
    <w:rsid w:val="00687206"/>
    <w:rsid w:val="00687329"/>
    <w:rsid w:val="00687AF7"/>
    <w:rsid w:val="006912EA"/>
    <w:rsid w:val="00693B28"/>
    <w:rsid w:val="006940AF"/>
    <w:rsid w:val="00694FC8"/>
    <w:rsid w:val="00697ADE"/>
    <w:rsid w:val="006A0D19"/>
    <w:rsid w:val="006A2425"/>
    <w:rsid w:val="006A3055"/>
    <w:rsid w:val="006B1096"/>
    <w:rsid w:val="006B1654"/>
    <w:rsid w:val="006B2A37"/>
    <w:rsid w:val="006B3284"/>
    <w:rsid w:val="006B33C4"/>
    <w:rsid w:val="006B3AFC"/>
    <w:rsid w:val="006B48D9"/>
    <w:rsid w:val="006C4FF4"/>
    <w:rsid w:val="006C5E49"/>
    <w:rsid w:val="006C692D"/>
    <w:rsid w:val="006C777F"/>
    <w:rsid w:val="006D0FEF"/>
    <w:rsid w:val="006D1639"/>
    <w:rsid w:val="006D2BF3"/>
    <w:rsid w:val="006E167A"/>
    <w:rsid w:val="006E2093"/>
    <w:rsid w:val="006E5F2A"/>
    <w:rsid w:val="006E6551"/>
    <w:rsid w:val="006E69A2"/>
    <w:rsid w:val="006E7E1C"/>
    <w:rsid w:val="006F0B50"/>
    <w:rsid w:val="006F20B7"/>
    <w:rsid w:val="006F367F"/>
    <w:rsid w:val="006F4734"/>
    <w:rsid w:val="00704EA3"/>
    <w:rsid w:val="00704ECB"/>
    <w:rsid w:val="00705B0F"/>
    <w:rsid w:val="00705D44"/>
    <w:rsid w:val="00706CE2"/>
    <w:rsid w:val="00711253"/>
    <w:rsid w:val="007135DA"/>
    <w:rsid w:val="00714332"/>
    <w:rsid w:val="00717EC7"/>
    <w:rsid w:val="00723C14"/>
    <w:rsid w:val="00727414"/>
    <w:rsid w:val="00732715"/>
    <w:rsid w:val="00732BAA"/>
    <w:rsid w:val="0073357B"/>
    <w:rsid w:val="00733E78"/>
    <w:rsid w:val="007350B5"/>
    <w:rsid w:val="0073760C"/>
    <w:rsid w:val="00737FE1"/>
    <w:rsid w:val="007409A9"/>
    <w:rsid w:val="00740FAB"/>
    <w:rsid w:val="0074147C"/>
    <w:rsid w:val="0074568A"/>
    <w:rsid w:val="00745AFD"/>
    <w:rsid w:val="00746404"/>
    <w:rsid w:val="00750484"/>
    <w:rsid w:val="0075165D"/>
    <w:rsid w:val="00752049"/>
    <w:rsid w:val="00752D6B"/>
    <w:rsid w:val="00755015"/>
    <w:rsid w:val="00755EFF"/>
    <w:rsid w:val="00756ED9"/>
    <w:rsid w:val="00756FE7"/>
    <w:rsid w:val="007620EC"/>
    <w:rsid w:val="007627A6"/>
    <w:rsid w:val="00762CEA"/>
    <w:rsid w:val="00771646"/>
    <w:rsid w:val="007732CE"/>
    <w:rsid w:val="00773C38"/>
    <w:rsid w:val="00773F02"/>
    <w:rsid w:val="007743B6"/>
    <w:rsid w:val="007803B3"/>
    <w:rsid w:val="00781CB9"/>
    <w:rsid w:val="00782B8F"/>
    <w:rsid w:val="00786993"/>
    <w:rsid w:val="00787074"/>
    <w:rsid w:val="00792975"/>
    <w:rsid w:val="00793F32"/>
    <w:rsid w:val="00794CAC"/>
    <w:rsid w:val="007A013F"/>
    <w:rsid w:val="007A080B"/>
    <w:rsid w:val="007A30A1"/>
    <w:rsid w:val="007A3FCC"/>
    <w:rsid w:val="007A5F61"/>
    <w:rsid w:val="007B0274"/>
    <w:rsid w:val="007B1951"/>
    <w:rsid w:val="007B1B9E"/>
    <w:rsid w:val="007B2023"/>
    <w:rsid w:val="007B2333"/>
    <w:rsid w:val="007B2CE4"/>
    <w:rsid w:val="007B4926"/>
    <w:rsid w:val="007B54BF"/>
    <w:rsid w:val="007B5785"/>
    <w:rsid w:val="007B5D5E"/>
    <w:rsid w:val="007B77DF"/>
    <w:rsid w:val="007C1CEE"/>
    <w:rsid w:val="007C4DFC"/>
    <w:rsid w:val="007C4F81"/>
    <w:rsid w:val="007C5DA8"/>
    <w:rsid w:val="007C727A"/>
    <w:rsid w:val="007C7D2E"/>
    <w:rsid w:val="007D2DA3"/>
    <w:rsid w:val="007D30EA"/>
    <w:rsid w:val="007D35C0"/>
    <w:rsid w:val="007D42FB"/>
    <w:rsid w:val="007D5D0B"/>
    <w:rsid w:val="007D6D39"/>
    <w:rsid w:val="007D76DC"/>
    <w:rsid w:val="007E08DB"/>
    <w:rsid w:val="007E25C1"/>
    <w:rsid w:val="007E2ADC"/>
    <w:rsid w:val="007E323A"/>
    <w:rsid w:val="007E3513"/>
    <w:rsid w:val="007E3B75"/>
    <w:rsid w:val="007E4E92"/>
    <w:rsid w:val="007E51E9"/>
    <w:rsid w:val="007E7747"/>
    <w:rsid w:val="007E7FFC"/>
    <w:rsid w:val="007F0B76"/>
    <w:rsid w:val="007F145E"/>
    <w:rsid w:val="007F208B"/>
    <w:rsid w:val="007F2EC0"/>
    <w:rsid w:val="007F49BF"/>
    <w:rsid w:val="007F5FAF"/>
    <w:rsid w:val="007F71A0"/>
    <w:rsid w:val="007F7FE9"/>
    <w:rsid w:val="00802BC7"/>
    <w:rsid w:val="008031FC"/>
    <w:rsid w:val="00806923"/>
    <w:rsid w:val="00807EE6"/>
    <w:rsid w:val="008109BE"/>
    <w:rsid w:val="00810F34"/>
    <w:rsid w:val="00814A06"/>
    <w:rsid w:val="008163BF"/>
    <w:rsid w:val="00816964"/>
    <w:rsid w:val="00816CB2"/>
    <w:rsid w:val="00820D4F"/>
    <w:rsid w:val="00822101"/>
    <w:rsid w:val="00822732"/>
    <w:rsid w:val="00822C95"/>
    <w:rsid w:val="0083312D"/>
    <w:rsid w:val="0083312F"/>
    <w:rsid w:val="00834A3A"/>
    <w:rsid w:val="00837174"/>
    <w:rsid w:val="008377EF"/>
    <w:rsid w:val="00837EFA"/>
    <w:rsid w:val="0084373D"/>
    <w:rsid w:val="00846C26"/>
    <w:rsid w:val="008524B8"/>
    <w:rsid w:val="0085275C"/>
    <w:rsid w:val="00855631"/>
    <w:rsid w:val="008556EF"/>
    <w:rsid w:val="00856625"/>
    <w:rsid w:val="008621F6"/>
    <w:rsid w:val="00864262"/>
    <w:rsid w:val="00864842"/>
    <w:rsid w:val="00867C17"/>
    <w:rsid w:val="0087103B"/>
    <w:rsid w:val="0087152A"/>
    <w:rsid w:val="00872004"/>
    <w:rsid w:val="008720F9"/>
    <w:rsid w:val="00873390"/>
    <w:rsid w:val="0087487A"/>
    <w:rsid w:val="008756A7"/>
    <w:rsid w:val="0087642C"/>
    <w:rsid w:val="00876AA4"/>
    <w:rsid w:val="00876AF5"/>
    <w:rsid w:val="00876EC6"/>
    <w:rsid w:val="00877626"/>
    <w:rsid w:val="00880549"/>
    <w:rsid w:val="008823A4"/>
    <w:rsid w:val="008825F5"/>
    <w:rsid w:val="00882905"/>
    <w:rsid w:val="00890393"/>
    <w:rsid w:val="00890B97"/>
    <w:rsid w:val="008937C2"/>
    <w:rsid w:val="00893F2E"/>
    <w:rsid w:val="008942C4"/>
    <w:rsid w:val="008A307E"/>
    <w:rsid w:val="008A5C21"/>
    <w:rsid w:val="008A5EFA"/>
    <w:rsid w:val="008A7FEF"/>
    <w:rsid w:val="008B0E6A"/>
    <w:rsid w:val="008B31A8"/>
    <w:rsid w:val="008B51CB"/>
    <w:rsid w:val="008B610E"/>
    <w:rsid w:val="008B6B4D"/>
    <w:rsid w:val="008B6FAF"/>
    <w:rsid w:val="008C1D15"/>
    <w:rsid w:val="008C39CE"/>
    <w:rsid w:val="008C4796"/>
    <w:rsid w:val="008C5635"/>
    <w:rsid w:val="008C5820"/>
    <w:rsid w:val="008D079D"/>
    <w:rsid w:val="008D13E6"/>
    <w:rsid w:val="008E001A"/>
    <w:rsid w:val="008E1BE6"/>
    <w:rsid w:val="008E2325"/>
    <w:rsid w:val="008E29B6"/>
    <w:rsid w:val="008E2A0C"/>
    <w:rsid w:val="008E5CB5"/>
    <w:rsid w:val="008E720C"/>
    <w:rsid w:val="008E792F"/>
    <w:rsid w:val="008F0BCA"/>
    <w:rsid w:val="008F3BCF"/>
    <w:rsid w:val="00900C26"/>
    <w:rsid w:val="00901C22"/>
    <w:rsid w:val="00902043"/>
    <w:rsid w:val="00902273"/>
    <w:rsid w:val="00903A28"/>
    <w:rsid w:val="00904D20"/>
    <w:rsid w:val="00906323"/>
    <w:rsid w:val="00907775"/>
    <w:rsid w:val="009106A9"/>
    <w:rsid w:val="00911875"/>
    <w:rsid w:val="00912D8D"/>
    <w:rsid w:val="00914364"/>
    <w:rsid w:val="00917C85"/>
    <w:rsid w:val="00917CD3"/>
    <w:rsid w:val="009220B6"/>
    <w:rsid w:val="0092423C"/>
    <w:rsid w:val="009249CA"/>
    <w:rsid w:val="00925552"/>
    <w:rsid w:val="00927D10"/>
    <w:rsid w:val="009302A2"/>
    <w:rsid w:val="00930FB6"/>
    <w:rsid w:val="00931EED"/>
    <w:rsid w:val="009337B6"/>
    <w:rsid w:val="00934F91"/>
    <w:rsid w:val="0093583C"/>
    <w:rsid w:val="009367BD"/>
    <w:rsid w:val="0093699B"/>
    <w:rsid w:val="00945790"/>
    <w:rsid w:val="00952546"/>
    <w:rsid w:val="00953CA9"/>
    <w:rsid w:val="00965960"/>
    <w:rsid w:val="009677F9"/>
    <w:rsid w:val="009721EA"/>
    <w:rsid w:val="00972A72"/>
    <w:rsid w:val="009745BA"/>
    <w:rsid w:val="009775D5"/>
    <w:rsid w:val="00977704"/>
    <w:rsid w:val="00977872"/>
    <w:rsid w:val="00977B29"/>
    <w:rsid w:val="00985D59"/>
    <w:rsid w:val="00993DC8"/>
    <w:rsid w:val="00996615"/>
    <w:rsid w:val="00996F21"/>
    <w:rsid w:val="009A2976"/>
    <w:rsid w:val="009A40AC"/>
    <w:rsid w:val="009A48E8"/>
    <w:rsid w:val="009A77AD"/>
    <w:rsid w:val="009B035C"/>
    <w:rsid w:val="009B2106"/>
    <w:rsid w:val="009B2142"/>
    <w:rsid w:val="009B247E"/>
    <w:rsid w:val="009B4D7B"/>
    <w:rsid w:val="009B693C"/>
    <w:rsid w:val="009B74C7"/>
    <w:rsid w:val="009B7A78"/>
    <w:rsid w:val="009C10B2"/>
    <w:rsid w:val="009C5BCA"/>
    <w:rsid w:val="009C61A1"/>
    <w:rsid w:val="009C7F5B"/>
    <w:rsid w:val="009D225C"/>
    <w:rsid w:val="009D231F"/>
    <w:rsid w:val="009D2CD8"/>
    <w:rsid w:val="009D2EAD"/>
    <w:rsid w:val="009D5552"/>
    <w:rsid w:val="009D5E1D"/>
    <w:rsid w:val="009D6297"/>
    <w:rsid w:val="009D7E77"/>
    <w:rsid w:val="009E1819"/>
    <w:rsid w:val="009E206E"/>
    <w:rsid w:val="009E2FC7"/>
    <w:rsid w:val="009E3C34"/>
    <w:rsid w:val="009E5BD3"/>
    <w:rsid w:val="009E684D"/>
    <w:rsid w:val="009F0344"/>
    <w:rsid w:val="009F12B5"/>
    <w:rsid w:val="009F3A84"/>
    <w:rsid w:val="009F4CAE"/>
    <w:rsid w:val="009F6770"/>
    <w:rsid w:val="00A00C77"/>
    <w:rsid w:val="00A01134"/>
    <w:rsid w:val="00A0437A"/>
    <w:rsid w:val="00A06702"/>
    <w:rsid w:val="00A06AD7"/>
    <w:rsid w:val="00A075D8"/>
    <w:rsid w:val="00A108DF"/>
    <w:rsid w:val="00A10FD7"/>
    <w:rsid w:val="00A112B8"/>
    <w:rsid w:val="00A115F1"/>
    <w:rsid w:val="00A13136"/>
    <w:rsid w:val="00A165C4"/>
    <w:rsid w:val="00A17297"/>
    <w:rsid w:val="00A17CDC"/>
    <w:rsid w:val="00A260B4"/>
    <w:rsid w:val="00A2731C"/>
    <w:rsid w:val="00A27385"/>
    <w:rsid w:val="00A27A58"/>
    <w:rsid w:val="00A312E8"/>
    <w:rsid w:val="00A31430"/>
    <w:rsid w:val="00A3145A"/>
    <w:rsid w:val="00A34667"/>
    <w:rsid w:val="00A3506B"/>
    <w:rsid w:val="00A36DD9"/>
    <w:rsid w:val="00A42AAA"/>
    <w:rsid w:val="00A435AC"/>
    <w:rsid w:val="00A44467"/>
    <w:rsid w:val="00A44B42"/>
    <w:rsid w:val="00A4612A"/>
    <w:rsid w:val="00A46357"/>
    <w:rsid w:val="00A47942"/>
    <w:rsid w:val="00A47F21"/>
    <w:rsid w:val="00A50120"/>
    <w:rsid w:val="00A5161D"/>
    <w:rsid w:val="00A522E1"/>
    <w:rsid w:val="00A52880"/>
    <w:rsid w:val="00A528EA"/>
    <w:rsid w:val="00A53CA7"/>
    <w:rsid w:val="00A54509"/>
    <w:rsid w:val="00A54F71"/>
    <w:rsid w:val="00A56BD2"/>
    <w:rsid w:val="00A611A9"/>
    <w:rsid w:val="00A63FA9"/>
    <w:rsid w:val="00A63FAF"/>
    <w:rsid w:val="00A64068"/>
    <w:rsid w:val="00A651C5"/>
    <w:rsid w:val="00A65F78"/>
    <w:rsid w:val="00A70C93"/>
    <w:rsid w:val="00A718DA"/>
    <w:rsid w:val="00A728A7"/>
    <w:rsid w:val="00A72C8F"/>
    <w:rsid w:val="00A74576"/>
    <w:rsid w:val="00A75EA8"/>
    <w:rsid w:val="00A769A4"/>
    <w:rsid w:val="00A76CD3"/>
    <w:rsid w:val="00A77A23"/>
    <w:rsid w:val="00A80C4B"/>
    <w:rsid w:val="00A8177C"/>
    <w:rsid w:val="00A821F8"/>
    <w:rsid w:val="00A87994"/>
    <w:rsid w:val="00A87EF0"/>
    <w:rsid w:val="00A903E7"/>
    <w:rsid w:val="00A93485"/>
    <w:rsid w:val="00A945FA"/>
    <w:rsid w:val="00A979AF"/>
    <w:rsid w:val="00AA080C"/>
    <w:rsid w:val="00AA1505"/>
    <w:rsid w:val="00AA4B4F"/>
    <w:rsid w:val="00AA6BC5"/>
    <w:rsid w:val="00AA7EDC"/>
    <w:rsid w:val="00AB1F10"/>
    <w:rsid w:val="00AB5337"/>
    <w:rsid w:val="00AC188D"/>
    <w:rsid w:val="00AC4690"/>
    <w:rsid w:val="00AC4FF5"/>
    <w:rsid w:val="00AC59DB"/>
    <w:rsid w:val="00AC61E1"/>
    <w:rsid w:val="00AC63AF"/>
    <w:rsid w:val="00AC6475"/>
    <w:rsid w:val="00AC68BA"/>
    <w:rsid w:val="00AD018D"/>
    <w:rsid w:val="00AD02A2"/>
    <w:rsid w:val="00AD1DA2"/>
    <w:rsid w:val="00AD2D0D"/>
    <w:rsid w:val="00AD2F09"/>
    <w:rsid w:val="00AD483B"/>
    <w:rsid w:val="00AD6EA1"/>
    <w:rsid w:val="00AE14A8"/>
    <w:rsid w:val="00AE2375"/>
    <w:rsid w:val="00AE40DD"/>
    <w:rsid w:val="00AE5A84"/>
    <w:rsid w:val="00AE5E5F"/>
    <w:rsid w:val="00AF0035"/>
    <w:rsid w:val="00AF2BA8"/>
    <w:rsid w:val="00AF402D"/>
    <w:rsid w:val="00AF62EC"/>
    <w:rsid w:val="00AF69A6"/>
    <w:rsid w:val="00AF76DA"/>
    <w:rsid w:val="00B02EF6"/>
    <w:rsid w:val="00B0673D"/>
    <w:rsid w:val="00B06884"/>
    <w:rsid w:val="00B108FA"/>
    <w:rsid w:val="00B16184"/>
    <w:rsid w:val="00B16A7B"/>
    <w:rsid w:val="00B204EB"/>
    <w:rsid w:val="00B20661"/>
    <w:rsid w:val="00B22CA9"/>
    <w:rsid w:val="00B2461D"/>
    <w:rsid w:val="00B26DD4"/>
    <w:rsid w:val="00B26F3C"/>
    <w:rsid w:val="00B2779B"/>
    <w:rsid w:val="00B32C8E"/>
    <w:rsid w:val="00B3344E"/>
    <w:rsid w:val="00B43A3D"/>
    <w:rsid w:val="00B441A1"/>
    <w:rsid w:val="00B444AB"/>
    <w:rsid w:val="00B4509A"/>
    <w:rsid w:val="00B4511C"/>
    <w:rsid w:val="00B45537"/>
    <w:rsid w:val="00B46AD4"/>
    <w:rsid w:val="00B5081F"/>
    <w:rsid w:val="00B51A3D"/>
    <w:rsid w:val="00B53857"/>
    <w:rsid w:val="00B551CE"/>
    <w:rsid w:val="00B612BF"/>
    <w:rsid w:val="00B61C3E"/>
    <w:rsid w:val="00B64FF9"/>
    <w:rsid w:val="00B678B2"/>
    <w:rsid w:val="00B70B00"/>
    <w:rsid w:val="00B711AA"/>
    <w:rsid w:val="00B723FF"/>
    <w:rsid w:val="00B72750"/>
    <w:rsid w:val="00B734B7"/>
    <w:rsid w:val="00B74368"/>
    <w:rsid w:val="00B756E5"/>
    <w:rsid w:val="00B76B2D"/>
    <w:rsid w:val="00B801A8"/>
    <w:rsid w:val="00B83BC5"/>
    <w:rsid w:val="00B843C9"/>
    <w:rsid w:val="00B84FCC"/>
    <w:rsid w:val="00B850C0"/>
    <w:rsid w:val="00B8540C"/>
    <w:rsid w:val="00B87FE2"/>
    <w:rsid w:val="00B90E21"/>
    <w:rsid w:val="00B91EF1"/>
    <w:rsid w:val="00B92049"/>
    <w:rsid w:val="00BA4743"/>
    <w:rsid w:val="00BA4A1D"/>
    <w:rsid w:val="00BA6DF7"/>
    <w:rsid w:val="00BA70B1"/>
    <w:rsid w:val="00BB150B"/>
    <w:rsid w:val="00BB1531"/>
    <w:rsid w:val="00BB4BAD"/>
    <w:rsid w:val="00BB5ACB"/>
    <w:rsid w:val="00BC0873"/>
    <w:rsid w:val="00BC2A17"/>
    <w:rsid w:val="00BC2DDF"/>
    <w:rsid w:val="00BC4040"/>
    <w:rsid w:val="00BD02B8"/>
    <w:rsid w:val="00BD0FE3"/>
    <w:rsid w:val="00BD3D6F"/>
    <w:rsid w:val="00BD5435"/>
    <w:rsid w:val="00BD5C22"/>
    <w:rsid w:val="00BD67A5"/>
    <w:rsid w:val="00BE2B31"/>
    <w:rsid w:val="00BE5B46"/>
    <w:rsid w:val="00BE687D"/>
    <w:rsid w:val="00BE7199"/>
    <w:rsid w:val="00BF09E8"/>
    <w:rsid w:val="00BF0E45"/>
    <w:rsid w:val="00BF307B"/>
    <w:rsid w:val="00BF445F"/>
    <w:rsid w:val="00BF4576"/>
    <w:rsid w:val="00BF58A1"/>
    <w:rsid w:val="00C052CB"/>
    <w:rsid w:val="00C0585C"/>
    <w:rsid w:val="00C0646D"/>
    <w:rsid w:val="00C06581"/>
    <w:rsid w:val="00C102E7"/>
    <w:rsid w:val="00C105F9"/>
    <w:rsid w:val="00C10675"/>
    <w:rsid w:val="00C1220D"/>
    <w:rsid w:val="00C12C29"/>
    <w:rsid w:val="00C1468D"/>
    <w:rsid w:val="00C157BD"/>
    <w:rsid w:val="00C25A97"/>
    <w:rsid w:val="00C27AE8"/>
    <w:rsid w:val="00C31476"/>
    <w:rsid w:val="00C31B50"/>
    <w:rsid w:val="00C33514"/>
    <w:rsid w:val="00C34B38"/>
    <w:rsid w:val="00C35C7C"/>
    <w:rsid w:val="00C40263"/>
    <w:rsid w:val="00C4147F"/>
    <w:rsid w:val="00C44F71"/>
    <w:rsid w:val="00C46928"/>
    <w:rsid w:val="00C4714D"/>
    <w:rsid w:val="00C478E0"/>
    <w:rsid w:val="00C502D3"/>
    <w:rsid w:val="00C529A0"/>
    <w:rsid w:val="00C53609"/>
    <w:rsid w:val="00C548F5"/>
    <w:rsid w:val="00C55290"/>
    <w:rsid w:val="00C64080"/>
    <w:rsid w:val="00C65DB1"/>
    <w:rsid w:val="00C66DB4"/>
    <w:rsid w:val="00C71BC5"/>
    <w:rsid w:val="00C721B8"/>
    <w:rsid w:val="00C75544"/>
    <w:rsid w:val="00C767ED"/>
    <w:rsid w:val="00C810A3"/>
    <w:rsid w:val="00C82E4F"/>
    <w:rsid w:val="00C84486"/>
    <w:rsid w:val="00C85E74"/>
    <w:rsid w:val="00C87B41"/>
    <w:rsid w:val="00C910B4"/>
    <w:rsid w:val="00C93D31"/>
    <w:rsid w:val="00C95679"/>
    <w:rsid w:val="00C978CD"/>
    <w:rsid w:val="00CA0E65"/>
    <w:rsid w:val="00CA1173"/>
    <w:rsid w:val="00CA16D6"/>
    <w:rsid w:val="00CA1A98"/>
    <w:rsid w:val="00CA25D2"/>
    <w:rsid w:val="00CA398F"/>
    <w:rsid w:val="00CA39D8"/>
    <w:rsid w:val="00CA4F20"/>
    <w:rsid w:val="00CA648E"/>
    <w:rsid w:val="00CA677F"/>
    <w:rsid w:val="00CA74A4"/>
    <w:rsid w:val="00CB51D7"/>
    <w:rsid w:val="00CB7EEB"/>
    <w:rsid w:val="00CC00B9"/>
    <w:rsid w:val="00CC015A"/>
    <w:rsid w:val="00CC08E7"/>
    <w:rsid w:val="00CC14AD"/>
    <w:rsid w:val="00CC2B28"/>
    <w:rsid w:val="00CD4C8C"/>
    <w:rsid w:val="00CD4FE4"/>
    <w:rsid w:val="00CD552C"/>
    <w:rsid w:val="00CD65B7"/>
    <w:rsid w:val="00CD782D"/>
    <w:rsid w:val="00CE1200"/>
    <w:rsid w:val="00CE2A7A"/>
    <w:rsid w:val="00CE4DF4"/>
    <w:rsid w:val="00CF0A34"/>
    <w:rsid w:val="00CF2A76"/>
    <w:rsid w:val="00CF6BCF"/>
    <w:rsid w:val="00CF7A50"/>
    <w:rsid w:val="00D01033"/>
    <w:rsid w:val="00D04CC1"/>
    <w:rsid w:val="00D11807"/>
    <w:rsid w:val="00D14CA2"/>
    <w:rsid w:val="00D15D61"/>
    <w:rsid w:val="00D15F01"/>
    <w:rsid w:val="00D16A9E"/>
    <w:rsid w:val="00D17E0E"/>
    <w:rsid w:val="00D207DC"/>
    <w:rsid w:val="00D216E0"/>
    <w:rsid w:val="00D259EB"/>
    <w:rsid w:val="00D266E5"/>
    <w:rsid w:val="00D26B04"/>
    <w:rsid w:val="00D31C77"/>
    <w:rsid w:val="00D31C7D"/>
    <w:rsid w:val="00D34D06"/>
    <w:rsid w:val="00D42A9D"/>
    <w:rsid w:val="00D42CB3"/>
    <w:rsid w:val="00D42DA0"/>
    <w:rsid w:val="00D433AF"/>
    <w:rsid w:val="00D44139"/>
    <w:rsid w:val="00D458F0"/>
    <w:rsid w:val="00D469C7"/>
    <w:rsid w:val="00D46EDA"/>
    <w:rsid w:val="00D50FF3"/>
    <w:rsid w:val="00D51859"/>
    <w:rsid w:val="00D529E2"/>
    <w:rsid w:val="00D52D13"/>
    <w:rsid w:val="00D53D14"/>
    <w:rsid w:val="00D5401E"/>
    <w:rsid w:val="00D54A58"/>
    <w:rsid w:val="00D552E9"/>
    <w:rsid w:val="00D57CD6"/>
    <w:rsid w:val="00D6000C"/>
    <w:rsid w:val="00D60300"/>
    <w:rsid w:val="00D606FA"/>
    <w:rsid w:val="00D60987"/>
    <w:rsid w:val="00D60FA3"/>
    <w:rsid w:val="00D61B71"/>
    <w:rsid w:val="00D631CF"/>
    <w:rsid w:val="00D633E6"/>
    <w:rsid w:val="00D653A3"/>
    <w:rsid w:val="00D656A8"/>
    <w:rsid w:val="00D65B05"/>
    <w:rsid w:val="00D65D30"/>
    <w:rsid w:val="00D670DE"/>
    <w:rsid w:val="00D67EE3"/>
    <w:rsid w:val="00D73BBC"/>
    <w:rsid w:val="00D7532D"/>
    <w:rsid w:val="00D764FB"/>
    <w:rsid w:val="00D766F9"/>
    <w:rsid w:val="00D76B04"/>
    <w:rsid w:val="00D77573"/>
    <w:rsid w:val="00D80438"/>
    <w:rsid w:val="00D82BA5"/>
    <w:rsid w:val="00D84812"/>
    <w:rsid w:val="00D85F8B"/>
    <w:rsid w:val="00D910BB"/>
    <w:rsid w:val="00D957F0"/>
    <w:rsid w:val="00D97D35"/>
    <w:rsid w:val="00DA0746"/>
    <w:rsid w:val="00DA3676"/>
    <w:rsid w:val="00DA4BA2"/>
    <w:rsid w:val="00DA4EDE"/>
    <w:rsid w:val="00DA5FD0"/>
    <w:rsid w:val="00DA6E26"/>
    <w:rsid w:val="00DB163F"/>
    <w:rsid w:val="00DB26EE"/>
    <w:rsid w:val="00DB4726"/>
    <w:rsid w:val="00DB5004"/>
    <w:rsid w:val="00DB7F08"/>
    <w:rsid w:val="00DC0A2F"/>
    <w:rsid w:val="00DC33F7"/>
    <w:rsid w:val="00DC65A3"/>
    <w:rsid w:val="00DC79A8"/>
    <w:rsid w:val="00DD0E82"/>
    <w:rsid w:val="00DD1188"/>
    <w:rsid w:val="00DD12B9"/>
    <w:rsid w:val="00DD15B3"/>
    <w:rsid w:val="00DD36C3"/>
    <w:rsid w:val="00DE243C"/>
    <w:rsid w:val="00DE27F7"/>
    <w:rsid w:val="00DE42F0"/>
    <w:rsid w:val="00DE443E"/>
    <w:rsid w:val="00DE6E5A"/>
    <w:rsid w:val="00DE77B6"/>
    <w:rsid w:val="00DF478C"/>
    <w:rsid w:val="00DF6304"/>
    <w:rsid w:val="00DF7200"/>
    <w:rsid w:val="00DF7B93"/>
    <w:rsid w:val="00DF7BBC"/>
    <w:rsid w:val="00E0019E"/>
    <w:rsid w:val="00E0035F"/>
    <w:rsid w:val="00E024C2"/>
    <w:rsid w:val="00E028E8"/>
    <w:rsid w:val="00E06BC2"/>
    <w:rsid w:val="00E07790"/>
    <w:rsid w:val="00E13E48"/>
    <w:rsid w:val="00E15D82"/>
    <w:rsid w:val="00E15F7A"/>
    <w:rsid w:val="00E24F95"/>
    <w:rsid w:val="00E25C99"/>
    <w:rsid w:val="00E261EC"/>
    <w:rsid w:val="00E27391"/>
    <w:rsid w:val="00E30EE5"/>
    <w:rsid w:val="00E30F62"/>
    <w:rsid w:val="00E30FF1"/>
    <w:rsid w:val="00E31037"/>
    <w:rsid w:val="00E3209D"/>
    <w:rsid w:val="00E33E12"/>
    <w:rsid w:val="00E3402B"/>
    <w:rsid w:val="00E35306"/>
    <w:rsid w:val="00E36CAB"/>
    <w:rsid w:val="00E36F49"/>
    <w:rsid w:val="00E37514"/>
    <w:rsid w:val="00E40B46"/>
    <w:rsid w:val="00E40C59"/>
    <w:rsid w:val="00E42644"/>
    <w:rsid w:val="00E443CF"/>
    <w:rsid w:val="00E4529A"/>
    <w:rsid w:val="00E47656"/>
    <w:rsid w:val="00E51A74"/>
    <w:rsid w:val="00E52B66"/>
    <w:rsid w:val="00E52F67"/>
    <w:rsid w:val="00E52FB6"/>
    <w:rsid w:val="00E53D4C"/>
    <w:rsid w:val="00E55D05"/>
    <w:rsid w:val="00E56D8E"/>
    <w:rsid w:val="00E604CA"/>
    <w:rsid w:val="00E60820"/>
    <w:rsid w:val="00E61460"/>
    <w:rsid w:val="00E61CCC"/>
    <w:rsid w:val="00E6291A"/>
    <w:rsid w:val="00E64051"/>
    <w:rsid w:val="00E65D2D"/>
    <w:rsid w:val="00E66BDB"/>
    <w:rsid w:val="00E66F71"/>
    <w:rsid w:val="00E7059D"/>
    <w:rsid w:val="00E761D4"/>
    <w:rsid w:val="00E76958"/>
    <w:rsid w:val="00E804D5"/>
    <w:rsid w:val="00E8065B"/>
    <w:rsid w:val="00E809A9"/>
    <w:rsid w:val="00E8129C"/>
    <w:rsid w:val="00E81DD2"/>
    <w:rsid w:val="00E83AEF"/>
    <w:rsid w:val="00E8594D"/>
    <w:rsid w:val="00E909D9"/>
    <w:rsid w:val="00E92862"/>
    <w:rsid w:val="00EA0E9B"/>
    <w:rsid w:val="00EA5F89"/>
    <w:rsid w:val="00EA7A60"/>
    <w:rsid w:val="00EB1392"/>
    <w:rsid w:val="00EB3E34"/>
    <w:rsid w:val="00EB61DF"/>
    <w:rsid w:val="00EC0038"/>
    <w:rsid w:val="00EC1682"/>
    <w:rsid w:val="00EC2D21"/>
    <w:rsid w:val="00EC32DC"/>
    <w:rsid w:val="00EC4CE6"/>
    <w:rsid w:val="00EC57F8"/>
    <w:rsid w:val="00EC6702"/>
    <w:rsid w:val="00EC70EA"/>
    <w:rsid w:val="00ED176E"/>
    <w:rsid w:val="00ED199F"/>
    <w:rsid w:val="00ED2572"/>
    <w:rsid w:val="00ED333B"/>
    <w:rsid w:val="00ED50CE"/>
    <w:rsid w:val="00ED6F0B"/>
    <w:rsid w:val="00ED75A5"/>
    <w:rsid w:val="00ED7A59"/>
    <w:rsid w:val="00EE06EC"/>
    <w:rsid w:val="00EE257F"/>
    <w:rsid w:val="00EE3287"/>
    <w:rsid w:val="00EE57DE"/>
    <w:rsid w:val="00EE67F9"/>
    <w:rsid w:val="00EE6BEB"/>
    <w:rsid w:val="00EE75D4"/>
    <w:rsid w:val="00EF26B2"/>
    <w:rsid w:val="00EF2FB4"/>
    <w:rsid w:val="00EF3128"/>
    <w:rsid w:val="00EF4CF1"/>
    <w:rsid w:val="00F02EC9"/>
    <w:rsid w:val="00F031B5"/>
    <w:rsid w:val="00F05702"/>
    <w:rsid w:val="00F05A8E"/>
    <w:rsid w:val="00F05EC0"/>
    <w:rsid w:val="00F05F4F"/>
    <w:rsid w:val="00F11E37"/>
    <w:rsid w:val="00F12F49"/>
    <w:rsid w:val="00F1473B"/>
    <w:rsid w:val="00F148FA"/>
    <w:rsid w:val="00F1696D"/>
    <w:rsid w:val="00F20538"/>
    <w:rsid w:val="00F211BD"/>
    <w:rsid w:val="00F21601"/>
    <w:rsid w:val="00F219AB"/>
    <w:rsid w:val="00F23D57"/>
    <w:rsid w:val="00F2605A"/>
    <w:rsid w:val="00F277EC"/>
    <w:rsid w:val="00F30816"/>
    <w:rsid w:val="00F31481"/>
    <w:rsid w:val="00F32D6B"/>
    <w:rsid w:val="00F342E7"/>
    <w:rsid w:val="00F35041"/>
    <w:rsid w:val="00F36D00"/>
    <w:rsid w:val="00F37248"/>
    <w:rsid w:val="00F4128D"/>
    <w:rsid w:val="00F41680"/>
    <w:rsid w:val="00F41DAE"/>
    <w:rsid w:val="00F42388"/>
    <w:rsid w:val="00F47D90"/>
    <w:rsid w:val="00F47FB3"/>
    <w:rsid w:val="00F502D3"/>
    <w:rsid w:val="00F509A9"/>
    <w:rsid w:val="00F51676"/>
    <w:rsid w:val="00F5294C"/>
    <w:rsid w:val="00F52E90"/>
    <w:rsid w:val="00F53A5A"/>
    <w:rsid w:val="00F55806"/>
    <w:rsid w:val="00F55D6C"/>
    <w:rsid w:val="00F56A66"/>
    <w:rsid w:val="00F578ED"/>
    <w:rsid w:val="00F606A0"/>
    <w:rsid w:val="00F60B6F"/>
    <w:rsid w:val="00F6353D"/>
    <w:rsid w:val="00F647C1"/>
    <w:rsid w:val="00F648C7"/>
    <w:rsid w:val="00F64F24"/>
    <w:rsid w:val="00F66583"/>
    <w:rsid w:val="00F70BFA"/>
    <w:rsid w:val="00F71288"/>
    <w:rsid w:val="00F71B88"/>
    <w:rsid w:val="00F71EDD"/>
    <w:rsid w:val="00F7208B"/>
    <w:rsid w:val="00F739CC"/>
    <w:rsid w:val="00F761A8"/>
    <w:rsid w:val="00F773D6"/>
    <w:rsid w:val="00F779F3"/>
    <w:rsid w:val="00F77A57"/>
    <w:rsid w:val="00F83038"/>
    <w:rsid w:val="00F83676"/>
    <w:rsid w:val="00F83F52"/>
    <w:rsid w:val="00F878C0"/>
    <w:rsid w:val="00F9010F"/>
    <w:rsid w:val="00F9069A"/>
    <w:rsid w:val="00F91405"/>
    <w:rsid w:val="00F92E7F"/>
    <w:rsid w:val="00F97269"/>
    <w:rsid w:val="00F9792E"/>
    <w:rsid w:val="00FA5780"/>
    <w:rsid w:val="00FA7DFF"/>
    <w:rsid w:val="00FB2435"/>
    <w:rsid w:val="00FB256F"/>
    <w:rsid w:val="00FB567B"/>
    <w:rsid w:val="00FB76A2"/>
    <w:rsid w:val="00FB7D8C"/>
    <w:rsid w:val="00FC1E02"/>
    <w:rsid w:val="00FC683E"/>
    <w:rsid w:val="00FC6A9F"/>
    <w:rsid w:val="00FD07F7"/>
    <w:rsid w:val="00FD5F5C"/>
    <w:rsid w:val="00FD60AC"/>
    <w:rsid w:val="00FE1659"/>
    <w:rsid w:val="00FE1A05"/>
    <w:rsid w:val="00FE1AB5"/>
    <w:rsid w:val="00FE311C"/>
    <w:rsid w:val="00FE4802"/>
    <w:rsid w:val="00FE55AF"/>
    <w:rsid w:val="00FF3330"/>
    <w:rsid w:val="00FF39BF"/>
    <w:rsid w:val="00FF3B39"/>
    <w:rsid w:val="00FF5F78"/>
    <w:rsid w:val="00FF7C4D"/>
    <w:rsid w:val="05ECD49A"/>
    <w:rsid w:val="140F00FA"/>
    <w:rsid w:val="19ED9E06"/>
    <w:rsid w:val="2481BF58"/>
    <w:rsid w:val="2A392292"/>
    <w:rsid w:val="2D3FB02E"/>
    <w:rsid w:val="31531507"/>
    <w:rsid w:val="33155AD5"/>
    <w:rsid w:val="37024935"/>
    <w:rsid w:val="37596307"/>
    <w:rsid w:val="394901B8"/>
    <w:rsid w:val="4457C54C"/>
    <w:rsid w:val="451428A8"/>
    <w:rsid w:val="4A1E736F"/>
    <w:rsid w:val="4DAF57C6"/>
    <w:rsid w:val="51BAE6EF"/>
    <w:rsid w:val="56511610"/>
    <w:rsid w:val="59BF3192"/>
    <w:rsid w:val="6AEF78B6"/>
    <w:rsid w:val="795D0C70"/>
    <w:rsid w:val="7DAF2434"/>
  </w:rsids>
  <m:mathPr>
    <m:mathFont m:val="Cambria Math"/>
    <m:brkBin m:val="before"/>
    <m:brkBinSub m:val="--"/>
    <m:smallFrac m:val="0"/>
    <m:dispDef/>
    <m:lMargin m:val="0"/>
    <m:rMargin m:val="0"/>
    <m:defJc m:val="centerGroup"/>
    <m:wrapIndent m:val="1440"/>
    <m:intLim m:val="subSup"/>
    <m:naryLim m:val="undOvr"/>
  </m:mathPr>
  <w:themeFontLang w:val="bg-BG"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973146"/>
  <w15:chartTrackingRefBased/>
  <w15:docId w15:val="{069F161B-588A-455F-AA8D-070F7F09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70DE"/>
    <w:pPr>
      <w:widowControl w:val="0"/>
      <w:spacing w:after="200" w:line="276" w:lineRule="auto"/>
    </w:pPr>
    <w:rPr>
      <w:lang w:val="en-US"/>
    </w:rPr>
  </w:style>
  <w:style w:type="paragraph" w:styleId="Heading1">
    <w:name w:val="heading 1"/>
    <w:basedOn w:val="Normal"/>
    <w:next w:val="Normal"/>
    <w:link w:val="Heading1Char"/>
    <w:qFormat/>
    <w:rsid w:val="00806923"/>
    <w:pPr>
      <w:keepNext/>
      <w:keepLines/>
      <w:widowControl/>
      <w:spacing w:before="240" w:after="0" w:line="259" w:lineRule="auto"/>
      <w:outlineLvl w:val="0"/>
    </w:pPr>
    <w:rPr>
      <w:rFonts w:asciiTheme="majorHAnsi" w:eastAsiaTheme="majorEastAsia" w:hAnsiTheme="majorHAnsi" w:cstheme="majorBidi"/>
      <w:color w:val="2F5496" w:themeColor="accent1" w:themeShade="BF"/>
      <w:sz w:val="32"/>
      <w:szCs w:val="32"/>
      <w:lang w:val="bg-BG"/>
    </w:rPr>
  </w:style>
  <w:style w:type="paragraph" w:styleId="Heading2">
    <w:name w:val="heading 2"/>
    <w:basedOn w:val="Normal"/>
    <w:next w:val="Normal"/>
    <w:link w:val="Heading2Char"/>
    <w:unhideWhenUsed/>
    <w:qFormat/>
    <w:rsid w:val="0047670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nhideWhenUsed/>
    <w:qFormat/>
    <w:rsid w:val="0047670E"/>
    <w:pPr>
      <w:keepNext/>
      <w:keepLines/>
      <w:spacing w:before="40" w:after="0"/>
      <w:outlineLvl w:val="2"/>
    </w:pPr>
    <w:rPr>
      <w:rFonts w:ascii="Cambria" w:eastAsia="Times New Roman" w:hAnsi="Cambria" w:cs="Times New Roman"/>
      <w:color w:val="243F60"/>
      <w:sz w:val="24"/>
      <w:szCs w:val="24"/>
    </w:rPr>
  </w:style>
  <w:style w:type="paragraph" w:styleId="Heading4">
    <w:name w:val="heading 4"/>
    <w:aliases w:val="Sub-Clause Sub-paragraph, Sub-Clause Sub-paragraph"/>
    <w:basedOn w:val="Normal"/>
    <w:next w:val="Normal"/>
    <w:link w:val="Heading4Char"/>
    <w:unhideWhenUsed/>
    <w:qFormat/>
    <w:rsid w:val="00806923"/>
    <w:pPr>
      <w:keepNext/>
      <w:keepLines/>
      <w:widowControl/>
      <w:spacing w:before="40" w:after="0" w:line="259" w:lineRule="auto"/>
      <w:outlineLvl w:val="3"/>
    </w:pPr>
    <w:rPr>
      <w:rFonts w:asciiTheme="majorHAnsi" w:eastAsiaTheme="majorEastAsia" w:hAnsiTheme="majorHAnsi" w:cstheme="majorBidi"/>
      <w:i/>
      <w:iCs/>
      <w:color w:val="2F5496" w:themeColor="accent1" w:themeShade="BF"/>
      <w:lang w:val="bg-BG"/>
    </w:rPr>
  </w:style>
  <w:style w:type="paragraph" w:styleId="Heading5">
    <w:name w:val="heading 5"/>
    <w:basedOn w:val="Normal"/>
    <w:next w:val="Normal"/>
    <w:link w:val="Heading5Char"/>
    <w:qFormat/>
    <w:rsid w:val="00D80438"/>
    <w:pPr>
      <w:widowControl/>
      <w:spacing w:after="0" w:line="240" w:lineRule="auto"/>
      <w:ind w:left="1008" w:hanging="1008"/>
      <w:outlineLvl w:val="4"/>
    </w:pPr>
    <w:rPr>
      <w:rFonts w:eastAsia="Times New Roman" w:cstheme="minorHAnsi"/>
      <w:b/>
      <w:color w:val="000000" w:themeColor="text1"/>
      <w:sz w:val="20"/>
      <w:szCs w:val="20"/>
    </w:rPr>
  </w:style>
  <w:style w:type="paragraph" w:styleId="Heading6">
    <w:name w:val="heading 6"/>
    <w:basedOn w:val="Normal"/>
    <w:next w:val="Normal"/>
    <w:link w:val="Heading6Char"/>
    <w:qFormat/>
    <w:rsid w:val="00D80438"/>
    <w:pPr>
      <w:keepNext/>
      <w:widowControl/>
      <w:spacing w:after="0" w:line="240" w:lineRule="auto"/>
      <w:ind w:left="1152" w:hanging="1152"/>
      <w:outlineLvl w:val="5"/>
    </w:pPr>
    <w:rPr>
      <w:rFonts w:eastAsia="Times New Roman" w:cstheme="minorHAnsi"/>
      <w:b/>
      <w:bCs/>
      <w:color w:val="000000" w:themeColor="text1"/>
      <w:sz w:val="20"/>
      <w:szCs w:val="20"/>
    </w:rPr>
  </w:style>
  <w:style w:type="paragraph" w:styleId="Heading7">
    <w:name w:val="heading 7"/>
    <w:basedOn w:val="Normal"/>
    <w:next w:val="Normal"/>
    <w:link w:val="Heading7Char"/>
    <w:qFormat/>
    <w:rsid w:val="00D80438"/>
    <w:pPr>
      <w:keepNext/>
      <w:widowControl/>
      <w:spacing w:after="0" w:line="240" w:lineRule="auto"/>
      <w:ind w:left="1296" w:hanging="1296"/>
      <w:outlineLvl w:val="6"/>
    </w:pPr>
    <w:rPr>
      <w:rFonts w:eastAsia="Times New Roman" w:cstheme="minorHAnsi"/>
      <w:b/>
      <w:bCs/>
      <w:color w:val="000000" w:themeColor="text1"/>
      <w:sz w:val="20"/>
      <w:szCs w:val="20"/>
    </w:rPr>
  </w:style>
  <w:style w:type="paragraph" w:styleId="Heading8">
    <w:name w:val="heading 8"/>
    <w:basedOn w:val="Normal"/>
    <w:next w:val="Normal"/>
    <w:link w:val="Heading8Char"/>
    <w:unhideWhenUsed/>
    <w:qFormat/>
    <w:rsid w:val="008B610E"/>
    <w:pPr>
      <w:widowControl/>
      <w:spacing w:before="240" w:after="60" w:line="240" w:lineRule="auto"/>
      <w:jc w:val="both"/>
      <w:outlineLvl w:val="7"/>
    </w:pPr>
    <w:rPr>
      <w:rFonts w:ascii="Calibri" w:eastAsia="Times New Roman" w:hAnsi="Calibri" w:cs="Times New Roman"/>
      <w:i/>
      <w:iCs/>
      <w:sz w:val="24"/>
      <w:szCs w:val="24"/>
    </w:rPr>
  </w:style>
  <w:style w:type="paragraph" w:styleId="Heading9">
    <w:name w:val="heading 9"/>
    <w:basedOn w:val="Normal"/>
    <w:next w:val="NormalIndent"/>
    <w:link w:val="Heading9Char"/>
    <w:qFormat/>
    <w:rsid w:val="00D80438"/>
    <w:pPr>
      <w:widowControl/>
      <w:spacing w:after="0" w:line="240" w:lineRule="auto"/>
      <w:ind w:left="1584" w:hanging="1584"/>
      <w:outlineLvl w:val="8"/>
    </w:pPr>
    <w:rPr>
      <w:rFonts w:eastAsia="Times New Roman" w:cstheme="minorHAnsi"/>
      <w:bCs/>
      <w:i/>
      <w:color w:val="000000" w:themeColor="text1"/>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A112B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Header">
    <w:name w:val="header"/>
    <w:aliases w:val="~Header,h"/>
    <w:basedOn w:val="Normal"/>
    <w:link w:val="HeaderChar"/>
    <w:uiPriority w:val="99"/>
    <w:unhideWhenUsed/>
    <w:rsid w:val="00A112B8"/>
    <w:pPr>
      <w:tabs>
        <w:tab w:val="center" w:pos="4536"/>
        <w:tab w:val="right" w:pos="9072"/>
      </w:tabs>
      <w:spacing w:after="0" w:line="240" w:lineRule="auto"/>
    </w:pPr>
  </w:style>
  <w:style w:type="character" w:customStyle="1" w:styleId="HeaderChar">
    <w:name w:val="Header Char"/>
    <w:aliases w:val="~Header Char,h Char"/>
    <w:basedOn w:val="DefaultParagraphFont"/>
    <w:link w:val="Header"/>
    <w:uiPriority w:val="99"/>
    <w:rsid w:val="00A112B8"/>
    <w:rPr>
      <w:lang w:val="en-US"/>
    </w:rPr>
  </w:style>
  <w:style w:type="paragraph" w:styleId="Footer">
    <w:name w:val="footer"/>
    <w:basedOn w:val="Normal"/>
    <w:link w:val="FooterChar"/>
    <w:uiPriority w:val="99"/>
    <w:unhideWhenUsed/>
    <w:rsid w:val="00A112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A112B8"/>
    <w:rPr>
      <w:lang w:val="en-US"/>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A112B8"/>
    <w:pPr>
      <w:widowControl/>
      <w:spacing w:after="0" w:line="240" w:lineRule="auto"/>
      <w:ind w:left="720"/>
      <w:contextualSpacing/>
      <w:jc w:val="both"/>
    </w:pPr>
    <w:rPr>
      <w:rFonts w:ascii="Times New Roman" w:eastAsia="Times New Roman" w:hAnsi="Times New Roman" w:cs="Times New Roman"/>
      <w:sz w:val="24"/>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A112B8"/>
    <w:rPr>
      <w:rFonts w:ascii="Times New Roman" w:eastAsia="Times New Roman" w:hAnsi="Times New Roman" w:cs="Times New Roman"/>
      <w:sz w:val="24"/>
      <w:szCs w:val="20"/>
      <w:lang w:val="en-US"/>
    </w:rPr>
  </w:style>
  <w:style w:type="character" w:styleId="Hyperlink">
    <w:name w:val="Hyperlink"/>
    <w:uiPriority w:val="99"/>
    <w:rsid w:val="00A112B8"/>
    <w:rPr>
      <w:color w:val="0000FF"/>
      <w:u w:val="single"/>
    </w:rPr>
  </w:style>
  <w:style w:type="paragraph" w:styleId="EndnoteText">
    <w:name w:val="endnote text"/>
    <w:basedOn w:val="Normal"/>
    <w:link w:val="EndnoteTextChar"/>
    <w:rsid w:val="00A112B8"/>
    <w:pPr>
      <w:widowControl/>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A112B8"/>
    <w:rPr>
      <w:rFonts w:ascii="Times New Roman" w:eastAsia="Times New Roman" w:hAnsi="Times New Roman" w:cs="Times New Roman"/>
      <w:sz w:val="24"/>
      <w:szCs w:val="20"/>
      <w:lang w:val="en-US"/>
    </w:rPr>
  </w:style>
  <w:style w:type="character" w:customStyle="1" w:styleId="Heading1Char">
    <w:name w:val="Heading 1 Char"/>
    <w:basedOn w:val="DefaultParagraphFont"/>
    <w:link w:val="Heading1"/>
    <w:rsid w:val="00806923"/>
    <w:rPr>
      <w:rFonts w:asciiTheme="majorHAnsi" w:eastAsiaTheme="majorEastAsia" w:hAnsiTheme="majorHAnsi" w:cstheme="majorBidi"/>
      <w:color w:val="2F5496" w:themeColor="accent1" w:themeShade="BF"/>
      <w:sz w:val="32"/>
      <w:szCs w:val="32"/>
    </w:rPr>
  </w:style>
  <w:style w:type="character" w:customStyle="1" w:styleId="Heading4Char">
    <w:name w:val="Heading 4 Char"/>
    <w:aliases w:val="Sub-Clause Sub-paragraph Char, Sub-Clause Sub-paragraph Char"/>
    <w:basedOn w:val="DefaultParagraphFont"/>
    <w:link w:val="Heading4"/>
    <w:uiPriority w:val="9"/>
    <w:rsid w:val="00806923"/>
    <w:rPr>
      <w:rFonts w:asciiTheme="majorHAnsi" w:eastAsiaTheme="majorEastAsia" w:hAnsiTheme="majorHAnsi" w:cstheme="majorBidi"/>
      <w:i/>
      <w:iCs/>
      <w:color w:val="2F5496" w:themeColor="accent1" w:themeShade="BF"/>
    </w:rPr>
  </w:style>
  <w:style w:type="paragraph" w:styleId="FootnoteText">
    <w:name w:val="footnote text"/>
    <w:aliases w:val="single space,fn,FOOTNOTES,RSK-FT,RSK-FT1,RSK-FT2,Footnote Text Char Char Char Char Char,Footnote Text Char Char Char Char,Footnote reference,FA Fu,Footnote Text Char Char Char,Geneva 9,Font: Geneva 9,Boston 10,f,Footnote Text Char2 Char,C"/>
    <w:basedOn w:val="Normal"/>
    <w:link w:val="FootnoteTextChar"/>
    <w:unhideWhenUsed/>
    <w:qFormat/>
    <w:rsid w:val="00806923"/>
    <w:pPr>
      <w:widowControl/>
      <w:spacing w:after="0" w:line="240" w:lineRule="auto"/>
    </w:pPr>
    <w:rPr>
      <w:sz w:val="20"/>
      <w:szCs w:val="20"/>
      <w:lang w:val="bg-BG"/>
    </w:rPr>
  </w:style>
  <w:style w:type="character" w:customStyle="1" w:styleId="FootnoteTextChar">
    <w:name w:val="Footnote Text Char"/>
    <w:aliases w:val="single space Char,fn Char,FOOTNOTES Char,RSK-FT Char,RSK-FT1 Char,RSK-FT2 Char,Footnote Text Char Char Char Char Char Char,Footnote Text Char Char Char Char Char1,Footnote reference Char,FA Fu Char,Footnote Text Char Char Char Char1"/>
    <w:basedOn w:val="DefaultParagraphFont"/>
    <w:link w:val="FootnoteText"/>
    <w:rsid w:val="00806923"/>
    <w:rPr>
      <w:sz w:val="20"/>
      <w:szCs w:val="20"/>
    </w:rPr>
  </w:style>
  <w:style w:type="character" w:styleId="FootnoteReference">
    <w:name w:val="footnote reference"/>
    <w:aliases w:val="16 Point,Superscript 6 Point,ftref,note bp,Nota de pie,EN Footnote Reference,SUPERS,Texto de nota al pie,Superscript 6 Point + 11 pt,BVI fnr,BVI fnr Car Car,BVI fnr Car,BVI fnr Car Car Car Car,Footnote text,(Footnote Reference),fr"/>
    <w:basedOn w:val="DefaultParagraphFont"/>
    <w:link w:val="CharCharCharCharCarChar"/>
    <w:unhideWhenUsed/>
    <w:qFormat/>
    <w:rsid w:val="00806923"/>
    <w:rPr>
      <w:vertAlign w:val="superscript"/>
    </w:rPr>
  </w:style>
  <w:style w:type="character" w:customStyle="1" w:styleId="Heading2Char">
    <w:name w:val="Heading 2 Char"/>
    <w:basedOn w:val="DefaultParagraphFont"/>
    <w:link w:val="Heading2"/>
    <w:uiPriority w:val="9"/>
    <w:rsid w:val="0047670E"/>
    <w:rPr>
      <w:rFonts w:asciiTheme="majorHAnsi" w:eastAsiaTheme="majorEastAsia" w:hAnsiTheme="majorHAnsi" w:cstheme="majorBidi"/>
      <w:color w:val="2F5496" w:themeColor="accent1" w:themeShade="BF"/>
      <w:sz w:val="26"/>
      <w:szCs w:val="26"/>
      <w:lang w:val="en-US"/>
    </w:rPr>
  </w:style>
  <w:style w:type="character" w:customStyle="1" w:styleId="Heading3Char">
    <w:name w:val="Heading 3 Char"/>
    <w:basedOn w:val="DefaultParagraphFont"/>
    <w:link w:val="Heading3"/>
    <w:uiPriority w:val="9"/>
    <w:rsid w:val="0047670E"/>
    <w:rPr>
      <w:rFonts w:ascii="Cambria" w:eastAsia="Times New Roman" w:hAnsi="Cambria" w:cs="Times New Roman"/>
      <w:color w:val="243F60"/>
      <w:sz w:val="24"/>
      <w:szCs w:val="24"/>
      <w:lang w:val="en-US"/>
    </w:rPr>
  </w:style>
  <w:style w:type="paragraph" w:styleId="BalloonText">
    <w:name w:val="Balloon Text"/>
    <w:basedOn w:val="Normal"/>
    <w:link w:val="BalloonTextChar"/>
    <w:unhideWhenUsed/>
    <w:rsid w:val="0047670E"/>
    <w:pPr>
      <w:spacing w:after="0" w:line="240" w:lineRule="auto"/>
    </w:pPr>
    <w:rPr>
      <w:rFonts w:ascii="Segoe UI" w:eastAsia="Calibri" w:hAnsi="Segoe UI" w:cs="Segoe UI"/>
      <w:sz w:val="18"/>
      <w:szCs w:val="18"/>
    </w:rPr>
  </w:style>
  <w:style w:type="character" w:customStyle="1" w:styleId="BalloonTextChar">
    <w:name w:val="Balloon Text Char"/>
    <w:basedOn w:val="DefaultParagraphFont"/>
    <w:link w:val="BalloonText"/>
    <w:rsid w:val="0047670E"/>
    <w:rPr>
      <w:rFonts w:ascii="Segoe UI" w:eastAsia="Calibri" w:hAnsi="Segoe UI" w:cs="Segoe UI"/>
      <w:sz w:val="18"/>
      <w:szCs w:val="18"/>
      <w:lang w:val="en-US"/>
    </w:rPr>
  </w:style>
  <w:style w:type="character" w:styleId="CommentReference">
    <w:name w:val="annotation reference"/>
    <w:uiPriority w:val="99"/>
    <w:unhideWhenUsed/>
    <w:rsid w:val="0047670E"/>
    <w:rPr>
      <w:sz w:val="16"/>
      <w:szCs w:val="16"/>
    </w:rPr>
  </w:style>
  <w:style w:type="paragraph" w:styleId="CommentText">
    <w:name w:val="annotation text"/>
    <w:basedOn w:val="Normal"/>
    <w:link w:val="CommentTextChar"/>
    <w:uiPriority w:val="99"/>
    <w:unhideWhenUsed/>
    <w:rsid w:val="0047670E"/>
    <w:pPr>
      <w:widowControl/>
      <w:spacing w:after="0" w:line="240" w:lineRule="auto"/>
      <w:jc w:val="both"/>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47670E"/>
    <w:rPr>
      <w:rFonts w:ascii="Times New Roman" w:eastAsia="Times New Roman" w:hAnsi="Times New Roman" w:cs="Times New Roman"/>
      <w:sz w:val="20"/>
      <w:szCs w:val="20"/>
      <w:lang w:val="en-US"/>
    </w:rPr>
  </w:style>
  <w:style w:type="paragraph" w:styleId="TOCHeading">
    <w:name w:val="TOC Heading"/>
    <w:basedOn w:val="Heading1"/>
    <w:next w:val="Normal"/>
    <w:uiPriority w:val="39"/>
    <w:unhideWhenUsed/>
    <w:qFormat/>
    <w:rsid w:val="0047670E"/>
    <w:pPr>
      <w:outlineLvl w:val="9"/>
    </w:pPr>
    <w:rPr>
      <w:rFonts w:ascii="Cambria" w:eastAsia="Times New Roman" w:hAnsi="Cambria" w:cs="Times New Roman"/>
      <w:color w:val="365F91"/>
      <w:lang w:val="en-US"/>
    </w:rPr>
  </w:style>
  <w:style w:type="paragraph" w:styleId="TOC1">
    <w:name w:val="toc 1"/>
    <w:basedOn w:val="Normal"/>
    <w:next w:val="Normal"/>
    <w:autoRedefine/>
    <w:uiPriority w:val="39"/>
    <w:unhideWhenUsed/>
    <w:rsid w:val="002A1D02"/>
    <w:pPr>
      <w:tabs>
        <w:tab w:val="right" w:leader="dot" w:pos="9062"/>
      </w:tabs>
      <w:spacing w:after="100"/>
    </w:pPr>
    <w:rPr>
      <w:rFonts w:ascii="Calibri" w:eastAsia="Calibri" w:hAnsi="Calibri" w:cs="Times New Roman"/>
    </w:rPr>
  </w:style>
  <w:style w:type="paragraph" w:styleId="TOC2">
    <w:name w:val="toc 2"/>
    <w:basedOn w:val="Normal"/>
    <w:next w:val="Normal"/>
    <w:autoRedefine/>
    <w:uiPriority w:val="39"/>
    <w:unhideWhenUsed/>
    <w:rsid w:val="006644E7"/>
    <w:pPr>
      <w:tabs>
        <w:tab w:val="left" w:pos="960"/>
        <w:tab w:val="right" w:leader="dot" w:pos="9060"/>
      </w:tabs>
      <w:spacing w:after="100"/>
      <w:ind w:left="142" w:hanging="142"/>
    </w:pPr>
    <w:rPr>
      <w:rFonts w:ascii="Calibri" w:eastAsia="Calibri" w:hAnsi="Calibri" w:cs="Times New Roman"/>
    </w:rPr>
  </w:style>
  <w:style w:type="paragraph" w:customStyle="1" w:styleId="Body">
    <w:name w:val="Body"/>
    <w:rsid w:val="0047670E"/>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GB" w:eastAsia="en-GB"/>
    </w:rPr>
  </w:style>
  <w:style w:type="paragraph" w:styleId="Quote">
    <w:name w:val="Quote"/>
    <w:basedOn w:val="Normal"/>
    <w:next w:val="Normal"/>
    <w:link w:val="QuoteChar"/>
    <w:uiPriority w:val="29"/>
    <w:qFormat/>
    <w:rsid w:val="0047670E"/>
    <w:pPr>
      <w:widowControl/>
    </w:pPr>
    <w:rPr>
      <w:rFonts w:ascii="Calibri" w:eastAsia="Calibri" w:hAnsi="Calibri" w:cs="Times New Roman"/>
      <w:i/>
      <w:iCs/>
      <w:color w:val="000000"/>
      <w:lang w:val="en-ZA" w:eastAsia="en-ZA"/>
    </w:rPr>
  </w:style>
  <w:style w:type="character" w:customStyle="1" w:styleId="QuoteChar">
    <w:name w:val="Quote Char"/>
    <w:basedOn w:val="DefaultParagraphFont"/>
    <w:link w:val="Quote"/>
    <w:uiPriority w:val="29"/>
    <w:rsid w:val="0047670E"/>
    <w:rPr>
      <w:rFonts w:ascii="Calibri" w:eastAsia="Calibri" w:hAnsi="Calibri" w:cs="Times New Roman"/>
      <w:i/>
      <w:iCs/>
      <w:color w:val="000000"/>
      <w:lang w:val="en-ZA" w:eastAsia="en-ZA"/>
    </w:rPr>
  </w:style>
  <w:style w:type="table" w:styleId="TableGrid">
    <w:name w:val="Table Grid"/>
    <w:basedOn w:val="TableNormal"/>
    <w:rsid w:val="0047670E"/>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uiPriority w:val="99"/>
    <w:semiHidden/>
    <w:unhideWhenUsed/>
    <w:rsid w:val="0047670E"/>
    <w:rPr>
      <w:color w:val="808080"/>
      <w:shd w:val="clear" w:color="auto" w:fill="E6E6E6"/>
    </w:rPr>
  </w:style>
  <w:style w:type="paragraph" w:styleId="TOC3">
    <w:name w:val="toc 3"/>
    <w:basedOn w:val="Normal"/>
    <w:next w:val="Normal"/>
    <w:autoRedefine/>
    <w:uiPriority w:val="39"/>
    <w:unhideWhenUsed/>
    <w:rsid w:val="0047670E"/>
    <w:pPr>
      <w:spacing w:after="100"/>
      <w:ind w:left="440"/>
    </w:pPr>
    <w:rPr>
      <w:rFonts w:ascii="Calibri" w:eastAsia="Calibri" w:hAnsi="Calibri" w:cs="Times New Roman"/>
    </w:rPr>
  </w:style>
  <w:style w:type="paragraph" w:styleId="CommentSubject">
    <w:name w:val="annotation subject"/>
    <w:basedOn w:val="CommentText"/>
    <w:next w:val="CommentText"/>
    <w:link w:val="CommentSubjectChar"/>
    <w:semiHidden/>
    <w:unhideWhenUsed/>
    <w:rsid w:val="0047670E"/>
    <w:pPr>
      <w:widowControl w:val="0"/>
      <w:spacing w:after="200"/>
      <w:jc w:val="left"/>
    </w:pPr>
    <w:rPr>
      <w:rFonts w:ascii="Calibri" w:eastAsia="Calibri" w:hAnsi="Calibri"/>
      <w:b/>
      <w:bCs/>
    </w:rPr>
  </w:style>
  <w:style w:type="character" w:customStyle="1" w:styleId="CommentSubjectChar">
    <w:name w:val="Comment Subject Char"/>
    <w:basedOn w:val="CommentTextChar"/>
    <w:link w:val="CommentSubject"/>
    <w:semiHidden/>
    <w:rsid w:val="0047670E"/>
    <w:rPr>
      <w:rFonts w:ascii="Calibri" w:eastAsia="Calibri" w:hAnsi="Calibri" w:cs="Times New Roman"/>
      <w:b/>
      <w:bCs/>
      <w:sz w:val="20"/>
      <w:szCs w:val="20"/>
      <w:lang w:val="en-US"/>
    </w:rPr>
  </w:style>
  <w:style w:type="paragraph" w:styleId="Caption">
    <w:name w:val="caption"/>
    <w:basedOn w:val="Normal"/>
    <w:next w:val="Normal"/>
    <w:unhideWhenUsed/>
    <w:qFormat/>
    <w:rsid w:val="0047670E"/>
    <w:pPr>
      <w:spacing w:line="240" w:lineRule="auto"/>
    </w:pPr>
    <w:rPr>
      <w:rFonts w:ascii="Calibri" w:eastAsia="Calibri" w:hAnsi="Calibri" w:cs="Times New Roman"/>
      <w:i/>
      <w:iCs/>
      <w:color w:val="1F497D"/>
      <w:sz w:val="18"/>
      <w:szCs w:val="18"/>
    </w:rPr>
  </w:style>
  <w:style w:type="paragraph" w:customStyle="1" w:styleId="paragraph">
    <w:name w:val="paragraph"/>
    <w:basedOn w:val="Normal"/>
    <w:rsid w:val="0047670E"/>
    <w:pPr>
      <w:widowControl/>
      <w:spacing w:before="100" w:beforeAutospacing="1" w:after="100" w:afterAutospacing="1" w:line="240" w:lineRule="auto"/>
    </w:pPr>
    <w:rPr>
      <w:rFonts w:ascii="Calibri" w:eastAsia="Calibri" w:hAnsi="Calibri" w:cs="Calibri"/>
      <w:lang w:val="bg-BG" w:eastAsia="bg-BG"/>
    </w:rPr>
  </w:style>
  <w:style w:type="character" w:customStyle="1" w:styleId="normaltextrun">
    <w:name w:val="normaltextrun"/>
    <w:basedOn w:val="DefaultParagraphFont"/>
    <w:rsid w:val="0047670E"/>
  </w:style>
  <w:style w:type="character" w:customStyle="1" w:styleId="eop">
    <w:name w:val="eop"/>
    <w:basedOn w:val="DefaultParagraphFont"/>
    <w:rsid w:val="0047670E"/>
  </w:style>
  <w:style w:type="character" w:customStyle="1" w:styleId="spellingerror">
    <w:name w:val="spellingerror"/>
    <w:basedOn w:val="DefaultParagraphFont"/>
    <w:rsid w:val="0047670E"/>
  </w:style>
  <w:style w:type="paragraph" w:styleId="BodyText">
    <w:name w:val="Body Text"/>
    <w:basedOn w:val="Normal"/>
    <w:link w:val="BodyTextChar"/>
    <w:qFormat/>
    <w:rsid w:val="0047670E"/>
    <w:pPr>
      <w:autoSpaceDE w:val="0"/>
      <w:autoSpaceDN w:val="0"/>
      <w:spacing w:after="0" w:line="240" w:lineRule="auto"/>
    </w:pPr>
    <w:rPr>
      <w:rFonts w:ascii="Times New Roman" w:eastAsia="Times New Roman" w:hAnsi="Times New Roman" w:cs="Times New Roman"/>
      <w:sz w:val="17"/>
      <w:szCs w:val="17"/>
    </w:rPr>
  </w:style>
  <w:style w:type="character" w:customStyle="1" w:styleId="BodyTextChar">
    <w:name w:val="Body Text Char"/>
    <w:basedOn w:val="DefaultParagraphFont"/>
    <w:link w:val="BodyText"/>
    <w:uiPriority w:val="1"/>
    <w:rsid w:val="0047670E"/>
    <w:rPr>
      <w:rFonts w:ascii="Times New Roman" w:eastAsia="Times New Roman" w:hAnsi="Times New Roman" w:cs="Times New Roman"/>
      <w:sz w:val="17"/>
      <w:szCs w:val="17"/>
      <w:lang w:val="en-US"/>
    </w:rPr>
  </w:style>
  <w:style w:type="character" w:styleId="FollowedHyperlink">
    <w:name w:val="FollowedHyperlink"/>
    <w:uiPriority w:val="99"/>
    <w:semiHidden/>
    <w:unhideWhenUsed/>
    <w:rsid w:val="0047670E"/>
    <w:rPr>
      <w:color w:val="800080"/>
      <w:u w:val="single"/>
    </w:rPr>
  </w:style>
  <w:style w:type="paragraph" w:styleId="BodyTextIndent2">
    <w:name w:val="Body Text Indent 2"/>
    <w:basedOn w:val="Normal"/>
    <w:link w:val="BodyTextIndent2Char"/>
    <w:unhideWhenUsed/>
    <w:rsid w:val="00901C22"/>
    <w:pPr>
      <w:widowControl/>
      <w:spacing w:after="120" w:line="480" w:lineRule="auto"/>
      <w:ind w:left="283"/>
    </w:pPr>
    <w:rPr>
      <w:lang w:val="bg-BG"/>
    </w:rPr>
  </w:style>
  <w:style w:type="character" w:customStyle="1" w:styleId="BodyTextIndent2Char">
    <w:name w:val="Body Text Indent 2 Char"/>
    <w:basedOn w:val="DefaultParagraphFont"/>
    <w:link w:val="BodyTextIndent2"/>
    <w:rsid w:val="00901C22"/>
  </w:style>
  <w:style w:type="paragraph" w:styleId="BodyTextIndent">
    <w:name w:val="Body Text Indent"/>
    <w:basedOn w:val="Normal"/>
    <w:link w:val="BodyTextIndentChar"/>
    <w:unhideWhenUsed/>
    <w:rsid w:val="00901C22"/>
    <w:pPr>
      <w:spacing w:after="120"/>
      <w:ind w:left="283"/>
    </w:pPr>
  </w:style>
  <w:style w:type="character" w:customStyle="1" w:styleId="BodyTextIndentChar">
    <w:name w:val="Body Text Indent Char"/>
    <w:basedOn w:val="DefaultParagraphFont"/>
    <w:link w:val="BodyTextIndent"/>
    <w:uiPriority w:val="99"/>
    <w:semiHidden/>
    <w:rsid w:val="00901C22"/>
    <w:rPr>
      <w:lang w:val="en-US"/>
    </w:rPr>
  </w:style>
  <w:style w:type="paragraph" w:customStyle="1" w:styleId="BankNormal">
    <w:name w:val="BankNormal"/>
    <w:basedOn w:val="Normal"/>
    <w:rsid w:val="00901C22"/>
    <w:pPr>
      <w:widowControl/>
      <w:spacing w:after="240" w:line="240" w:lineRule="auto"/>
    </w:pPr>
    <w:rPr>
      <w:rFonts w:ascii="Times New Roman" w:eastAsia="Times New Roman" w:hAnsi="Times New Roman" w:cs="Times New Roman"/>
      <w:sz w:val="24"/>
      <w:szCs w:val="20"/>
    </w:rPr>
  </w:style>
  <w:style w:type="paragraph" w:styleId="ListContinue">
    <w:name w:val="List Continue"/>
    <w:basedOn w:val="Normal"/>
    <w:rsid w:val="00901C22"/>
    <w:pPr>
      <w:widowControl/>
      <w:spacing w:after="120" w:line="240" w:lineRule="auto"/>
      <w:ind w:left="283"/>
    </w:pPr>
    <w:rPr>
      <w:rFonts w:ascii="Times New Roman" w:eastAsia="Times New Roman" w:hAnsi="Times New Roman" w:cs="Times New Roman"/>
      <w:sz w:val="24"/>
      <w:szCs w:val="24"/>
    </w:rPr>
  </w:style>
  <w:style w:type="character" w:customStyle="1" w:styleId="DocID">
    <w:name w:val="DocID"/>
    <w:rsid w:val="007E323A"/>
    <w:rPr>
      <w:rFonts w:cs="Times New Roman"/>
      <w:spacing w:val="-3"/>
      <w:sz w:val="16"/>
    </w:rPr>
  </w:style>
  <w:style w:type="paragraph" w:customStyle="1" w:styleId="TabbedL2">
    <w:name w:val="Tabbed_L2"/>
    <w:basedOn w:val="Normal"/>
    <w:next w:val="Normal"/>
    <w:rsid w:val="007E323A"/>
    <w:pPr>
      <w:widowControl/>
      <w:tabs>
        <w:tab w:val="left" w:pos="2160"/>
      </w:tabs>
      <w:spacing w:after="240" w:line="240" w:lineRule="auto"/>
      <w:ind w:firstLine="1440"/>
      <w:jc w:val="both"/>
    </w:pPr>
    <w:rPr>
      <w:rFonts w:ascii="Times New Roman" w:eastAsia="Times New Roman" w:hAnsi="Times New Roman" w:cs="Times New Roman"/>
      <w:sz w:val="24"/>
      <w:szCs w:val="20"/>
    </w:rPr>
  </w:style>
  <w:style w:type="character" w:customStyle="1" w:styleId="normaltextrun1">
    <w:name w:val="normaltextrun1"/>
    <w:rsid w:val="007E323A"/>
  </w:style>
  <w:style w:type="paragraph" w:customStyle="1" w:styleId="SPDClauseNo">
    <w:name w:val="SPD Clause No"/>
    <w:basedOn w:val="ListNumber2"/>
    <w:qFormat/>
    <w:rsid w:val="00F53A5A"/>
    <w:pPr>
      <w:widowControl/>
      <w:suppressAutoHyphens/>
      <w:spacing w:after="120" w:line="240" w:lineRule="auto"/>
      <w:ind w:left="432" w:hanging="432"/>
      <w:jc w:val="both"/>
    </w:pPr>
    <w:rPr>
      <w:rFonts w:ascii="Times New Roman" w:eastAsia="Times New Roman" w:hAnsi="Times New Roman" w:cs="Times New Roman"/>
      <w:spacing w:val="-2"/>
      <w:sz w:val="24"/>
      <w:szCs w:val="20"/>
    </w:rPr>
  </w:style>
  <w:style w:type="paragraph" w:styleId="ListNumber2">
    <w:name w:val="List Number 2"/>
    <w:basedOn w:val="Normal"/>
    <w:unhideWhenUsed/>
    <w:rsid w:val="00F53A5A"/>
    <w:pPr>
      <w:ind w:left="1080" w:hanging="360"/>
      <w:contextualSpacing/>
    </w:pPr>
  </w:style>
  <w:style w:type="character" w:customStyle="1" w:styleId="Heading8Char">
    <w:name w:val="Heading 8 Char"/>
    <w:basedOn w:val="DefaultParagraphFont"/>
    <w:link w:val="Heading8"/>
    <w:uiPriority w:val="9"/>
    <w:semiHidden/>
    <w:rsid w:val="008B610E"/>
    <w:rPr>
      <w:rFonts w:ascii="Calibri" w:eastAsia="Times New Roman" w:hAnsi="Calibri" w:cs="Times New Roman"/>
      <w:i/>
      <w:iCs/>
      <w:sz w:val="24"/>
      <w:szCs w:val="24"/>
      <w:lang w:val="en-US"/>
    </w:rPr>
  </w:style>
  <w:style w:type="character" w:customStyle="1" w:styleId="ListParagraphChar3">
    <w:name w:val="List Paragraph Char3"/>
    <w:uiPriority w:val="34"/>
    <w:locked/>
    <w:rsid w:val="008B610E"/>
    <w:rPr>
      <w:rFonts w:ascii="Times New Roman" w:eastAsia="Times New Roman" w:hAnsi="Times New Roman"/>
      <w:sz w:val="24"/>
      <w:szCs w:val="24"/>
      <w:lang w:val="en-US" w:eastAsia="en-US"/>
    </w:rPr>
  </w:style>
  <w:style w:type="paragraph" w:styleId="NoSpacing">
    <w:name w:val="No Spacing"/>
    <w:uiPriority w:val="1"/>
    <w:qFormat/>
    <w:rsid w:val="008B610E"/>
    <w:pPr>
      <w:spacing w:after="0" w:line="240" w:lineRule="auto"/>
      <w:jc w:val="both"/>
    </w:pPr>
    <w:rPr>
      <w:rFonts w:ascii="Calibri" w:eastAsia="Times New Roman" w:hAnsi="Calibri" w:cs="Calibri"/>
      <w:lang w:val="en-US"/>
    </w:rPr>
  </w:style>
  <w:style w:type="paragraph" w:styleId="HTMLPreformatted">
    <w:name w:val="HTML Preformatted"/>
    <w:basedOn w:val="Normal"/>
    <w:link w:val="HTMLPreformattedChar"/>
    <w:unhideWhenUsed/>
    <w:rsid w:val="008B610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B610E"/>
    <w:rPr>
      <w:rFonts w:ascii="Courier New" w:eastAsia="Times New Roman" w:hAnsi="Courier New" w:cs="Courier New"/>
      <w:sz w:val="20"/>
      <w:szCs w:val="20"/>
      <w:lang w:val="en-US"/>
    </w:r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next w:val="Normal"/>
    <w:link w:val="FootnoteReference"/>
    <w:rsid w:val="008B610E"/>
    <w:pPr>
      <w:widowControl/>
      <w:overflowPunct w:val="0"/>
      <w:autoSpaceDE w:val="0"/>
      <w:autoSpaceDN w:val="0"/>
      <w:adjustRightInd w:val="0"/>
      <w:spacing w:after="160" w:line="240" w:lineRule="exact"/>
      <w:jc w:val="both"/>
    </w:pPr>
    <w:rPr>
      <w:vertAlign w:val="superscript"/>
      <w:lang w:val="bg-BG"/>
    </w:rPr>
  </w:style>
  <w:style w:type="paragraph" w:styleId="Revision">
    <w:name w:val="Revision"/>
    <w:hidden/>
    <w:uiPriority w:val="99"/>
    <w:semiHidden/>
    <w:rsid w:val="008B610E"/>
    <w:pPr>
      <w:spacing w:after="0" w:line="240" w:lineRule="auto"/>
    </w:pPr>
    <w:rPr>
      <w:rFonts w:ascii="Calibri" w:eastAsia="Times New Roman" w:hAnsi="Calibri" w:cs="Calibri"/>
      <w:lang w:val="en-US"/>
    </w:rPr>
  </w:style>
  <w:style w:type="paragraph" w:customStyle="1" w:styleId="Head02">
    <w:name w:val="Head 0.2"/>
    <w:basedOn w:val="Heading1"/>
    <w:link w:val="Head02Char"/>
    <w:qFormat/>
    <w:rsid w:val="00AA1505"/>
    <w:pPr>
      <w:keepNext w:val="0"/>
      <w:keepLines w:val="0"/>
      <w:widowControl w:val="0"/>
      <w:autoSpaceDE w:val="0"/>
      <w:autoSpaceDN w:val="0"/>
      <w:spacing w:before="480" w:line="240" w:lineRule="auto"/>
      <w:jc w:val="center"/>
    </w:pPr>
    <w:rPr>
      <w:rFonts w:ascii="Times New Roman Bold" w:eastAsia="Times New Roman" w:hAnsi="Times New Roman Bold" w:cs="Times New Roman"/>
      <w:b/>
      <w:smallCaps/>
      <w:color w:val="auto"/>
      <w:sz w:val="36"/>
      <w:szCs w:val="24"/>
      <w:lang w:val="en-US"/>
    </w:rPr>
  </w:style>
  <w:style w:type="paragraph" w:styleId="NormalWeb">
    <w:name w:val="Normal (Web)"/>
    <w:basedOn w:val="Normal"/>
    <w:link w:val="NormalWebChar"/>
    <w:uiPriority w:val="99"/>
    <w:unhideWhenUsed/>
    <w:rsid w:val="00D61B71"/>
    <w:pPr>
      <w:widowControl/>
      <w:spacing w:before="100" w:beforeAutospacing="1" w:after="100" w:afterAutospacing="1" w:line="240" w:lineRule="auto"/>
    </w:pPr>
    <w:rPr>
      <w:rFonts w:ascii="Times New Roman" w:eastAsiaTheme="minorEastAsia" w:hAnsi="Times New Roman" w:cs="Times New Roman"/>
      <w:sz w:val="24"/>
      <w:szCs w:val="24"/>
      <w:lang w:val="en-GB" w:eastAsia="en-GB"/>
    </w:rPr>
  </w:style>
  <w:style w:type="character" w:styleId="Strong">
    <w:name w:val="Strong"/>
    <w:basedOn w:val="DefaultParagraphFont"/>
    <w:uiPriority w:val="22"/>
    <w:qFormat/>
    <w:rsid w:val="00D61B71"/>
    <w:rPr>
      <w:b/>
      <w:bCs/>
    </w:rPr>
  </w:style>
  <w:style w:type="character" w:customStyle="1" w:styleId="NormalWebChar">
    <w:name w:val="Normal (Web) Char"/>
    <w:link w:val="NormalWeb"/>
    <w:uiPriority w:val="99"/>
    <w:rsid w:val="00D61B71"/>
    <w:rPr>
      <w:rFonts w:ascii="Times New Roman" w:eastAsiaTheme="minorEastAsia" w:hAnsi="Times New Roman" w:cs="Times New Roman"/>
      <w:sz w:val="24"/>
      <w:szCs w:val="24"/>
      <w:lang w:val="en-GB" w:eastAsia="en-GB"/>
    </w:rPr>
  </w:style>
  <w:style w:type="paragraph" w:customStyle="1" w:styleId="Style5">
    <w:name w:val="Style 5"/>
    <w:basedOn w:val="Normal"/>
    <w:rsid w:val="00C10675"/>
    <w:pPr>
      <w:autoSpaceDE w:val="0"/>
      <w:autoSpaceDN w:val="0"/>
      <w:spacing w:after="0" w:line="480" w:lineRule="exact"/>
      <w:jc w:val="center"/>
    </w:pPr>
    <w:rPr>
      <w:rFonts w:ascii="Times New Roman" w:eastAsia="Times New Roman" w:hAnsi="Times New Roman" w:cs="Times New Roman"/>
      <w:sz w:val="24"/>
      <w:szCs w:val="24"/>
    </w:rPr>
  </w:style>
  <w:style w:type="paragraph" w:customStyle="1" w:styleId="SectionVIheader">
    <w:name w:val="Section VI header"/>
    <w:basedOn w:val="Normal"/>
    <w:rsid w:val="00C10675"/>
    <w:pPr>
      <w:tabs>
        <w:tab w:val="left" w:leader="dot" w:pos="8748"/>
      </w:tabs>
      <w:autoSpaceDE w:val="0"/>
      <w:autoSpaceDN w:val="0"/>
      <w:spacing w:after="240" w:line="240" w:lineRule="auto"/>
      <w:jc w:val="center"/>
    </w:pPr>
    <w:rPr>
      <w:rFonts w:ascii="Times New Roman" w:eastAsia="Times New Roman" w:hAnsi="Times New Roman" w:cs="Times New Roman"/>
      <w:b/>
      <w:spacing w:val="-2"/>
      <w:sz w:val="36"/>
      <w:szCs w:val="24"/>
    </w:rPr>
  </w:style>
  <w:style w:type="paragraph" w:customStyle="1" w:styleId="Style11">
    <w:name w:val="Style 11"/>
    <w:basedOn w:val="Normal"/>
    <w:rsid w:val="00746404"/>
    <w:pPr>
      <w:autoSpaceDE w:val="0"/>
      <w:autoSpaceDN w:val="0"/>
      <w:spacing w:after="0" w:line="384" w:lineRule="atLeast"/>
    </w:pPr>
    <w:rPr>
      <w:rFonts w:ascii="Times New Roman" w:eastAsia="Times New Roman" w:hAnsi="Times New Roman" w:cs="Times New Roman"/>
      <w:sz w:val="24"/>
      <w:szCs w:val="24"/>
    </w:rPr>
  </w:style>
  <w:style w:type="paragraph" w:customStyle="1" w:styleId="SubHead">
    <w:name w:val="SubHead"/>
    <w:basedOn w:val="Normal"/>
    <w:next w:val="Body"/>
    <w:rsid w:val="00BF445F"/>
    <w:pPr>
      <w:keepNext/>
      <w:widowControl/>
      <w:spacing w:before="120" w:after="60" w:line="290" w:lineRule="auto"/>
      <w:jc w:val="both"/>
      <w:outlineLvl w:val="0"/>
    </w:pPr>
    <w:rPr>
      <w:rFonts w:ascii="Arial" w:eastAsia="Times New Roman" w:hAnsi="Arial" w:cs="Times New Roman"/>
      <w:b/>
      <w:kern w:val="21"/>
      <w:sz w:val="21"/>
      <w:szCs w:val="24"/>
      <w:lang w:val="en-GB" w:eastAsia="en-GB"/>
    </w:rPr>
  </w:style>
  <w:style w:type="paragraph" w:customStyle="1" w:styleId="bullet1">
    <w:name w:val="bullet 1"/>
    <w:basedOn w:val="Normal"/>
    <w:rsid w:val="00BF445F"/>
    <w:pPr>
      <w:widowControl/>
      <w:numPr>
        <w:numId w:val="18"/>
      </w:numPr>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AONormal">
    <w:name w:val="AONormal"/>
    <w:uiPriority w:val="29"/>
    <w:qFormat/>
    <w:rsid w:val="00BF445F"/>
    <w:pPr>
      <w:spacing w:after="0" w:line="260" w:lineRule="atLeast"/>
    </w:pPr>
    <w:rPr>
      <w:rFonts w:ascii="Times New Roman" w:eastAsia="SimSun" w:hAnsi="Times New Roman" w:cs="Times New Roman"/>
      <w:lang w:val="en-US"/>
    </w:rPr>
  </w:style>
  <w:style w:type="paragraph" w:customStyle="1" w:styleId="PB">
    <w:name w:val="PB"/>
    <w:basedOn w:val="Normal"/>
    <w:link w:val="PBChar"/>
    <w:rsid w:val="00425637"/>
    <w:pPr>
      <w:widowControl/>
      <w:tabs>
        <w:tab w:val="left" w:pos="1152"/>
        <w:tab w:val="left" w:pos="1584"/>
        <w:tab w:val="left" w:pos="2016"/>
        <w:tab w:val="left" w:pos="2448"/>
        <w:tab w:val="left" w:pos="2880"/>
        <w:tab w:val="left" w:pos="3312"/>
      </w:tabs>
      <w:adjustRightInd w:val="0"/>
      <w:spacing w:before="120" w:after="120" w:line="240" w:lineRule="auto"/>
      <w:ind w:left="1151"/>
      <w:jc w:val="both"/>
    </w:pPr>
    <w:rPr>
      <w:rFonts w:ascii="Arial" w:eastAsia="Times New Roman" w:hAnsi="Arial" w:cs="Arial"/>
    </w:rPr>
  </w:style>
  <w:style w:type="character" w:customStyle="1" w:styleId="PBChar">
    <w:name w:val="PB Char"/>
    <w:link w:val="PB"/>
    <w:rsid w:val="00425637"/>
    <w:rPr>
      <w:rFonts w:ascii="Arial" w:eastAsia="Times New Roman" w:hAnsi="Arial" w:cs="Arial"/>
      <w:lang w:val="en-US"/>
    </w:rPr>
  </w:style>
  <w:style w:type="character" w:customStyle="1" w:styleId="Head02Char">
    <w:name w:val="Head 0.2 Char"/>
    <w:basedOn w:val="DefaultParagraphFont"/>
    <w:link w:val="Head02"/>
    <w:rsid w:val="006149C8"/>
    <w:rPr>
      <w:rFonts w:ascii="Times New Roman Bold" w:eastAsia="Times New Roman" w:hAnsi="Times New Roman Bold" w:cs="Times New Roman"/>
      <w:b/>
      <w:smallCaps/>
      <w:sz w:val="36"/>
      <w:szCs w:val="24"/>
      <w:lang w:val="en-US"/>
    </w:rPr>
  </w:style>
  <w:style w:type="paragraph" w:customStyle="1" w:styleId="EvaluationCriteria">
    <w:name w:val="Evaluation Criteria"/>
    <w:basedOn w:val="Normal"/>
    <w:next w:val="Normal"/>
    <w:uiPriority w:val="99"/>
    <w:qFormat/>
    <w:rsid w:val="00B53857"/>
    <w:pPr>
      <w:widowControl/>
      <w:adjustRightInd w:val="0"/>
      <w:spacing w:before="60" w:after="60" w:line="240" w:lineRule="auto"/>
    </w:pPr>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rsid w:val="00D80438"/>
    <w:rPr>
      <w:rFonts w:eastAsia="Times New Roman" w:cstheme="minorHAnsi"/>
      <w:b/>
      <w:color w:val="000000" w:themeColor="text1"/>
      <w:sz w:val="20"/>
      <w:szCs w:val="20"/>
      <w:lang w:val="en-US"/>
    </w:rPr>
  </w:style>
  <w:style w:type="character" w:customStyle="1" w:styleId="Heading6Char">
    <w:name w:val="Heading 6 Char"/>
    <w:basedOn w:val="DefaultParagraphFont"/>
    <w:link w:val="Heading6"/>
    <w:rsid w:val="00D80438"/>
    <w:rPr>
      <w:rFonts w:eastAsia="Times New Roman" w:cstheme="minorHAnsi"/>
      <w:b/>
      <w:bCs/>
      <w:color w:val="000000" w:themeColor="text1"/>
      <w:sz w:val="20"/>
      <w:szCs w:val="20"/>
      <w:lang w:val="en-US"/>
    </w:rPr>
  </w:style>
  <w:style w:type="character" w:customStyle="1" w:styleId="Heading7Char">
    <w:name w:val="Heading 7 Char"/>
    <w:basedOn w:val="DefaultParagraphFont"/>
    <w:link w:val="Heading7"/>
    <w:rsid w:val="00D80438"/>
    <w:rPr>
      <w:rFonts w:eastAsia="Times New Roman" w:cstheme="minorHAnsi"/>
      <w:b/>
      <w:bCs/>
      <w:color w:val="000000" w:themeColor="text1"/>
      <w:sz w:val="20"/>
      <w:szCs w:val="20"/>
      <w:lang w:val="en-US"/>
    </w:rPr>
  </w:style>
  <w:style w:type="character" w:customStyle="1" w:styleId="Heading9Char">
    <w:name w:val="Heading 9 Char"/>
    <w:basedOn w:val="DefaultParagraphFont"/>
    <w:link w:val="Heading9"/>
    <w:rsid w:val="00D80438"/>
    <w:rPr>
      <w:rFonts w:eastAsia="Times New Roman" w:cstheme="minorHAnsi"/>
      <w:bCs/>
      <w:i/>
      <w:color w:val="000000" w:themeColor="text1"/>
      <w:sz w:val="20"/>
      <w:szCs w:val="20"/>
      <w:lang w:val="en-US"/>
    </w:rPr>
  </w:style>
  <w:style w:type="paragraph" w:styleId="NormalIndent">
    <w:name w:val="Normal Indent"/>
    <w:basedOn w:val="Normal"/>
    <w:rsid w:val="00D80438"/>
    <w:pPr>
      <w:widowControl/>
      <w:spacing w:after="0" w:line="240" w:lineRule="auto"/>
      <w:ind w:left="720"/>
    </w:pPr>
    <w:rPr>
      <w:rFonts w:eastAsia="Times New Roman" w:cstheme="minorHAnsi"/>
      <w:bCs/>
      <w:color w:val="000000" w:themeColor="text1"/>
      <w:sz w:val="20"/>
      <w:szCs w:val="20"/>
    </w:rPr>
  </w:style>
  <w:style w:type="paragraph" w:styleId="TOC8">
    <w:name w:val="toc 8"/>
    <w:basedOn w:val="Normal"/>
    <w:next w:val="Normal"/>
    <w:semiHidden/>
    <w:rsid w:val="00D80438"/>
    <w:pPr>
      <w:widowControl/>
      <w:tabs>
        <w:tab w:val="right" w:pos="9639"/>
      </w:tabs>
      <w:spacing w:after="0" w:line="240" w:lineRule="auto"/>
      <w:ind w:left="1440"/>
    </w:pPr>
    <w:rPr>
      <w:rFonts w:eastAsia="Times New Roman" w:cstheme="minorHAnsi"/>
      <w:bCs/>
      <w:color w:val="000000" w:themeColor="text1"/>
      <w:sz w:val="18"/>
      <w:szCs w:val="20"/>
    </w:rPr>
  </w:style>
  <w:style w:type="paragraph" w:styleId="TOC7">
    <w:name w:val="toc 7"/>
    <w:basedOn w:val="Normal"/>
    <w:next w:val="Normal"/>
    <w:semiHidden/>
    <w:rsid w:val="00D80438"/>
    <w:pPr>
      <w:widowControl/>
      <w:tabs>
        <w:tab w:val="right" w:pos="9639"/>
      </w:tabs>
      <w:spacing w:after="0" w:line="240" w:lineRule="auto"/>
      <w:ind w:left="1200"/>
    </w:pPr>
    <w:rPr>
      <w:rFonts w:eastAsia="Times New Roman" w:cstheme="minorHAnsi"/>
      <w:bCs/>
      <w:color w:val="000000" w:themeColor="text1"/>
      <w:sz w:val="18"/>
      <w:szCs w:val="20"/>
    </w:rPr>
  </w:style>
  <w:style w:type="paragraph" w:styleId="TOC6">
    <w:name w:val="toc 6"/>
    <w:basedOn w:val="Normal"/>
    <w:next w:val="Normal"/>
    <w:semiHidden/>
    <w:rsid w:val="00D80438"/>
    <w:pPr>
      <w:widowControl/>
      <w:tabs>
        <w:tab w:val="right" w:pos="9639"/>
      </w:tabs>
      <w:spacing w:after="0" w:line="240" w:lineRule="auto"/>
      <w:ind w:left="960"/>
    </w:pPr>
    <w:rPr>
      <w:rFonts w:eastAsia="Times New Roman" w:cstheme="minorHAnsi"/>
      <w:bCs/>
      <w:color w:val="000000" w:themeColor="text1"/>
      <w:sz w:val="18"/>
      <w:szCs w:val="20"/>
    </w:rPr>
  </w:style>
  <w:style w:type="paragraph" w:styleId="TOC5">
    <w:name w:val="toc 5"/>
    <w:basedOn w:val="Normal"/>
    <w:next w:val="Normal"/>
    <w:semiHidden/>
    <w:rsid w:val="00D80438"/>
    <w:pPr>
      <w:widowControl/>
      <w:tabs>
        <w:tab w:val="right" w:pos="9639"/>
      </w:tabs>
      <w:spacing w:after="0" w:line="240" w:lineRule="auto"/>
      <w:ind w:hanging="1152"/>
    </w:pPr>
    <w:rPr>
      <w:rFonts w:eastAsia="Times New Roman" w:cstheme="minorHAnsi"/>
      <w:bCs/>
      <w:noProof/>
      <w:color w:val="000000" w:themeColor="text1"/>
      <w:sz w:val="20"/>
      <w:szCs w:val="24"/>
    </w:rPr>
  </w:style>
  <w:style w:type="paragraph" w:styleId="TOC4">
    <w:name w:val="toc 4"/>
    <w:basedOn w:val="Normal"/>
    <w:next w:val="Normal"/>
    <w:semiHidden/>
    <w:rsid w:val="00D80438"/>
    <w:pPr>
      <w:widowControl/>
      <w:tabs>
        <w:tab w:val="left" w:pos="1152"/>
        <w:tab w:val="right" w:pos="9639"/>
      </w:tabs>
      <w:spacing w:after="0" w:line="240" w:lineRule="auto"/>
      <w:ind w:hanging="1152"/>
    </w:pPr>
    <w:rPr>
      <w:rFonts w:eastAsia="Times New Roman" w:cstheme="minorHAnsi"/>
      <w:bCs/>
      <w:noProof/>
      <w:color w:val="000000" w:themeColor="text1"/>
      <w:sz w:val="20"/>
      <w:szCs w:val="24"/>
    </w:rPr>
  </w:style>
  <w:style w:type="paragraph" w:styleId="Index7">
    <w:name w:val="index 7"/>
    <w:basedOn w:val="Normal"/>
    <w:next w:val="Normal"/>
    <w:semiHidden/>
    <w:rsid w:val="00D80438"/>
    <w:pPr>
      <w:widowControl/>
      <w:tabs>
        <w:tab w:val="right" w:leader="dot" w:pos="10092"/>
      </w:tabs>
      <w:spacing w:after="0" w:line="240" w:lineRule="auto"/>
      <w:ind w:left="1820" w:hanging="260"/>
    </w:pPr>
    <w:rPr>
      <w:rFonts w:eastAsia="Times New Roman" w:cstheme="minorHAnsi"/>
      <w:bCs/>
      <w:color w:val="000000" w:themeColor="text1"/>
      <w:sz w:val="20"/>
      <w:szCs w:val="20"/>
    </w:rPr>
  </w:style>
  <w:style w:type="paragraph" w:styleId="Index6">
    <w:name w:val="index 6"/>
    <w:basedOn w:val="Normal"/>
    <w:next w:val="Normal"/>
    <w:semiHidden/>
    <w:rsid w:val="00D80438"/>
    <w:pPr>
      <w:widowControl/>
      <w:tabs>
        <w:tab w:val="right" w:leader="dot" w:pos="10092"/>
      </w:tabs>
      <w:spacing w:after="0" w:line="240" w:lineRule="auto"/>
      <w:ind w:left="1560" w:hanging="260"/>
    </w:pPr>
    <w:rPr>
      <w:rFonts w:eastAsia="Times New Roman" w:cstheme="minorHAnsi"/>
      <w:bCs/>
      <w:color w:val="000000" w:themeColor="text1"/>
      <w:sz w:val="20"/>
      <w:szCs w:val="20"/>
    </w:rPr>
  </w:style>
  <w:style w:type="paragraph" w:styleId="Index5">
    <w:name w:val="index 5"/>
    <w:basedOn w:val="Normal"/>
    <w:next w:val="Normal"/>
    <w:semiHidden/>
    <w:rsid w:val="00D80438"/>
    <w:pPr>
      <w:widowControl/>
      <w:tabs>
        <w:tab w:val="right" w:leader="dot" w:pos="10092"/>
      </w:tabs>
      <w:spacing w:after="0" w:line="240" w:lineRule="auto"/>
      <w:ind w:left="1440" w:hanging="274"/>
    </w:pPr>
    <w:rPr>
      <w:rFonts w:eastAsia="Times New Roman" w:cstheme="minorHAnsi"/>
      <w:bCs/>
      <w:color w:val="000000" w:themeColor="text1"/>
      <w:sz w:val="20"/>
      <w:szCs w:val="20"/>
    </w:rPr>
  </w:style>
  <w:style w:type="paragraph" w:styleId="Index4">
    <w:name w:val="index 4"/>
    <w:basedOn w:val="Normal"/>
    <w:next w:val="Normal"/>
    <w:semiHidden/>
    <w:rsid w:val="00D80438"/>
    <w:pPr>
      <w:widowControl/>
      <w:tabs>
        <w:tab w:val="right" w:leader="dot" w:pos="10092"/>
      </w:tabs>
      <w:spacing w:after="0" w:line="240" w:lineRule="auto"/>
      <w:ind w:left="1040" w:hanging="260"/>
    </w:pPr>
    <w:rPr>
      <w:rFonts w:eastAsia="Times New Roman" w:cstheme="minorHAnsi"/>
      <w:bCs/>
      <w:color w:val="000000" w:themeColor="text1"/>
      <w:sz w:val="20"/>
      <w:szCs w:val="20"/>
    </w:rPr>
  </w:style>
  <w:style w:type="paragraph" w:styleId="Index3">
    <w:name w:val="index 3"/>
    <w:basedOn w:val="Normal"/>
    <w:next w:val="Normal"/>
    <w:semiHidden/>
    <w:rsid w:val="00D80438"/>
    <w:pPr>
      <w:widowControl/>
      <w:tabs>
        <w:tab w:val="right" w:leader="dot" w:pos="10092"/>
      </w:tabs>
      <w:spacing w:after="0" w:line="240" w:lineRule="auto"/>
      <w:ind w:left="780" w:hanging="260"/>
    </w:pPr>
    <w:rPr>
      <w:rFonts w:eastAsia="Times New Roman" w:cstheme="minorHAnsi"/>
      <w:bCs/>
      <w:color w:val="000000" w:themeColor="text1"/>
      <w:sz w:val="20"/>
      <w:szCs w:val="20"/>
    </w:rPr>
  </w:style>
  <w:style w:type="paragraph" w:styleId="Index2">
    <w:name w:val="index 2"/>
    <w:basedOn w:val="Normal"/>
    <w:next w:val="Normal"/>
    <w:semiHidden/>
    <w:rsid w:val="00D80438"/>
    <w:pPr>
      <w:widowControl/>
      <w:tabs>
        <w:tab w:val="right" w:leader="dot" w:pos="10092"/>
      </w:tabs>
      <w:spacing w:after="0" w:line="240" w:lineRule="auto"/>
      <w:ind w:left="520" w:hanging="260"/>
    </w:pPr>
    <w:rPr>
      <w:rFonts w:eastAsia="Times New Roman" w:cstheme="minorHAnsi"/>
      <w:bCs/>
      <w:color w:val="000000" w:themeColor="text1"/>
      <w:sz w:val="20"/>
      <w:szCs w:val="20"/>
    </w:rPr>
  </w:style>
  <w:style w:type="paragraph" w:styleId="Index1">
    <w:name w:val="index 1"/>
    <w:basedOn w:val="Normal"/>
    <w:next w:val="Normal"/>
    <w:semiHidden/>
    <w:rsid w:val="00D80438"/>
    <w:pPr>
      <w:widowControl/>
      <w:tabs>
        <w:tab w:val="right" w:leader="dot" w:pos="10092"/>
      </w:tabs>
      <w:spacing w:after="0" w:line="240" w:lineRule="auto"/>
      <w:ind w:left="260" w:hanging="260"/>
    </w:pPr>
    <w:rPr>
      <w:rFonts w:eastAsia="Times New Roman" w:cstheme="minorHAnsi"/>
      <w:bCs/>
      <w:color w:val="000000" w:themeColor="text1"/>
      <w:sz w:val="20"/>
      <w:szCs w:val="20"/>
    </w:rPr>
  </w:style>
  <w:style w:type="character" w:styleId="LineNumber">
    <w:name w:val="line number"/>
    <w:basedOn w:val="DefaultParagraphFont"/>
    <w:rsid w:val="00D80438"/>
  </w:style>
  <w:style w:type="paragraph" w:styleId="IndexHeading">
    <w:name w:val="index heading"/>
    <w:basedOn w:val="Normal"/>
    <w:next w:val="Index1"/>
    <w:semiHidden/>
    <w:rsid w:val="00D80438"/>
    <w:pPr>
      <w:widowControl/>
      <w:tabs>
        <w:tab w:val="right" w:leader="dot" w:pos="5415"/>
        <w:tab w:val="left" w:pos="5556"/>
        <w:tab w:val="left" w:pos="6691"/>
        <w:tab w:val="left" w:pos="10092"/>
      </w:tabs>
      <w:spacing w:before="120" w:after="120" w:line="240" w:lineRule="auto"/>
    </w:pPr>
    <w:rPr>
      <w:rFonts w:eastAsia="Times New Roman" w:cstheme="minorHAnsi"/>
      <w:b/>
      <w:bCs/>
      <w:i/>
      <w:color w:val="000000" w:themeColor="text1"/>
      <w:sz w:val="20"/>
      <w:szCs w:val="20"/>
    </w:rPr>
  </w:style>
  <w:style w:type="paragraph" w:styleId="TableofFigures">
    <w:name w:val="table of figures"/>
    <w:basedOn w:val="Normal"/>
    <w:next w:val="Normal"/>
    <w:semiHidden/>
    <w:rsid w:val="00D80438"/>
    <w:pPr>
      <w:widowControl/>
      <w:tabs>
        <w:tab w:val="right" w:pos="10092"/>
      </w:tabs>
      <w:spacing w:after="0" w:line="240" w:lineRule="auto"/>
      <w:jc w:val="center"/>
    </w:pPr>
    <w:rPr>
      <w:rFonts w:eastAsia="Times New Roman" w:cstheme="minorHAnsi"/>
      <w:b/>
      <w:bCs/>
      <w:i/>
      <w:color w:val="000000" w:themeColor="text1"/>
      <w:sz w:val="20"/>
      <w:szCs w:val="20"/>
    </w:rPr>
  </w:style>
  <w:style w:type="paragraph" w:styleId="Index8">
    <w:name w:val="index 8"/>
    <w:basedOn w:val="Normal"/>
    <w:next w:val="Normal"/>
    <w:semiHidden/>
    <w:rsid w:val="00D80438"/>
    <w:pPr>
      <w:widowControl/>
      <w:tabs>
        <w:tab w:val="right" w:leader="dot" w:pos="10092"/>
      </w:tabs>
      <w:spacing w:after="0" w:line="240" w:lineRule="auto"/>
      <w:ind w:left="2080" w:hanging="260"/>
    </w:pPr>
    <w:rPr>
      <w:rFonts w:eastAsia="Times New Roman" w:cstheme="minorHAnsi"/>
      <w:bCs/>
      <w:color w:val="000000" w:themeColor="text1"/>
      <w:sz w:val="20"/>
      <w:szCs w:val="20"/>
    </w:rPr>
  </w:style>
  <w:style w:type="paragraph" w:styleId="Index9">
    <w:name w:val="index 9"/>
    <w:basedOn w:val="Normal"/>
    <w:next w:val="Normal"/>
    <w:semiHidden/>
    <w:rsid w:val="00D80438"/>
    <w:pPr>
      <w:widowControl/>
      <w:tabs>
        <w:tab w:val="right" w:leader="dot" w:pos="10092"/>
      </w:tabs>
      <w:spacing w:after="0" w:line="240" w:lineRule="auto"/>
      <w:ind w:left="2340" w:hanging="260"/>
    </w:pPr>
    <w:rPr>
      <w:rFonts w:eastAsia="Times New Roman" w:cstheme="minorHAnsi"/>
      <w:bCs/>
      <w:color w:val="000000" w:themeColor="text1"/>
      <w:sz w:val="20"/>
      <w:szCs w:val="20"/>
    </w:rPr>
  </w:style>
  <w:style w:type="paragraph" w:styleId="TOC9">
    <w:name w:val="toc 9"/>
    <w:basedOn w:val="Normal"/>
    <w:next w:val="Normal"/>
    <w:semiHidden/>
    <w:rsid w:val="00D80438"/>
    <w:pPr>
      <w:widowControl/>
      <w:tabs>
        <w:tab w:val="right" w:pos="9639"/>
      </w:tabs>
      <w:spacing w:after="0" w:line="240" w:lineRule="auto"/>
      <w:ind w:left="1680"/>
    </w:pPr>
    <w:rPr>
      <w:rFonts w:eastAsia="Times New Roman" w:cstheme="minorHAnsi"/>
      <w:bCs/>
      <w:color w:val="000000" w:themeColor="text1"/>
      <w:sz w:val="18"/>
      <w:szCs w:val="20"/>
    </w:rPr>
  </w:style>
  <w:style w:type="character" w:styleId="PageNumber">
    <w:name w:val="page number"/>
    <w:basedOn w:val="DefaultParagraphFont"/>
    <w:rsid w:val="00D80438"/>
  </w:style>
  <w:style w:type="paragraph" w:styleId="BlockText">
    <w:name w:val="Block Text"/>
    <w:basedOn w:val="Normal"/>
    <w:uiPriority w:val="99"/>
    <w:rsid w:val="00D80438"/>
    <w:pPr>
      <w:widowControl/>
      <w:spacing w:after="0" w:line="240" w:lineRule="auto"/>
      <w:ind w:left="567" w:right="367"/>
    </w:pPr>
    <w:rPr>
      <w:rFonts w:ascii="Helvetica 65 Medium" w:eastAsia="Times New Roman" w:hAnsi="Helvetica 65 Medium" w:cstheme="minorHAnsi"/>
      <w:bCs/>
      <w:color w:val="000000" w:themeColor="text1"/>
      <w:sz w:val="20"/>
      <w:szCs w:val="20"/>
    </w:rPr>
  </w:style>
  <w:style w:type="paragraph" w:styleId="BodyText2">
    <w:name w:val="Body Text 2"/>
    <w:basedOn w:val="Normal"/>
    <w:link w:val="BodyText2Char"/>
    <w:rsid w:val="00D8043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pPr>
    <w:rPr>
      <w:rFonts w:ascii="Palatino" w:eastAsia="Times New Roman" w:hAnsi="Palatino" w:cstheme="minorHAnsi"/>
      <w:bCs/>
      <w:color w:val="000000" w:themeColor="text1"/>
      <w:sz w:val="20"/>
      <w:szCs w:val="20"/>
    </w:rPr>
  </w:style>
  <w:style w:type="character" w:customStyle="1" w:styleId="BodyText2Char">
    <w:name w:val="Body Text 2 Char"/>
    <w:basedOn w:val="DefaultParagraphFont"/>
    <w:link w:val="BodyText2"/>
    <w:rsid w:val="00D80438"/>
    <w:rPr>
      <w:rFonts w:ascii="Palatino" w:eastAsia="Times New Roman" w:hAnsi="Palatino" w:cstheme="minorHAnsi"/>
      <w:bCs/>
      <w:color w:val="000000" w:themeColor="text1"/>
      <w:sz w:val="20"/>
      <w:szCs w:val="20"/>
      <w:lang w:val="en-US"/>
    </w:rPr>
  </w:style>
  <w:style w:type="paragraph" w:styleId="BodyText3">
    <w:name w:val="Body Text 3"/>
    <w:basedOn w:val="Normal"/>
    <w:link w:val="BodyText3Char"/>
    <w:rsid w:val="00D80438"/>
    <w:pPr>
      <w:widowControl/>
      <w:spacing w:after="120" w:line="240" w:lineRule="auto"/>
    </w:pPr>
    <w:rPr>
      <w:rFonts w:eastAsia="Times New Roman" w:cstheme="minorHAnsi"/>
      <w:bCs/>
      <w:color w:val="000000" w:themeColor="text1"/>
      <w:sz w:val="16"/>
      <w:szCs w:val="16"/>
    </w:rPr>
  </w:style>
  <w:style w:type="character" w:customStyle="1" w:styleId="BodyText3Char">
    <w:name w:val="Body Text 3 Char"/>
    <w:basedOn w:val="DefaultParagraphFont"/>
    <w:link w:val="BodyText3"/>
    <w:rsid w:val="00D80438"/>
    <w:rPr>
      <w:rFonts w:eastAsia="Times New Roman" w:cstheme="minorHAnsi"/>
      <w:bCs/>
      <w:color w:val="000000" w:themeColor="text1"/>
      <w:sz w:val="16"/>
      <w:szCs w:val="16"/>
      <w:lang w:val="en-US"/>
    </w:rPr>
  </w:style>
  <w:style w:type="paragraph" w:styleId="BodyTextFirstIndent">
    <w:name w:val="Body Text First Indent"/>
    <w:basedOn w:val="BodyText"/>
    <w:link w:val="BodyTextFirstIndentChar"/>
    <w:rsid w:val="00D80438"/>
    <w:pPr>
      <w:widowControl/>
      <w:autoSpaceDE/>
      <w:autoSpaceDN/>
      <w:spacing w:after="120"/>
      <w:ind w:firstLine="210"/>
    </w:pPr>
    <w:rPr>
      <w:rFonts w:asciiTheme="minorHAnsi" w:hAnsiTheme="minorHAnsi" w:cstheme="minorHAnsi"/>
      <w:bCs/>
      <w:color w:val="000000" w:themeColor="text1"/>
      <w:sz w:val="20"/>
      <w:szCs w:val="20"/>
    </w:rPr>
  </w:style>
  <w:style w:type="character" w:customStyle="1" w:styleId="BodyTextFirstIndentChar">
    <w:name w:val="Body Text First Indent Char"/>
    <w:basedOn w:val="BodyTextChar"/>
    <w:link w:val="BodyTextFirstIndent"/>
    <w:rsid w:val="00D80438"/>
    <w:rPr>
      <w:rFonts w:ascii="Times New Roman" w:eastAsia="Times New Roman" w:hAnsi="Times New Roman" w:cstheme="minorHAnsi"/>
      <w:bCs/>
      <w:color w:val="000000" w:themeColor="text1"/>
      <w:sz w:val="20"/>
      <w:szCs w:val="20"/>
      <w:lang w:val="en-US"/>
    </w:rPr>
  </w:style>
  <w:style w:type="paragraph" w:styleId="BodyTextFirstIndent2">
    <w:name w:val="Body Text First Indent 2"/>
    <w:basedOn w:val="BodyTextIndent"/>
    <w:link w:val="BodyTextFirstIndent2Char"/>
    <w:rsid w:val="00D80438"/>
    <w:pPr>
      <w:widowControl/>
      <w:spacing w:line="240" w:lineRule="auto"/>
      <w:ind w:firstLine="210"/>
    </w:pPr>
    <w:rPr>
      <w:rFonts w:eastAsia="Times New Roman" w:cstheme="minorHAnsi"/>
      <w:bCs/>
      <w:color w:val="000000" w:themeColor="text1"/>
      <w:sz w:val="20"/>
      <w:szCs w:val="20"/>
    </w:rPr>
  </w:style>
  <w:style w:type="character" w:customStyle="1" w:styleId="BodyTextFirstIndent2Char">
    <w:name w:val="Body Text First Indent 2 Char"/>
    <w:basedOn w:val="BodyTextIndentChar"/>
    <w:link w:val="BodyTextFirstIndent2"/>
    <w:rsid w:val="00D80438"/>
    <w:rPr>
      <w:rFonts w:eastAsia="Times New Roman" w:cstheme="minorHAnsi"/>
      <w:bCs/>
      <w:color w:val="000000" w:themeColor="text1"/>
      <w:sz w:val="20"/>
      <w:szCs w:val="20"/>
      <w:lang w:val="en-US"/>
    </w:rPr>
  </w:style>
  <w:style w:type="paragraph" w:styleId="BodyTextIndent3">
    <w:name w:val="Body Text Indent 3"/>
    <w:basedOn w:val="Normal"/>
    <w:link w:val="BodyTextIndent3Char"/>
    <w:rsid w:val="00D80438"/>
    <w:pPr>
      <w:widowControl/>
      <w:spacing w:after="120" w:line="240" w:lineRule="auto"/>
      <w:ind w:left="283"/>
    </w:pPr>
    <w:rPr>
      <w:rFonts w:eastAsia="Times New Roman" w:cstheme="minorHAnsi"/>
      <w:bCs/>
      <w:color w:val="000000" w:themeColor="text1"/>
      <w:sz w:val="16"/>
      <w:szCs w:val="16"/>
    </w:rPr>
  </w:style>
  <w:style w:type="character" w:customStyle="1" w:styleId="BodyTextIndent3Char">
    <w:name w:val="Body Text Indent 3 Char"/>
    <w:basedOn w:val="DefaultParagraphFont"/>
    <w:link w:val="BodyTextIndent3"/>
    <w:rsid w:val="00D80438"/>
    <w:rPr>
      <w:rFonts w:eastAsia="Times New Roman" w:cstheme="minorHAnsi"/>
      <w:bCs/>
      <w:color w:val="000000" w:themeColor="text1"/>
      <w:sz w:val="16"/>
      <w:szCs w:val="16"/>
      <w:lang w:val="en-US"/>
    </w:rPr>
  </w:style>
  <w:style w:type="paragraph" w:styleId="Closing">
    <w:name w:val="Closing"/>
    <w:basedOn w:val="Normal"/>
    <w:link w:val="ClosingChar"/>
    <w:rsid w:val="00D80438"/>
    <w:pPr>
      <w:widowControl/>
      <w:spacing w:after="0" w:line="240" w:lineRule="auto"/>
      <w:ind w:left="4252"/>
    </w:pPr>
    <w:rPr>
      <w:rFonts w:eastAsia="Times New Roman" w:cstheme="minorHAnsi"/>
      <w:bCs/>
      <w:color w:val="000000" w:themeColor="text1"/>
      <w:sz w:val="20"/>
      <w:szCs w:val="20"/>
    </w:rPr>
  </w:style>
  <w:style w:type="character" w:customStyle="1" w:styleId="ClosingChar">
    <w:name w:val="Closing Char"/>
    <w:basedOn w:val="DefaultParagraphFont"/>
    <w:link w:val="Closing"/>
    <w:rsid w:val="00D80438"/>
    <w:rPr>
      <w:rFonts w:eastAsia="Times New Roman" w:cstheme="minorHAnsi"/>
      <w:bCs/>
      <w:color w:val="000000" w:themeColor="text1"/>
      <w:sz w:val="20"/>
      <w:szCs w:val="20"/>
      <w:lang w:val="en-US"/>
    </w:rPr>
  </w:style>
  <w:style w:type="paragraph" w:styleId="Date">
    <w:name w:val="Date"/>
    <w:basedOn w:val="Normal"/>
    <w:next w:val="Normal"/>
    <w:link w:val="DateChar"/>
    <w:rsid w:val="00D80438"/>
    <w:pPr>
      <w:widowControl/>
      <w:spacing w:after="0" w:line="240" w:lineRule="auto"/>
    </w:pPr>
    <w:rPr>
      <w:rFonts w:eastAsia="Times New Roman" w:cstheme="minorHAnsi"/>
      <w:bCs/>
      <w:color w:val="000000" w:themeColor="text1"/>
      <w:sz w:val="20"/>
      <w:szCs w:val="20"/>
    </w:rPr>
  </w:style>
  <w:style w:type="character" w:customStyle="1" w:styleId="DateChar">
    <w:name w:val="Date Char"/>
    <w:basedOn w:val="DefaultParagraphFont"/>
    <w:link w:val="Date"/>
    <w:rsid w:val="00D80438"/>
    <w:rPr>
      <w:rFonts w:eastAsia="Times New Roman" w:cstheme="minorHAnsi"/>
      <w:bCs/>
      <w:color w:val="000000" w:themeColor="text1"/>
      <w:sz w:val="20"/>
      <w:szCs w:val="20"/>
      <w:lang w:val="en-US"/>
    </w:rPr>
  </w:style>
  <w:style w:type="paragraph" w:styleId="DocumentMap">
    <w:name w:val="Document Map"/>
    <w:basedOn w:val="Normal"/>
    <w:link w:val="DocumentMapChar"/>
    <w:semiHidden/>
    <w:rsid w:val="00D80438"/>
    <w:pPr>
      <w:widowControl/>
      <w:shd w:val="clear" w:color="auto" w:fill="000080"/>
      <w:spacing w:after="0" w:line="240" w:lineRule="auto"/>
    </w:pPr>
    <w:rPr>
      <w:rFonts w:eastAsia="Times New Roman" w:cs="Tahoma"/>
      <w:bCs/>
      <w:color w:val="000000" w:themeColor="text1"/>
      <w:sz w:val="20"/>
      <w:szCs w:val="20"/>
    </w:rPr>
  </w:style>
  <w:style w:type="character" w:customStyle="1" w:styleId="DocumentMapChar">
    <w:name w:val="Document Map Char"/>
    <w:basedOn w:val="DefaultParagraphFont"/>
    <w:link w:val="DocumentMap"/>
    <w:semiHidden/>
    <w:rsid w:val="00D80438"/>
    <w:rPr>
      <w:rFonts w:eastAsia="Times New Roman" w:cs="Tahoma"/>
      <w:bCs/>
      <w:color w:val="000000" w:themeColor="text1"/>
      <w:sz w:val="20"/>
      <w:szCs w:val="20"/>
      <w:shd w:val="clear" w:color="auto" w:fill="000080"/>
      <w:lang w:val="en-US"/>
    </w:rPr>
  </w:style>
  <w:style w:type="paragraph" w:styleId="E-mailSignature">
    <w:name w:val="E-mail Signature"/>
    <w:basedOn w:val="Normal"/>
    <w:link w:val="E-mailSignatureChar"/>
    <w:rsid w:val="00D80438"/>
    <w:pPr>
      <w:widowControl/>
      <w:spacing w:after="0" w:line="240" w:lineRule="auto"/>
    </w:pPr>
    <w:rPr>
      <w:rFonts w:eastAsia="Times New Roman" w:cstheme="minorHAnsi"/>
      <w:bCs/>
      <w:color w:val="000000" w:themeColor="text1"/>
      <w:sz w:val="20"/>
      <w:szCs w:val="20"/>
    </w:rPr>
  </w:style>
  <w:style w:type="character" w:customStyle="1" w:styleId="E-mailSignatureChar">
    <w:name w:val="E-mail Signature Char"/>
    <w:basedOn w:val="DefaultParagraphFont"/>
    <w:link w:val="E-mailSignature"/>
    <w:rsid w:val="00D80438"/>
    <w:rPr>
      <w:rFonts w:eastAsia="Times New Roman" w:cstheme="minorHAnsi"/>
      <w:bCs/>
      <w:color w:val="000000" w:themeColor="text1"/>
      <w:sz w:val="20"/>
      <w:szCs w:val="20"/>
      <w:lang w:val="en-US"/>
    </w:rPr>
  </w:style>
  <w:style w:type="paragraph" w:styleId="EnvelopeAddress">
    <w:name w:val="envelope address"/>
    <w:basedOn w:val="Normal"/>
    <w:rsid w:val="00D80438"/>
    <w:pPr>
      <w:framePr w:w="7920" w:h="1980" w:hRule="exact" w:hSpace="180" w:wrap="auto" w:vAnchor="text" w:hAnchor="page" w:xAlign="center" w:yAlign="bottom"/>
      <w:widowControl/>
      <w:spacing w:after="0" w:line="240" w:lineRule="auto"/>
      <w:ind w:left="2880"/>
    </w:pPr>
    <w:rPr>
      <w:rFonts w:ascii="Arial" w:eastAsia="Times New Roman" w:hAnsi="Arial" w:cs="Arial"/>
      <w:bCs/>
      <w:color w:val="000000" w:themeColor="text1"/>
      <w:sz w:val="20"/>
      <w:szCs w:val="24"/>
    </w:rPr>
  </w:style>
  <w:style w:type="paragraph" w:styleId="EnvelopeReturn">
    <w:name w:val="envelope return"/>
    <w:basedOn w:val="Normal"/>
    <w:rsid w:val="00D80438"/>
    <w:pPr>
      <w:widowControl/>
      <w:spacing w:after="0" w:line="240" w:lineRule="auto"/>
    </w:pPr>
    <w:rPr>
      <w:rFonts w:ascii="Arial" w:eastAsia="Times New Roman" w:hAnsi="Arial" w:cs="Arial"/>
      <w:bCs/>
      <w:color w:val="000000" w:themeColor="text1"/>
      <w:sz w:val="20"/>
      <w:szCs w:val="20"/>
    </w:rPr>
  </w:style>
  <w:style w:type="paragraph" w:styleId="HTMLAddress">
    <w:name w:val="HTML Address"/>
    <w:basedOn w:val="Normal"/>
    <w:link w:val="HTMLAddressChar"/>
    <w:rsid w:val="00D80438"/>
    <w:pPr>
      <w:widowControl/>
      <w:spacing w:after="0" w:line="240" w:lineRule="auto"/>
    </w:pPr>
    <w:rPr>
      <w:rFonts w:eastAsia="Times New Roman" w:cstheme="minorHAnsi"/>
      <w:bCs/>
      <w:i/>
      <w:iCs/>
      <w:color w:val="000000" w:themeColor="text1"/>
      <w:sz w:val="20"/>
      <w:szCs w:val="20"/>
    </w:rPr>
  </w:style>
  <w:style w:type="character" w:customStyle="1" w:styleId="HTMLAddressChar">
    <w:name w:val="HTML Address Char"/>
    <w:basedOn w:val="DefaultParagraphFont"/>
    <w:link w:val="HTMLAddress"/>
    <w:rsid w:val="00D80438"/>
    <w:rPr>
      <w:rFonts w:eastAsia="Times New Roman" w:cstheme="minorHAnsi"/>
      <w:bCs/>
      <w:i/>
      <w:iCs/>
      <w:color w:val="000000" w:themeColor="text1"/>
      <w:sz w:val="20"/>
      <w:szCs w:val="20"/>
      <w:lang w:val="en-US"/>
    </w:rPr>
  </w:style>
  <w:style w:type="paragraph" w:styleId="List">
    <w:name w:val="List"/>
    <w:basedOn w:val="Normal"/>
    <w:rsid w:val="00D80438"/>
    <w:pPr>
      <w:widowControl/>
      <w:spacing w:after="0" w:line="240" w:lineRule="auto"/>
      <w:ind w:left="283" w:hanging="283"/>
    </w:pPr>
    <w:rPr>
      <w:rFonts w:eastAsia="Times New Roman" w:cstheme="minorHAnsi"/>
      <w:bCs/>
      <w:color w:val="000000" w:themeColor="text1"/>
      <w:sz w:val="20"/>
      <w:szCs w:val="20"/>
    </w:rPr>
  </w:style>
  <w:style w:type="paragraph" w:styleId="List2">
    <w:name w:val="List 2"/>
    <w:basedOn w:val="Normal"/>
    <w:rsid w:val="00D80438"/>
    <w:pPr>
      <w:widowControl/>
      <w:spacing w:after="0" w:line="240" w:lineRule="auto"/>
      <w:ind w:left="566" w:hanging="283"/>
    </w:pPr>
    <w:rPr>
      <w:rFonts w:eastAsia="Times New Roman" w:cstheme="minorHAnsi"/>
      <w:bCs/>
      <w:color w:val="000000" w:themeColor="text1"/>
      <w:sz w:val="20"/>
      <w:szCs w:val="20"/>
    </w:rPr>
  </w:style>
  <w:style w:type="paragraph" w:styleId="List3">
    <w:name w:val="List 3"/>
    <w:basedOn w:val="Normal"/>
    <w:rsid w:val="00D80438"/>
    <w:pPr>
      <w:widowControl/>
      <w:spacing w:after="0" w:line="240" w:lineRule="auto"/>
      <w:ind w:left="849" w:hanging="283"/>
    </w:pPr>
    <w:rPr>
      <w:rFonts w:eastAsia="Times New Roman" w:cstheme="minorHAnsi"/>
      <w:bCs/>
      <w:color w:val="000000" w:themeColor="text1"/>
      <w:sz w:val="20"/>
      <w:szCs w:val="20"/>
    </w:rPr>
  </w:style>
  <w:style w:type="paragraph" w:styleId="List4">
    <w:name w:val="List 4"/>
    <w:basedOn w:val="Normal"/>
    <w:rsid w:val="00D80438"/>
    <w:pPr>
      <w:widowControl/>
      <w:spacing w:after="0" w:line="240" w:lineRule="auto"/>
      <w:ind w:left="1132" w:hanging="283"/>
    </w:pPr>
    <w:rPr>
      <w:rFonts w:eastAsia="Times New Roman" w:cstheme="minorHAnsi"/>
      <w:bCs/>
      <w:color w:val="000000" w:themeColor="text1"/>
      <w:sz w:val="20"/>
      <w:szCs w:val="20"/>
    </w:rPr>
  </w:style>
  <w:style w:type="paragraph" w:styleId="List5">
    <w:name w:val="List 5"/>
    <w:basedOn w:val="Normal"/>
    <w:rsid w:val="00D80438"/>
    <w:pPr>
      <w:widowControl/>
      <w:spacing w:after="0" w:line="240" w:lineRule="auto"/>
      <w:ind w:left="1415" w:hanging="283"/>
    </w:pPr>
    <w:rPr>
      <w:rFonts w:eastAsia="Times New Roman" w:cstheme="minorHAnsi"/>
      <w:bCs/>
      <w:color w:val="000000" w:themeColor="text1"/>
      <w:sz w:val="20"/>
      <w:szCs w:val="20"/>
    </w:rPr>
  </w:style>
  <w:style w:type="paragraph" w:styleId="ListBullet">
    <w:name w:val="List Bullet"/>
    <w:basedOn w:val="Normal"/>
    <w:rsid w:val="00D80438"/>
    <w:pPr>
      <w:widowControl/>
      <w:numPr>
        <w:numId w:val="40"/>
      </w:numPr>
      <w:tabs>
        <w:tab w:val="clear" w:pos="1800"/>
        <w:tab w:val="num" w:pos="1985"/>
      </w:tabs>
      <w:spacing w:after="0" w:line="240" w:lineRule="auto"/>
      <w:ind w:left="1985" w:hanging="567"/>
    </w:pPr>
    <w:rPr>
      <w:rFonts w:eastAsia="Times New Roman" w:cstheme="minorHAnsi"/>
      <w:bCs/>
      <w:color w:val="000000" w:themeColor="text1"/>
      <w:sz w:val="20"/>
      <w:szCs w:val="24"/>
    </w:rPr>
  </w:style>
  <w:style w:type="paragraph" w:styleId="ListBullet2">
    <w:name w:val="List Bullet 2"/>
    <w:basedOn w:val="Normal"/>
    <w:rsid w:val="00D80438"/>
    <w:pPr>
      <w:widowControl/>
      <w:numPr>
        <w:numId w:val="32"/>
      </w:numPr>
      <w:spacing w:after="0" w:line="240" w:lineRule="auto"/>
    </w:pPr>
    <w:rPr>
      <w:rFonts w:eastAsia="Times New Roman" w:cstheme="minorHAnsi"/>
      <w:bCs/>
      <w:color w:val="000000" w:themeColor="text1"/>
      <w:sz w:val="20"/>
      <w:szCs w:val="20"/>
    </w:rPr>
  </w:style>
  <w:style w:type="paragraph" w:styleId="ListBullet3">
    <w:name w:val="List Bullet 3"/>
    <w:basedOn w:val="Normal"/>
    <w:rsid w:val="00D80438"/>
    <w:pPr>
      <w:widowControl/>
      <w:numPr>
        <w:numId w:val="33"/>
      </w:numPr>
      <w:spacing w:after="0" w:line="240" w:lineRule="auto"/>
    </w:pPr>
    <w:rPr>
      <w:rFonts w:eastAsia="Times New Roman" w:cstheme="minorHAnsi"/>
      <w:bCs/>
      <w:color w:val="000000" w:themeColor="text1"/>
      <w:sz w:val="20"/>
      <w:szCs w:val="20"/>
    </w:rPr>
  </w:style>
  <w:style w:type="paragraph" w:styleId="ListBullet4">
    <w:name w:val="List Bullet 4"/>
    <w:basedOn w:val="Normal"/>
    <w:rsid w:val="00D80438"/>
    <w:pPr>
      <w:widowControl/>
      <w:numPr>
        <w:numId w:val="34"/>
      </w:numPr>
      <w:spacing w:after="0" w:line="240" w:lineRule="auto"/>
    </w:pPr>
    <w:rPr>
      <w:rFonts w:eastAsia="Times New Roman" w:cstheme="minorHAnsi"/>
      <w:bCs/>
      <w:color w:val="000000" w:themeColor="text1"/>
      <w:sz w:val="20"/>
      <w:szCs w:val="20"/>
    </w:rPr>
  </w:style>
  <w:style w:type="paragraph" w:styleId="ListBullet5">
    <w:name w:val="List Bullet 5"/>
    <w:basedOn w:val="Normal"/>
    <w:rsid w:val="00D80438"/>
    <w:pPr>
      <w:widowControl/>
      <w:numPr>
        <w:numId w:val="35"/>
      </w:numPr>
      <w:spacing w:after="0" w:line="240" w:lineRule="auto"/>
    </w:pPr>
    <w:rPr>
      <w:rFonts w:eastAsia="Times New Roman" w:cstheme="minorHAnsi"/>
      <w:bCs/>
      <w:color w:val="000000" w:themeColor="text1"/>
      <w:sz w:val="20"/>
      <w:szCs w:val="20"/>
    </w:rPr>
  </w:style>
  <w:style w:type="paragraph" w:styleId="ListContinue2">
    <w:name w:val="List Continue 2"/>
    <w:basedOn w:val="Normal"/>
    <w:rsid w:val="00D80438"/>
    <w:pPr>
      <w:widowControl/>
      <w:spacing w:after="120" w:line="240" w:lineRule="auto"/>
      <w:ind w:left="566"/>
    </w:pPr>
    <w:rPr>
      <w:rFonts w:eastAsia="Times New Roman" w:cstheme="minorHAnsi"/>
      <w:bCs/>
      <w:color w:val="000000" w:themeColor="text1"/>
      <w:sz w:val="20"/>
      <w:szCs w:val="20"/>
    </w:rPr>
  </w:style>
  <w:style w:type="paragraph" w:styleId="ListContinue3">
    <w:name w:val="List Continue 3"/>
    <w:basedOn w:val="Normal"/>
    <w:rsid w:val="00D80438"/>
    <w:pPr>
      <w:widowControl/>
      <w:spacing w:after="120" w:line="240" w:lineRule="auto"/>
      <w:ind w:left="849"/>
    </w:pPr>
    <w:rPr>
      <w:rFonts w:eastAsia="Times New Roman" w:cstheme="minorHAnsi"/>
      <w:bCs/>
      <w:color w:val="000000" w:themeColor="text1"/>
      <w:sz w:val="20"/>
      <w:szCs w:val="20"/>
    </w:rPr>
  </w:style>
  <w:style w:type="paragraph" w:styleId="ListContinue4">
    <w:name w:val="List Continue 4"/>
    <w:basedOn w:val="Normal"/>
    <w:rsid w:val="00D80438"/>
    <w:pPr>
      <w:widowControl/>
      <w:spacing w:after="120" w:line="240" w:lineRule="auto"/>
      <w:ind w:left="1132"/>
    </w:pPr>
    <w:rPr>
      <w:rFonts w:eastAsia="Times New Roman" w:cstheme="minorHAnsi"/>
      <w:bCs/>
      <w:color w:val="000000" w:themeColor="text1"/>
      <w:sz w:val="20"/>
      <w:szCs w:val="20"/>
    </w:rPr>
  </w:style>
  <w:style w:type="paragraph" w:styleId="ListContinue5">
    <w:name w:val="List Continue 5"/>
    <w:basedOn w:val="Normal"/>
    <w:rsid w:val="00D80438"/>
    <w:pPr>
      <w:widowControl/>
      <w:spacing w:after="120" w:line="240" w:lineRule="auto"/>
      <w:ind w:left="1415"/>
    </w:pPr>
    <w:rPr>
      <w:rFonts w:eastAsia="Times New Roman" w:cstheme="minorHAnsi"/>
      <w:bCs/>
      <w:color w:val="000000" w:themeColor="text1"/>
      <w:sz w:val="20"/>
      <w:szCs w:val="20"/>
    </w:rPr>
  </w:style>
  <w:style w:type="paragraph" w:styleId="ListNumber">
    <w:name w:val="List Number"/>
    <w:basedOn w:val="Normal"/>
    <w:rsid w:val="00D80438"/>
    <w:pPr>
      <w:widowControl/>
      <w:numPr>
        <w:numId w:val="36"/>
      </w:numPr>
      <w:spacing w:after="0" w:line="240" w:lineRule="auto"/>
    </w:pPr>
    <w:rPr>
      <w:rFonts w:eastAsia="Times New Roman" w:cstheme="minorHAnsi"/>
      <w:bCs/>
      <w:color w:val="000000" w:themeColor="text1"/>
      <w:sz w:val="20"/>
      <w:szCs w:val="20"/>
    </w:rPr>
  </w:style>
  <w:style w:type="paragraph" w:styleId="ListNumber3">
    <w:name w:val="List Number 3"/>
    <w:basedOn w:val="Normal"/>
    <w:rsid w:val="00D80438"/>
    <w:pPr>
      <w:widowControl/>
      <w:numPr>
        <w:numId w:val="37"/>
      </w:numPr>
      <w:spacing w:after="0" w:line="240" w:lineRule="auto"/>
    </w:pPr>
    <w:rPr>
      <w:rFonts w:eastAsia="Times New Roman" w:cstheme="minorHAnsi"/>
      <w:bCs/>
      <w:color w:val="000000" w:themeColor="text1"/>
      <w:sz w:val="20"/>
      <w:szCs w:val="20"/>
    </w:rPr>
  </w:style>
  <w:style w:type="paragraph" w:styleId="ListNumber4">
    <w:name w:val="List Number 4"/>
    <w:basedOn w:val="Normal"/>
    <w:rsid w:val="00D80438"/>
    <w:pPr>
      <w:widowControl/>
      <w:numPr>
        <w:numId w:val="38"/>
      </w:numPr>
      <w:spacing w:after="0" w:line="240" w:lineRule="auto"/>
    </w:pPr>
    <w:rPr>
      <w:rFonts w:eastAsia="Times New Roman" w:cstheme="minorHAnsi"/>
      <w:bCs/>
      <w:color w:val="000000" w:themeColor="text1"/>
      <w:sz w:val="20"/>
      <w:szCs w:val="20"/>
    </w:rPr>
  </w:style>
  <w:style w:type="paragraph" w:styleId="ListNumber5">
    <w:name w:val="List Number 5"/>
    <w:basedOn w:val="Normal"/>
    <w:rsid w:val="00D80438"/>
    <w:pPr>
      <w:widowControl/>
      <w:numPr>
        <w:numId w:val="39"/>
      </w:numPr>
      <w:spacing w:after="0" w:line="240" w:lineRule="auto"/>
    </w:pPr>
    <w:rPr>
      <w:rFonts w:eastAsia="Times New Roman" w:cstheme="minorHAnsi"/>
      <w:bCs/>
      <w:color w:val="000000" w:themeColor="text1"/>
      <w:sz w:val="20"/>
      <w:szCs w:val="20"/>
    </w:rPr>
  </w:style>
  <w:style w:type="paragraph" w:styleId="MacroText">
    <w:name w:val="macro"/>
    <w:link w:val="MacroTextChar"/>
    <w:semiHidden/>
    <w:rsid w:val="00D80438"/>
    <w:pPr>
      <w:tabs>
        <w:tab w:val="left" w:pos="480"/>
        <w:tab w:val="left" w:pos="960"/>
        <w:tab w:val="left" w:pos="1440"/>
        <w:tab w:val="left" w:pos="1920"/>
        <w:tab w:val="left" w:pos="2400"/>
        <w:tab w:val="left" w:pos="2880"/>
        <w:tab w:val="left" w:pos="3360"/>
        <w:tab w:val="left" w:pos="3840"/>
        <w:tab w:val="left" w:pos="4320"/>
      </w:tabs>
      <w:spacing w:after="0" w:line="240" w:lineRule="auto"/>
      <w:ind w:left="1170" w:right="140"/>
    </w:pPr>
    <w:rPr>
      <w:rFonts w:ascii="Courier New" w:eastAsia="Times New Roman" w:hAnsi="Courier New" w:cs="Courier New"/>
      <w:sz w:val="20"/>
      <w:szCs w:val="20"/>
      <w:lang w:val="en-GB"/>
    </w:rPr>
  </w:style>
  <w:style w:type="character" w:customStyle="1" w:styleId="MacroTextChar">
    <w:name w:val="Macro Text Char"/>
    <w:basedOn w:val="DefaultParagraphFont"/>
    <w:link w:val="MacroText"/>
    <w:semiHidden/>
    <w:rsid w:val="00D80438"/>
    <w:rPr>
      <w:rFonts w:ascii="Courier New" w:eastAsia="Times New Roman" w:hAnsi="Courier New" w:cs="Courier New"/>
      <w:sz w:val="20"/>
      <w:szCs w:val="20"/>
      <w:lang w:val="en-GB"/>
    </w:rPr>
  </w:style>
  <w:style w:type="paragraph" w:styleId="MessageHeader">
    <w:name w:val="Message Header"/>
    <w:basedOn w:val="Normal"/>
    <w:link w:val="MessageHeaderChar"/>
    <w:rsid w:val="00D80438"/>
    <w:pPr>
      <w:widowControl/>
      <w:pBdr>
        <w:top w:val="single" w:sz="6" w:space="1" w:color="auto"/>
        <w:left w:val="single" w:sz="6" w:space="1" w:color="auto"/>
        <w:bottom w:val="single" w:sz="6" w:space="1" w:color="auto"/>
        <w:right w:val="single" w:sz="6" w:space="1" w:color="auto"/>
      </w:pBdr>
      <w:shd w:val="pct20" w:color="auto" w:fill="auto"/>
      <w:spacing w:after="0" w:line="240" w:lineRule="auto"/>
      <w:ind w:hanging="1134"/>
    </w:pPr>
    <w:rPr>
      <w:rFonts w:ascii="Arial" w:eastAsia="Times New Roman" w:hAnsi="Arial" w:cs="Arial"/>
      <w:bCs/>
      <w:color w:val="000000" w:themeColor="text1"/>
      <w:sz w:val="20"/>
      <w:szCs w:val="24"/>
    </w:rPr>
  </w:style>
  <w:style w:type="character" w:customStyle="1" w:styleId="MessageHeaderChar">
    <w:name w:val="Message Header Char"/>
    <w:basedOn w:val="DefaultParagraphFont"/>
    <w:link w:val="MessageHeader"/>
    <w:rsid w:val="00D80438"/>
    <w:rPr>
      <w:rFonts w:ascii="Arial" w:eastAsia="Times New Roman" w:hAnsi="Arial" w:cs="Arial"/>
      <w:bCs/>
      <w:color w:val="000000" w:themeColor="text1"/>
      <w:sz w:val="20"/>
      <w:szCs w:val="24"/>
      <w:shd w:val="pct20" w:color="auto" w:fill="auto"/>
      <w:lang w:val="en-US"/>
    </w:rPr>
  </w:style>
  <w:style w:type="paragraph" w:styleId="NoteHeading">
    <w:name w:val="Note Heading"/>
    <w:basedOn w:val="Normal"/>
    <w:next w:val="Normal"/>
    <w:link w:val="NoteHeadingChar"/>
    <w:rsid w:val="00D80438"/>
    <w:pPr>
      <w:widowControl/>
      <w:spacing w:after="0" w:line="240" w:lineRule="auto"/>
    </w:pPr>
    <w:rPr>
      <w:rFonts w:eastAsia="Times New Roman" w:cstheme="minorHAnsi"/>
      <w:bCs/>
      <w:color w:val="000000" w:themeColor="text1"/>
      <w:sz w:val="20"/>
      <w:szCs w:val="20"/>
    </w:rPr>
  </w:style>
  <w:style w:type="character" w:customStyle="1" w:styleId="NoteHeadingChar">
    <w:name w:val="Note Heading Char"/>
    <w:basedOn w:val="DefaultParagraphFont"/>
    <w:link w:val="NoteHeading"/>
    <w:rsid w:val="00D80438"/>
    <w:rPr>
      <w:rFonts w:eastAsia="Times New Roman" w:cstheme="minorHAnsi"/>
      <w:bCs/>
      <w:color w:val="000000" w:themeColor="text1"/>
      <w:sz w:val="20"/>
      <w:szCs w:val="20"/>
      <w:lang w:val="en-US"/>
    </w:rPr>
  </w:style>
  <w:style w:type="paragraph" w:styleId="PlainText">
    <w:name w:val="Plain Text"/>
    <w:basedOn w:val="Normal"/>
    <w:link w:val="PlainTextChar"/>
    <w:rsid w:val="00D80438"/>
    <w:pPr>
      <w:widowControl/>
      <w:spacing w:after="0" w:line="240" w:lineRule="auto"/>
    </w:pPr>
    <w:rPr>
      <w:rFonts w:ascii="Courier New" w:eastAsia="Times New Roman" w:hAnsi="Courier New" w:cs="Courier New"/>
      <w:bCs/>
      <w:color w:val="000000" w:themeColor="text1"/>
      <w:sz w:val="20"/>
      <w:szCs w:val="20"/>
    </w:rPr>
  </w:style>
  <w:style w:type="character" w:customStyle="1" w:styleId="PlainTextChar">
    <w:name w:val="Plain Text Char"/>
    <w:basedOn w:val="DefaultParagraphFont"/>
    <w:link w:val="PlainText"/>
    <w:rsid w:val="00D80438"/>
    <w:rPr>
      <w:rFonts w:ascii="Courier New" w:eastAsia="Times New Roman" w:hAnsi="Courier New" w:cs="Courier New"/>
      <w:bCs/>
      <w:color w:val="000000" w:themeColor="text1"/>
      <w:sz w:val="20"/>
      <w:szCs w:val="20"/>
      <w:lang w:val="en-US"/>
    </w:rPr>
  </w:style>
  <w:style w:type="paragraph" w:styleId="Salutation">
    <w:name w:val="Salutation"/>
    <w:basedOn w:val="Normal"/>
    <w:next w:val="Normal"/>
    <w:link w:val="SalutationChar"/>
    <w:rsid w:val="00D80438"/>
    <w:pPr>
      <w:widowControl/>
      <w:spacing w:after="0" w:line="240" w:lineRule="auto"/>
    </w:pPr>
    <w:rPr>
      <w:rFonts w:eastAsia="Times New Roman" w:cstheme="minorHAnsi"/>
      <w:bCs/>
      <w:color w:val="000000" w:themeColor="text1"/>
      <w:sz w:val="20"/>
      <w:szCs w:val="20"/>
    </w:rPr>
  </w:style>
  <w:style w:type="character" w:customStyle="1" w:styleId="SalutationChar">
    <w:name w:val="Salutation Char"/>
    <w:basedOn w:val="DefaultParagraphFont"/>
    <w:link w:val="Salutation"/>
    <w:rsid w:val="00D80438"/>
    <w:rPr>
      <w:rFonts w:eastAsia="Times New Roman" w:cstheme="minorHAnsi"/>
      <w:bCs/>
      <w:color w:val="000000" w:themeColor="text1"/>
      <w:sz w:val="20"/>
      <w:szCs w:val="20"/>
      <w:lang w:val="en-US"/>
    </w:rPr>
  </w:style>
  <w:style w:type="paragraph" w:styleId="Signature">
    <w:name w:val="Signature"/>
    <w:basedOn w:val="Normal"/>
    <w:link w:val="SignatureChar"/>
    <w:rsid w:val="00D80438"/>
    <w:pPr>
      <w:widowControl/>
      <w:spacing w:after="0" w:line="240" w:lineRule="auto"/>
      <w:ind w:left="4252"/>
    </w:pPr>
    <w:rPr>
      <w:rFonts w:eastAsia="Times New Roman" w:cstheme="minorHAnsi"/>
      <w:bCs/>
      <w:color w:val="000000" w:themeColor="text1"/>
      <w:sz w:val="20"/>
      <w:szCs w:val="20"/>
    </w:rPr>
  </w:style>
  <w:style w:type="character" w:customStyle="1" w:styleId="SignatureChar">
    <w:name w:val="Signature Char"/>
    <w:basedOn w:val="DefaultParagraphFont"/>
    <w:link w:val="Signature"/>
    <w:rsid w:val="00D80438"/>
    <w:rPr>
      <w:rFonts w:eastAsia="Times New Roman" w:cstheme="minorHAnsi"/>
      <w:bCs/>
      <w:color w:val="000000" w:themeColor="text1"/>
      <w:sz w:val="20"/>
      <w:szCs w:val="20"/>
      <w:lang w:val="en-US"/>
    </w:rPr>
  </w:style>
  <w:style w:type="paragraph" w:styleId="Subtitle">
    <w:name w:val="Subtitle"/>
    <w:basedOn w:val="Normal"/>
    <w:link w:val="SubtitleChar"/>
    <w:qFormat/>
    <w:rsid w:val="00D80438"/>
    <w:pPr>
      <w:widowControl/>
      <w:spacing w:after="60" w:line="240" w:lineRule="auto"/>
      <w:jc w:val="center"/>
      <w:outlineLvl w:val="1"/>
    </w:pPr>
    <w:rPr>
      <w:rFonts w:ascii="Arial" w:eastAsia="Times New Roman" w:hAnsi="Arial" w:cs="Arial"/>
      <w:bCs/>
      <w:color w:val="000000" w:themeColor="text1"/>
      <w:sz w:val="20"/>
      <w:szCs w:val="24"/>
    </w:rPr>
  </w:style>
  <w:style w:type="character" w:customStyle="1" w:styleId="SubtitleChar">
    <w:name w:val="Subtitle Char"/>
    <w:basedOn w:val="DefaultParagraphFont"/>
    <w:link w:val="Subtitle"/>
    <w:rsid w:val="00D80438"/>
    <w:rPr>
      <w:rFonts w:ascii="Arial" w:eastAsia="Times New Roman" w:hAnsi="Arial" w:cs="Arial"/>
      <w:bCs/>
      <w:color w:val="000000" w:themeColor="text1"/>
      <w:sz w:val="20"/>
      <w:szCs w:val="24"/>
      <w:lang w:val="en-US"/>
    </w:rPr>
  </w:style>
  <w:style w:type="paragraph" w:styleId="TableofAuthorities">
    <w:name w:val="table of authorities"/>
    <w:basedOn w:val="Normal"/>
    <w:next w:val="Normal"/>
    <w:semiHidden/>
    <w:rsid w:val="00D80438"/>
    <w:pPr>
      <w:widowControl/>
      <w:spacing w:after="0" w:line="240" w:lineRule="auto"/>
      <w:ind w:left="240" w:hanging="240"/>
    </w:pPr>
    <w:rPr>
      <w:rFonts w:eastAsia="Times New Roman" w:cstheme="minorHAnsi"/>
      <w:bCs/>
      <w:color w:val="000000" w:themeColor="text1"/>
      <w:sz w:val="20"/>
      <w:szCs w:val="20"/>
    </w:rPr>
  </w:style>
  <w:style w:type="paragraph" w:styleId="Title">
    <w:name w:val="Title"/>
    <w:basedOn w:val="Normal"/>
    <w:link w:val="TitleChar"/>
    <w:uiPriority w:val="10"/>
    <w:qFormat/>
    <w:rsid w:val="00D80438"/>
    <w:pPr>
      <w:widowControl/>
      <w:spacing w:before="240" w:after="60" w:line="240" w:lineRule="auto"/>
      <w:jc w:val="center"/>
      <w:outlineLvl w:val="0"/>
    </w:pPr>
    <w:rPr>
      <w:rFonts w:ascii="Arial" w:eastAsia="Times New Roman" w:hAnsi="Arial" w:cs="Arial"/>
      <w:b/>
      <w:color w:val="000000" w:themeColor="text1"/>
      <w:kern w:val="28"/>
      <w:sz w:val="32"/>
      <w:szCs w:val="32"/>
    </w:rPr>
  </w:style>
  <w:style w:type="character" w:customStyle="1" w:styleId="TitleChar">
    <w:name w:val="Title Char"/>
    <w:basedOn w:val="DefaultParagraphFont"/>
    <w:link w:val="Title"/>
    <w:uiPriority w:val="10"/>
    <w:rsid w:val="00D80438"/>
    <w:rPr>
      <w:rFonts w:ascii="Arial" w:eastAsia="Times New Roman" w:hAnsi="Arial" w:cs="Arial"/>
      <w:b/>
      <w:color w:val="000000" w:themeColor="text1"/>
      <w:kern w:val="28"/>
      <w:sz w:val="32"/>
      <w:szCs w:val="32"/>
      <w:lang w:val="en-US"/>
    </w:rPr>
  </w:style>
  <w:style w:type="paragraph" w:styleId="TOAHeading">
    <w:name w:val="toa heading"/>
    <w:basedOn w:val="Normal"/>
    <w:next w:val="Normal"/>
    <w:semiHidden/>
    <w:rsid w:val="00D80438"/>
    <w:pPr>
      <w:widowControl/>
      <w:spacing w:before="120" w:after="0" w:line="240" w:lineRule="auto"/>
    </w:pPr>
    <w:rPr>
      <w:rFonts w:ascii="Arial" w:eastAsia="Times New Roman" w:hAnsi="Arial" w:cs="Arial"/>
      <w:b/>
      <w:color w:val="000000" w:themeColor="text1"/>
      <w:sz w:val="20"/>
      <w:szCs w:val="24"/>
    </w:rPr>
  </w:style>
  <w:style w:type="numbering" w:customStyle="1" w:styleId="NoList1">
    <w:name w:val="No List1"/>
    <w:next w:val="NoList"/>
    <w:uiPriority w:val="99"/>
    <w:semiHidden/>
    <w:unhideWhenUsed/>
    <w:rsid w:val="00D80438"/>
  </w:style>
  <w:style w:type="paragraph" w:customStyle="1" w:styleId="TOC">
    <w:name w:val="TOC"/>
    <w:basedOn w:val="Normal"/>
    <w:next w:val="Normal"/>
    <w:rsid w:val="00D80438"/>
    <w:pPr>
      <w:pageBreakBefore/>
      <w:widowControl/>
      <w:spacing w:after="0" w:line="240" w:lineRule="auto"/>
    </w:pPr>
    <w:rPr>
      <w:rFonts w:eastAsia="Times New Roman" w:cstheme="minorHAnsi"/>
      <w:b/>
      <w:bCs/>
      <w:color w:val="000000" w:themeColor="text1"/>
      <w:sz w:val="24"/>
      <w:szCs w:val="20"/>
    </w:rPr>
  </w:style>
  <w:style w:type="paragraph" w:customStyle="1" w:styleId="TableNormal1">
    <w:name w:val="Table Normal1"/>
    <w:basedOn w:val="Normal"/>
    <w:rsid w:val="00D80438"/>
    <w:pPr>
      <w:widowControl/>
      <w:spacing w:after="0" w:line="240" w:lineRule="auto"/>
    </w:pPr>
    <w:rPr>
      <w:rFonts w:eastAsia="Times New Roman" w:cstheme="minorHAnsi"/>
      <w:bCs/>
      <w:color w:val="000000" w:themeColor="text1"/>
      <w:sz w:val="20"/>
      <w:szCs w:val="20"/>
    </w:rPr>
  </w:style>
  <w:style w:type="paragraph" w:customStyle="1" w:styleId="Normalcentered">
    <w:name w:val="Normal centered"/>
    <w:basedOn w:val="Normal"/>
    <w:next w:val="Normal"/>
    <w:rsid w:val="00D80438"/>
    <w:pPr>
      <w:widowControl/>
      <w:spacing w:after="0" w:line="240" w:lineRule="auto"/>
      <w:jc w:val="center"/>
    </w:pPr>
    <w:rPr>
      <w:rFonts w:eastAsia="Times New Roman" w:cstheme="minorHAnsi"/>
      <w:bCs/>
      <w:color w:val="000000" w:themeColor="text1"/>
      <w:sz w:val="20"/>
      <w:szCs w:val="20"/>
    </w:rPr>
  </w:style>
  <w:style w:type="paragraph" w:customStyle="1" w:styleId="Subitemlevel1">
    <w:name w:val="Sub item level 1"/>
    <w:basedOn w:val="Normal"/>
    <w:next w:val="Normal"/>
    <w:rsid w:val="00D80438"/>
    <w:pPr>
      <w:widowControl/>
      <w:spacing w:after="0" w:line="240" w:lineRule="auto"/>
      <w:ind w:left="1588" w:hanging="454"/>
    </w:pPr>
    <w:rPr>
      <w:rFonts w:eastAsia="Times New Roman" w:cstheme="minorHAnsi"/>
      <w:bCs/>
      <w:color w:val="000000" w:themeColor="text1"/>
      <w:sz w:val="20"/>
      <w:szCs w:val="20"/>
    </w:rPr>
  </w:style>
  <w:style w:type="paragraph" w:customStyle="1" w:styleId="Subitemlevel2">
    <w:name w:val="Sub item level 2"/>
    <w:basedOn w:val="Subitemlevel1"/>
    <w:next w:val="Normal"/>
    <w:rsid w:val="00D80438"/>
    <w:rPr>
      <w:i/>
    </w:rPr>
  </w:style>
  <w:style w:type="paragraph" w:customStyle="1" w:styleId="Techspeclistbullet">
    <w:name w:val="Techspec list bullet"/>
    <w:basedOn w:val="ListBullet"/>
    <w:rsid w:val="00D80438"/>
  </w:style>
  <w:style w:type="character" w:styleId="BookTitle">
    <w:name w:val="Book Title"/>
    <w:uiPriority w:val="33"/>
    <w:qFormat/>
    <w:rsid w:val="00D80438"/>
    <w:rPr>
      <w:b/>
      <w:bCs/>
      <w:smallCaps/>
      <w:spacing w:val="5"/>
    </w:rPr>
  </w:style>
  <w:style w:type="table" w:styleId="GridTable2-Accent1">
    <w:name w:val="Grid Table 2 Accent 1"/>
    <w:basedOn w:val="TableNormal"/>
    <w:uiPriority w:val="47"/>
    <w:rsid w:val="00D80438"/>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1Light-Accent3">
    <w:name w:val="Grid Table 1 Light Accent 3"/>
    <w:basedOn w:val="TableNormal"/>
    <w:uiPriority w:val="46"/>
    <w:rsid w:val="00D80438"/>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ListTable6Colorful-Accent3">
    <w:name w:val="List Table 6 Colorful Accent 3"/>
    <w:basedOn w:val="TableNormal"/>
    <w:uiPriority w:val="51"/>
    <w:rsid w:val="00D80438"/>
    <w:pPr>
      <w:spacing w:after="0" w:line="240" w:lineRule="auto"/>
    </w:pPr>
    <w:rPr>
      <w:rFonts w:ascii="Times" w:eastAsia="Times New Roman" w:hAnsi="Times" w:cs="Times New Roman"/>
      <w:color w:val="7B7B7B" w:themeColor="accent3" w:themeShade="BF"/>
      <w:sz w:val="20"/>
      <w:szCs w:val="20"/>
      <w:lang w:val="en-GB" w:eastAsia="en-GB"/>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StandardLinks">
    <w:name w:val="Standard Links"/>
    <w:basedOn w:val="Normal"/>
    <w:link w:val="StandardLinksChar"/>
    <w:rsid w:val="00D80438"/>
    <w:pPr>
      <w:widowControl/>
      <w:spacing w:after="120" w:line="320" w:lineRule="exact"/>
      <w:jc w:val="both"/>
    </w:pPr>
    <w:rPr>
      <w:rFonts w:ascii="Arial" w:eastAsiaTheme="minorEastAsia" w:hAnsi="Arial" w:cs="Times New Roman"/>
      <w:sz w:val="20"/>
      <w:szCs w:val="20"/>
      <w:lang w:eastAsia="de-DE"/>
    </w:rPr>
  </w:style>
  <w:style w:type="character" w:customStyle="1" w:styleId="StandardLinksChar">
    <w:name w:val="Standard Links Char"/>
    <w:link w:val="StandardLinks"/>
    <w:rsid w:val="00D80438"/>
    <w:rPr>
      <w:rFonts w:ascii="Arial" w:eastAsiaTheme="minorEastAsia" w:hAnsi="Arial" w:cs="Times New Roman"/>
      <w:sz w:val="20"/>
      <w:szCs w:val="20"/>
      <w:lang w:val="en-US" w:eastAsia="de-DE"/>
    </w:rPr>
  </w:style>
  <w:style w:type="paragraph" w:customStyle="1" w:styleId="Figure">
    <w:name w:val="Figure"/>
    <w:basedOn w:val="Caption"/>
    <w:qFormat/>
    <w:rsid w:val="00D80438"/>
    <w:pPr>
      <w:widowControl/>
      <w:spacing w:after="0"/>
      <w:jc w:val="center"/>
    </w:pPr>
    <w:rPr>
      <w:rFonts w:ascii="Verdana" w:eastAsiaTheme="minorHAnsi" w:hAnsi="Verdana" w:cstheme="minorBidi"/>
      <w:b/>
      <w:bCs/>
      <w:i w:val="0"/>
      <w:iCs w:val="0"/>
      <w:color w:val="4472C4" w:themeColor="accent1"/>
      <w:sz w:val="16"/>
    </w:rPr>
  </w:style>
  <w:style w:type="paragraph" w:styleId="Bibliography">
    <w:name w:val="Bibliography"/>
    <w:basedOn w:val="Normal"/>
    <w:next w:val="Normal"/>
    <w:uiPriority w:val="37"/>
    <w:semiHidden/>
    <w:unhideWhenUsed/>
    <w:rsid w:val="006E167A"/>
  </w:style>
  <w:style w:type="paragraph" w:styleId="IntenseQuote">
    <w:name w:val="Intense Quote"/>
    <w:basedOn w:val="Normal"/>
    <w:next w:val="Normal"/>
    <w:link w:val="IntenseQuoteChar"/>
    <w:uiPriority w:val="30"/>
    <w:qFormat/>
    <w:rsid w:val="006E167A"/>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E167A"/>
    <w:rPr>
      <w:i/>
      <w:iCs/>
      <w:color w:val="4472C4" w:themeColor="accent1"/>
      <w:lang w:val="en-US"/>
    </w:rPr>
  </w:style>
  <w:style w:type="paragraph" w:customStyle="1" w:styleId="i">
    <w:name w:val="(i)"/>
    <w:basedOn w:val="Normal"/>
    <w:link w:val="iChar"/>
    <w:rsid w:val="00FA5780"/>
    <w:pPr>
      <w:widowControl/>
      <w:suppressAutoHyphens/>
      <w:spacing w:after="0" w:line="240" w:lineRule="auto"/>
      <w:jc w:val="both"/>
    </w:pPr>
    <w:rPr>
      <w:rFonts w:ascii="Tms Rmn" w:eastAsia="Times New Roman" w:hAnsi="Tms Rmn" w:cs="Times New Roman"/>
      <w:sz w:val="20"/>
      <w:szCs w:val="20"/>
    </w:rPr>
  </w:style>
  <w:style w:type="character" w:customStyle="1" w:styleId="iChar">
    <w:name w:val="(i) Char"/>
    <w:link w:val="i"/>
    <w:rsid w:val="00FA5780"/>
    <w:rPr>
      <w:rFonts w:ascii="Tms Rmn" w:eastAsia="Times New Roman" w:hAnsi="Tms Rmn" w:cs="Times New Roman"/>
      <w:sz w:val="20"/>
      <w:szCs w:val="20"/>
      <w:lang w:val="en-US"/>
    </w:rPr>
  </w:style>
  <w:style w:type="paragraph" w:customStyle="1" w:styleId="P3Header1-Clauses">
    <w:name w:val="P3 Header1-Clauses"/>
    <w:basedOn w:val="Normal"/>
    <w:rsid w:val="00FA5780"/>
    <w:pPr>
      <w:widowControl/>
      <w:spacing w:after="0" w:line="240" w:lineRule="auto"/>
      <w:ind w:left="2160" w:hanging="180"/>
    </w:pPr>
    <w:rPr>
      <w:rFonts w:ascii="Times New Roman" w:eastAsia="PMingLiU" w:hAnsi="Times New Roman" w:cs="Times New Roman"/>
      <w:b/>
      <w:sz w:val="24"/>
      <w:szCs w:val="20"/>
      <w:lang w:val="es-ES_tradnl"/>
    </w:rPr>
  </w:style>
  <w:style w:type="paragraph" w:customStyle="1" w:styleId="SectionVHeader">
    <w:name w:val="Section V. Header"/>
    <w:basedOn w:val="Normal"/>
    <w:uiPriority w:val="99"/>
    <w:rsid w:val="00FA5780"/>
    <w:pPr>
      <w:widowControl/>
      <w:spacing w:after="0" w:line="240" w:lineRule="auto"/>
      <w:jc w:val="center"/>
    </w:pPr>
    <w:rPr>
      <w:rFonts w:ascii="Arial" w:eastAsia="Times New Roman" w:hAnsi="Arial" w:cs="Times New Roman"/>
      <w:b/>
      <w:sz w:val="36"/>
      <w:szCs w:val="20"/>
      <w:lang w:val="es-ES_tradnl"/>
    </w:rPr>
  </w:style>
  <w:style w:type="paragraph" w:customStyle="1" w:styleId="Technical4">
    <w:name w:val="Technical 4"/>
    <w:uiPriority w:val="99"/>
    <w:rsid w:val="00FA5780"/>
    <w:pPr>
      <w:tabs>
        <w:tab w:val="left" w:pos="-720"/>
      </w:tabs>
      <w:suppressAutoHyphens/>
      <w:spacing w:after="0" w:line="240" w:lineRule="auto"/>
    </w:pPr>
    <w:rPr>
      <w:rFonts w:ascii="Times" w:eastAsia="Times New Roman" w:hAnsi="Times" w:cs="Times New Roman"/>
      <w:b/>
      <w:sz w:val="24"/>
      <w:szCs w:val="20"/>
      <w:lang w:val="en-US"/>
    </w:rPr>
  </w:style>
  <w:style w:type="character" w:customStyle="1" w:styleId="Table">
    <w:name w:val="Table"/>
    <w:uiPriority w:val="99"/>
    <w:rsid w:val="00FA5780"/>
    <w:rPr>
      <w:rFonts w:ascii="Arial" w:hAnsi="Arial"/>
      <w:sz w:val="20"/>
    </w:rPr>
  </w:style>
  <w:style w:type="paragraph" w:customStyle="1" w:styleId="Subtitle2">
    <w:name w:val="Subtitle 2"/>
    <w:basedOn w:val="Footer"/>
    <w:autoRedefine/>
    <w:rsid w:val="00FA5780"/>
    <w:pPr>
      <w:widowControl/>
      <w:tabs>
        <w:tab w:val="clear" w:pos="4536"/>
        <w:tab w:val="clear" w:pos="9072"/>
      </w:tabs>
      <w:ind w:right="288"/>
      <w:jc w:val="both"/>
      <w:outlineLvl w:val="1"/>
    </w:pPr>
    <w:rPr>
      <w:rFonts w:ascii="Arial" w:eastAsia="Times New Roman" w:hAnsi="Arial" w:cs="Arial"/>
      <w:sz w:val="20"/>
      <w:szCs w:val="20"/>
    </w:rPr>
  </w:style>
  <w:style w:type="paragraph" w:customStyle="1" w:styleId="titulo">
    <w:name w:val="titulo"/>
    <w:basedOn w:val="Heading5"/>
    <w:rsid w:val="00FA5780"/>
    <w:pPr>
      <w:spacing w:after="240"/>
      <w:ind w:left="0" w:firstLine="0"/>
      <w:jc w:val="center"/>
    </w:pPr>
    <w:rPr>
      <w:rFonts w:ascii="Times New Roman Bold" w:hAnsi="Times New Roman Bold" w:cs="Times New Roman"/>
      <w:color w:val="auto"/>
      <w:sz w:val="24"/>
    </w:rPr>
  </w:style>
  <w:style w:type="paragraph" w:customStyle="1" w:styleId="Outline">
    <w:name w:val="Outline"/>
    <w:basedOn w:val="Normal"/>
    <w:rsid w:val="00FA5780"/>
    <w:pPr>
      <w:widowControl/>
      <w:spacing w:before="240" w:after="0" w:line="240" w:lineRule="auto"/>
    </w:pPr>
    <w:rPr>
      <w:rFonts w:ascii="Arial" w:eastAsia="Times New Roman" w:hAnsi="Arial" w:cs="Times New Roman"/>
      <w:kern w:val="28"/>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705056">
      <w:bodyDiv w:val="1"/>
      <w:marLeft w:val="0"/>
      <w:marRight w:val="0"/>
      <w:marTop w:val="0"/>
      <w:marBottom w:val="0"/>
      <w:divBdr>
        <w:top w:val="none" w:sz="0" w:space="0" w:color="auto"/>
        <w:left w:val="none" w:sz="0" w:space="0" w:color="auto"/>
        <w:bottom w:val="none" w:sz="0" w:space="0" w:color="auto"/>
        <w:right w:val="none" w:sz="0" w:space="0" w:color="auto"/>
      </w:divBdr>
    </w:div>
    <w:div w:id="571351195">
      <w:bodyDiv w:val="1"/>
      <w:marLeft w:val="0"/>
      <w:marRight w:val="0"/>
      <w:marTop w:val="0"/>
      <w:marBottom w:val="0"/>
      <w:divBdr>
        <w:top w:val="none" w:sz="0" w:space="0" w:color="auto"/>
        <w:left w:val="none" w:sz="0" w:space="0" w:color="auto"/>
        <w:bottom w:val="none" w:sz="0" w:space="0" w:color="auto"/>
        <w:right w:val="none" w:sz="0" w:space="0" w:color="auto"/>
      </w:divBdr>
    </w:div>
    <w:div w:id="1209756062">
      <w:bodyDiv w:val="1"/>
      <w:marLeft w:val="0"/>
      <w:marRight w:val="0"/>
      <w:marTop w:val="0"/>
      <w:marBottom w:val="0"/>
      <w:divBdr>
        <w:top w:val="none" w:sz="0" w:space="0" w:color="auto"/>
        <w:left w:val="none" w:sz="0" w:space="0" w:color="auto"/>
        <w:bottom w:val="none" w:sz="0" w:space="0" w:color="auto"/>
        <w:right w:val="none" w:sz="0" w:space="0" w:color="auto"/>
      </w:divBdr>
    </w:div>
    <w:div w:id="1628120296">
      <w:bodyDiv w:val="1"/>
      <w:marLeft w:val="0"/>
      <w:marRight w:val="0"/>
      <w:marTop w:val="0"/>
      <w:marBottom w:val="0"/>
      <w:divBdr>
        <w:top w:val="none" w:sz="0" w:space="0" w:color="auto"/>
        <w:left w:val="none" w:sz="0" w:space="0" w:color="auto"/>
        <w:bottom w:val="none" w:sz="0" w:space="0" w:color="auto"/>
        <w:right w:val="none" w:sz="0" w:space="0" w:color="auto"/>
      </w:divBdr>
    </w:div>
    <w:div w:id="1692684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revik.nikolayan@contourglobal.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supplier.coupahost.com/sessions/new" TargetMode="External"/><Relationship Id="rId17" Type="http://schemas.openxmlformats.org/officeDocument/2006/relationships/hyperlink" Target="https://contourglobal.box.com/s/js6ahqdmd0a724gicq3xou26yr52a70b" TargetMode="External"/><Relationship Id="rId2" Type="http://schemas.openxmlformats.org/officeDocument/2006/relationships/customXml" Target="../customXml/item2.xml"/><Relationship Id="rId16" Type="http://schemas.openxmlformats.org/officeDocument/2006/relationships/hyperlink" Target="https://www.contourglobal.com/sites/default/files/2017-08/ContourGlobal%20Supplier%20Code%20of%20Conduct.pdf"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ntourglobal.com/" TargetMode="External"/><Relationship Id="rId5" Type="http://schemas.openxmlformats.org/officeDocument/2006/relationships/numbering" Target="numbering.xml"/><Relationship Id="rId15" Type="http://schemas.openxmlformats.org/officeDocument/2006/relationships/hyperlink" Target="https://www.contourglobal.com/sites/default/files/2018-10/anti-corruption_policy_en_final.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rman.petrosyan@contourglob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503622FB9F6E4B912BF840A622659B" ma:contentTypeVersion="10" ma:contentTypeDescription="Create a new document." ma:contentTypeScope="" ma:versionID="61fe469338af223a7e04beb78a8a2c5b">
  <xsd:schema xmlns:xsd="http://www.w3.org/2001/XMLSchema" xmlns:xs="http://www.w3.org/2001/XMLSchema" xmlns:p="http://schemas.microsoft.com/office/2006/metadata/properties" xmlns:ns2="0e52686c-59fb-411a-b3a0-509585bd3651" targetNamespace="http://schemas.microsoft.com/office/2006/metadata/properties" ma:root="true" ma:fieldsID="00dff7fd83656d212c8e0f1b5c187583" ns2:_="">
    <xsd:import namespace="0e52686c-59fb-411a-b3a0-509585bd36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52686c-59fb-411a-b3a0-509585bd36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EA266-52B7-4167-B789-AFA23720D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52686c-59fb-411a-b3a0-509585bd36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E5FA8D-4942-4F88-A3F2-24571C4A05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E07A99-6659-4E68-B1F4-BCB96A5B32AD}">
  <ds:schemaRefs>
    <ds:schemaRef ds:uri="http://schemas.microsoft.com/sharepoint/v3/contenttype/forms"/>
  </ds:schemaRefs>
</ds:datastoreItem>
</file>

<file path=customXml/itemProps4.xml><?xml version="1.0" encoding="utf-8"?>
<ds:datastoreItem xmlns:ds="http://schemas.openxmlformats.org/officeDocument/2006/customXml" ds:itemID="{68FB4E5A-0A89-46E3-BE20-13165A156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44</Pages>
  <Words>10002</Words>
  <Characters>57012</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Bilyana Aleksieva</dc:creator>
  <cp:keywords/>
  <dc:description/>
  <cp:lastModifiedBy>Anush Harutyunyan</cp:lastModifiedBy>
  <cp:revision>29</cp:revision>
  <cp:lastPrinted>2022-11-04T09:27:00Z</cp:lastPrinted>
  <dcterms:created xsi:type="dcterms:W3CDTF">2022-11-09T07:14:00Z</dcterms:created>
  <dcterms:modified xsi:type="dcterms:W3CDTF">2022-11-10T18:26:00Z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0x010100C6503622FB9F6E4B912BF840A622659B</vt:lpwstr>
  </property>
</Properties>
</file>